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1FD6" w:rsidRPr="008565FD" w:rsidRDefault="00D41FD6" w:rsidP="00D20356">
      <w:pPr>
        <w:pStyle w:val="af4"/>
        <w:ind w:left="-142"/>
        <w:rPr>
          <w:szCs w:val="22"/>
        </w:rPr>
      </w:pPr>
      <w:bookmarkStart w:id="0" w:name="_top"/>
      <w:bookmarkEnd w:id="0"/>
    </w:p>
    <w:p w:rsidR="00D41FD6" w:rsidRDefault="00D41FD6">
      <w:pPr>
        <w:rPr>
          <w:szCs w:val="22"/>
          <w:lang w:val="el-GR"/>
        </w:rPr>
      </w:pPr>
    </w:p>
    <w:p w:rsidR="00D41FD6" w:rsidRDefault="00D41FD6">
      <w:pPr>
        <w:rPr>
          <w:szCs w:val="22"/>
          <w:lang w:val="el-GR"/>
        </w:rPr>
      </w:pPr>
    </w:p>
    <w:p w:rsidR="00D41FD6" w:rsidRDefault="00D41FD6">
      <w:pPr>
        <w:rPr>
          <w:szCs w:val="22"/>
          <w:lang w:val="el-GR"/>
        </w:rPr>
      </w:pPr>
    </w:p>
    <w:p w:rsidR="00D41FD6" w:rsidRDefault="00D41FD6">
      <w:pPr>
        <w:rPr>
          <w:szCs w:val="22"/>
          <w:lang w:val="el-GR"/>
        </w:rPr>
      </w:pPr>
    </w:p>
    <w:p w:rsidR="00D41FD6" w:rsidRDefault="00D41FD6">
      <w:pPr>
        <w:rPr>
          <w:szCs w:val="22"/>
          <w:lang w:val="el-GR"/>
        </w:rPr>
      </w:pPr>
    </w:p>
    <w:p w:rsidR="00D41FD6" w:rsidRDefault="00D41FD6">
      <w:pPr>
        <w:rPr>
          <w:szCs w:val="22"/>
          <w:lang w:val="el-GR"/>
        </w:rPr>
      </w:pPr>
    </w:p>
    <w:p w:rsidR="00986402" w:rsidRDefault="00986402" w:rsidP="00986402">
      <w:pPr>
        <w:pStyle w:val="Style1"/>
        <w:spacing w:before="240"/>
        <w:outlineLvl w:val="9"/>
        <w:rPr>
          <w:sz w:val="22"/>
          <w:szCs w:val="22"/>
        </w:rPr>
      </w:pPr>
    </w:p>
    <w:p w:rsidR="00986402" w:rsidRDefault="00986402" w:rsidP="00986402">
      <w:pPr>
        <w:pStyle w:val="Style1"/>
        <w:spacing w:before="240"/>
        <w:outlineLvl w:val="9"/>
        <w:rPr>
          <w:sz w:val="22"/>
          <w:szCs w:val="22"/>
        </w:rPr>
      </w:pPr>
    </w:p>
    <w:p w:rsidR="00986402" w:rsidRDefault="00986402" w:rsidP="00986402">
      <w:pPr>
        <w:pStyle w:val="Style1"/>
        <w:spacing w:before="240"/>
        <w:outlineLvl w:val="9"/>
        <w:rPr>
          <w:sz w:val="22"/>
          <w:szCs w:val="22"/>
        </w:rPr>
      </w:pPr>
    </w:p>
    <w:p w:rsidR="00791ECA" w:rsidRDefault="00791ECA" w:rsidP="00791ECA">
      <w:pPr>
        <w:pStyle w:val="Style1"/>
      </w:pPr>
      <w:bookmarkStart w:id="1" w:name="_Toc74088285"/>
      <w:r w:rsidRPr="00BB1176">
        <w:t>«</w:t>
      </w:r>
      <w:r w:rsidRPr="00F658B2">
        <w:t>ΣΥΝΤΗΡΗΣΗ &amp; ΕΠΙΣΚΕΥΗ ΟΧΗΜΑΤΩΝ</w:t>
      </w:r>
      <w:r w:rsidRPr="00BB1176">
        <w:t>»</w:t>
      </w:r>
    </w:p>
    <w:p w:rsidR="00D41FD6" w:rsidRDefault="00791ECA" w:rsidP="00791ECA">
      <w:pPr>
        <w:pStyle w:val="Style1"/>
      </w:pPr>
      <w:r w:rsidRPr="00BB1176">
        <w:t xml:space="preserve"> προϋπολογισμού </w:t>
      </w:r>
      <w:r>
        <w:t>378.000,00</w:t>
      </w:r>
      <w:r w:rsidRPr="00BB1176">
        <w:t xml:space="preserve">€ συμπεριλαμβανομένου Φ.Π.Α  </w:t>
      </w:r>
      <w:r>
        <w:br/>
        <w:t>με Ανοικτή Διαδικασία μέσω ΕΣΗΔΗΣ</w:t>
      </w:r>
      <w:bookmarkEnd w:id="1"/>
      <w:r w:rsidR="00D41FD6">
        <w:br/>
      </w:r>
      <w:r w:rsidR="00D41FD6">
        <w:rPr>
          <w:sz w:val="22"/>
          <w:szCs w:val="22"/>
        </w:rPr>
        <w:br/>
      </w:r>
      <w:r w:rsidR="00D41FD6">
        <w:rPr>
          <w:sz w:val="22"/>
          <w:szCs w:val="22"/>
        </w:rPr>
        <w:br/>
      </w:r>
      <w:r w:rsidR="00D41FD6">
        <w:rPr>
          <w:sz w:val="22"/>
          <w:szCs w:val="22"/>
        </w:rPr>
        <w:br/>
      </w:r>
      <w:r w:rsidR="00D41FD6">
        <w:rPr>
          <w:b w:val="0"/>
          <w:bCs w:val="0"/>
          <w:color w:val="000000"/>
          <w:sz w:val="22"/>
          <w:szCs w:val="24"/>
        </w:rPr>
        <w:br/>
      </w:r>
    </w:p>
    <w:p w:rsidR="00D41FD6" w:rsidRDefault="00D41FD6">
      <w:pPr>
        <w:pStyle w:val="normalwithoutspacing"/>
        <w:rPr>
          <w:b/>
          <w:bCs/>
          <w:color w:val="000000"/>
        </w:rPr>
      </w:pPr>
    </w:p>
    <w:p w:rsidR="00D41FD6" w:rsidRPr="008D70DE" w:rsidRDefault="00D41FD6">
      <w:pPr>
        <w:pStyle w:val="normalwithoutspacing"/>
        <w:jc w:val="center"/>
      </w:pPr>
    </w:p>
    <w:p w:rsidR="005371BE" w:rsidRPr="008D70DE" w:rsidRDefault="005371BE">
      <w:pPr>
        <w:pStyle w:val="normalwithoutspacing"/>
        <w:jc w:val="center"/>
      </w:pPr>
    </w:p>
    <w:p w:rsidR="005371BE" w:rsidRPr="008D70DE" w:rsidRDefault="005371BE">
      <w:pPr>
        <w:pStyle w:val="normalwithoutspacing"/>
        <w:jc w:val="center"/>
      </w:pPr>
    </w:p>
    <w:p w:rsidR="005371BE" w:rsidRPr="008D70DE" w:rsidRDefault="005371BE">
      <w:pPr>
        <w:pStyle w:val="normalwithoutspacing"/>
        <w:jc w:val="center"/>
      </w:pPr>
    </w:p>
    <w:p w:rsidR="005371BE" w:rsidRDefault="005371BE">
      <w:pPr>
        <w:pStyle w:val="normalwithoutspacing"/>
        <w:jc w:val="center"/>
      </w:pPr>
    </w:p>
    <w:p w:rsidR="007700CB" w:rsidRDefault="007700CB">
      <w:pPr>
        <w:pStyle w:val="normalwithoutspacing"/>
        <w:jc w:val="center"/>
      </w:pPr>
    </w:p>
    <w:p w:rsidR="007700CB" w:rsidRDefault="007700CB">
      <w:pPr>
        <w:pStyle w:val="normalwithoutspacing"/>
        <w:jc w:val="center"/>
      </w:pPr>
    </w:p>
    <w:p w:rsidR="007700CB" w:rsidRDefault="007700CB">
      <w:pPr>
        <w:pStyle w:val="normalwithoutspacing"/>
        <w:jc w:val="center"/>
      </w:pPr>
    </w:p>
    <w:p w:rsidR="007700CB" w:rsidRDefault="007700CB">
      <w:pPr>
        <w:pStyle w:val="normalwithoutspacing"/>
        <w:jc w:val="center"/>
      </w:pPr>
    </w:p>
    <w:p w:rsidR="007700CB" w:rsidRDefault="007700CB">
      <w:pPr>
        <w:pStyle w:val="normalwithoutspacing"/>
        <w:jc w:val="center"/>
      </w:pPr>
    </w:p>
    <w:p w:rsidR="007700CB" w:rsidRDefault="007700CB">
      <w:pPr>
        <w:pStyle w:val="normalwithoutspacing"/>
        <w:jc w:val="center"/>
      </w:pPr>
    </w:p>
    <w:p w:rsidR="007700CB" w:rsidRDefault="007700CB">
      <w:pPr>
        <w:pStyle w:val="normalwithoutspacing"/>
        <w:jc w:val="center"/>
      </w:pPr>
    </w:p>
    <w:p w:rsidR="007700CB" w:rsidRDefault="007700CB">
      <w:pPr>
        <w:pStyle w:val="normalwithoutspacing"/>
        <w:jc w:val="center"/>
      </w:pPr>
    </w:p>
    <w:p w:rsidR="007700CB" w:rsidRPr="009947CF" w:rsidRDefault="007700CB">
      <w:pPr>
        <w:pStyle w:val="normalwithoutspacing"/>
        <w:jc w:val="center"/>
      </w:pPr>
    </w:p>
    <w:p w:rsidR="005371BE" w:rsidRPr="009947CF" w:rsidRDefault="005371BE">
      <w:pPr>
        <w:pStyle w:val="normalwithoutspacing"/>
        <w:jc w:val="center"/>
      </w:pPr>
    </w:p>
    <w:p w:rsidR="005371BE" w:rsidRPr="009947CF" w:rsidRDefault="005371BE">
      <w:pPr>
        <w:pStyle w:val="normalwithoutspacing"/>
        <w:jc w:val="center"/>
      </w:pPr>
    </w:p>
    <w:p w:rsidR="005371BE" w:rsidRPr="009947CF" w:rsidRDefault="005371BE">
      <w:pPr>
        <w:pStyle w:val="normalwithoutspacing"/>
        <w:jc w:val="center"/>
      </w:pPr>
    </w:p>
    <w:tbl>
      <w:tblPr>
        <w:tblW w:w="9648" w:type="dxa"/>
        <w:tblLayout w:type="fixed"/>
        <w:tblCellMar>
          <w:left w:w="0" w:type="dxa"/>
          <w:right w:w="0" w:type="dxa"/>
        </w:tblCellMar>
        <w:tblLook w:val="0000"/>
      </w:tblPr>
      <w:tblGrid>
        <w:gridCol w:w="3828"/>
        <w:gridCol w:w="1417"/>
        <w:gridCol w:w="4403"/>
      </w:tblGrid>
      <w:tr w:rsidR="005371BE" w:rsidRPr="008D70DE" w:rsidTr="00E25CE5">
        <w:tc>
          <w:tcPr>
            <w:tcW w:w="3828" w:type="dxa"/>
          </w:tcPr>
          <w:p w:rsidR="005371BE" w:rsidRPr="002F2433" w:rsidRDefault="005371BE" w:rsidP="00E25CE5">
            <w:pPr>
              <w:keepLines/>
              <w:snapToGrid w:val="0"/>
              <w:spacing w:after="0"/>
              <w:ind w:right="85"/>
              <w:rPr>
                <w:b/>
                <w:bCs/>
                <w:color w:val="000000"/>
                <w:lang w:val="el-GR"/>
              </w:rPr>
            </w:pPr>
            <w:r w:rsidRPr="002F2433">
              <w:rPr>
                <w:b/>
                <w:bCs/>
                <w:color w:val="000000"/>
                <w:lang w:val="el-GR"/>
              </w:rPr>
              <w:lastRenderedPageBreak/>
              <w:t>ΕΛΛΗΝΙΚΗ ΔΗΜΟΚΡΑΤΙΑ</w:t>
            </w:r>
          </w:p>
          <w:p w:rsidR="005371BE" w:rsidRPr="002F2433" w:rsidRDefault="005371BE" w:rsidP="00E25CE5">
            <w:pPr>
              <w:keepLines/>
              <w:snapToGrid w:val="0"/>
              <w:spacing w:after="0"/>
              <w:ind w:right="85"/>
              <w:rPr>
                <w:b/>
                <w:bCs/>
                <w:color w:val="000000"/>
                <w:lang w:val="el-GR"/>
              </w:rPr>
            </w:pPr>
            <w:r w:rsidRPr="002F2433">
              <w:rPr>
                <w:b/>
                <w:bCs/>
                <w:color w:val="000000"/>
                <w:lang w:val="el-GR"/>
              </w:rPr>
              <w:t>ΝΟΜΟΣ ΑΙΤ/ΝΙΑΣ</w:t>
            </w:r>
          </w:p>
          <w:p w:rsidR="005371BE" w:rsidRPr="002F2433" w:rsidRDefault="005371BE" w:rsidP="00E25CE5">
            <w:pPr>
              <w:keepNext/>
              <w:keepLines/>
              <w:spacing w:after="0"/>
              <w:ind w:right="85"/>
              <w:rPr>
                <w:b/>
                <w:bCs/>
                <w:color w:val="000000"/>
                <w:lang w:val="el-GR"/>
              </w:rPr>
            </w:pPr>
            <w:r w:rsidRPr="002F2433">
              <w:rPr>
                <w:b/>
                <w:bCs/>
                <w:color w:val="000000"/>
                <w:lang w:val="el-GR"/>
              </w:rPr>
              <w:t>ΔΗΜΟΣ ΝΑΥΠΑΚΤΙΑΣ</w:t>
            </w:r>
          </w:p>
          <w:p w:rsidR="005371BE" w:rsidRPr="002F2433" w:rsidRDefault="005371BE" w:rsidP="00E25CE5">
            <w:pPr>
              <w:keepNext/>
              <w:keepLines/>
              <w:spacing w:after="0"/>
              <w:ind w:right="40"/>
              <w:rPr>
                <w:b/>
                <w:bCs/>
                <w:color w:val="000000"/>
                <w:lang w:val="el-GR"/>
              </w:rPr>
            </w:pPr>
            <w:r w:rsidRPr="002F2433">
              <w:rPr>
                <w:b/>
                <w:bCs/>
                <w:color w:val="000000"/>
                <w:lang w:val="el-GR"/>
              </w:rPr>
              <w:t>Δ/ΝΣΗ ΟΙΚΟΝΟΜΙΚΩΝ ΥΠΗΡΕΣΙΩΝ</w:t>
            </w:r>
          </w:p>
          <w:p w:rsidR="005371BE" w:rsidRPr="00081D64" w:rsidRDefault="005371BE" w:rsidP="00E25CE5">
            <w:pPr>
              <w:keepNext/>
              <w:keepLines/>
              <w:spacing w:after="0"/>
              <w:ind w:right="40"/>
              <w:rPr>
                <w:b/>
                <w:bCs/>
                <w:color w:val="000000"/>
                <w:lang w:val="el-GR"/>
              </w:rPr>
            </w:pPr>
            <w:r w:rsidRPr="00081D64">
              <w:rPr>
                <w:b/>
                <w:bCs/>
                <w:color w:val="000000"/>
                <w:lang w:val="el-GR"/>
              </w:rPr>
              <w:t>ΤΜΗΜΑ ΠΡΟΜΗΘΕΙΩΝ ΚΑΙ ΑΠΟΘΗΚΩΝ</w:t>
            </w:r>
          </w:p>
          <w:p w:rsidR="005371BE" w:rsidRPr="00081D64" w:rsidRDefault="005371BE" w:rsidP="00E25CE5">
            <w:pPr>
              <w:keepNext/>
              <w:keepLines/>
              <w:spacing w:after="0"/>
              <w:ind w:right="40"/>
              <w:rPr>
                <w:b/>
                <w:bCs/>
                <w:color w:val="000000"/>
                <w:lang w:val="el-GR"/>
              </w:rPr>
            </w:pPr>
            <w:r w:rsidRPr="00081D64">
              <w:rPr>
                <w:b/>
                <w:bCs/>
                <w:color w:val="000000"/>
                <w:lang w:val="el-GR"/>
              </w:rPr>
              <w:t xml:space="preserve">Πληροφορίες: </w:t>
            </w:r>
            <w:r w:rsidR="00BC069C" w:rsidRPr="00081D64">
              <w:rPr>
                <w:bCs/>
                <w:color w:val="000000"/>
                <w:lang w:val="el-GR"/>
              </w:rPr>
              <w:t>Παναγιωτοπούλου Σταυρ.</w:t>
            </w:r>
            <w:r w:rsidRPr="00081D64">
              <w:rPr>
                <w:b/>
                <w:bCs/>
                <w:color w:val="000000"/>
                <w:lang w:val="el-GR"/>
              </w:rPr>
              <w:t xml:space="preserve"> </w:t>
            </w:r>
          </w:p>
          <w:p w:rsidR="005371BE" w:rsidRPr="00081D64" w:rsidRDefault="005371BE" w:rsidP="00E25CE5">
            <w:pPr>
              <w:spacing w:after="0"/>
              <w:rPr>
                <w:lang w:val="el-GR"/>
              </w:rPr>
            </w:pPr>
            <w:r w:rsidRPr="00081D64">
              <w:rPr>
                <w:b/>
                <w:szCs w:val="22"/>
                <w:lang w:val="el-GR"/>
              </w:rPr>
              <w:t>Ταχ.Δ/νση       :</w:t>
            </w:r>
            <w:r w:rsidRPr="00081D64">
              <w:rPr>
                <w:szCs w:val="22"/>
                <w:lang w:val="el-GR"/>
              </w:rPr>
              <w:t xml:space="preserve"> Δήμος Ναυπακτίας</w:t>
            </w:r>
          </w:p>
          <w:p w:rsidR="005371BE" w:rsidRPr="00081D64" w:rsidRDefault="005371BE" w:rsidP="00E25CE5">
            <w:pPr>
              <w:spacing w:after="0"/>
              <w:rPr>
                <w:lang w:val="el-GR"/>
              </w:rPr>
            </w:pPr>
            <w:r w:rsidRPr="00081D64">
              <w:rPr>
                <w:szCs w:val="22"/>
                <w:lang w:val="el-GR"/>
              </w:rPr>
              <w:t xml:space="preserve">                             Ιλ. Τζαβέλα 37</w:t>
            </w:r>
          </w:p>
          <w:p w:rsidR="005371BE" w:rsidRPr="00081D64" w:rsidRDefault="005371BE" w:rsidP="00E25CE5">
            <w:pPr>
              <w:spacing w:after="0"/>
              <w:rPr>
                <w:lang w:val="el-GR"/>
              </w:rPr>
            </w:pPr>
            <w:r w:rsidRPr="00081D64">
              <w:rPr>
                <w:szCs w:val="22"/>
                <w:lang w:val="el-GR"/>
              </w:rPr>
              <w:t xml:space="preserve">                             Ναύπακτος 30300</w:t>
            </w:r>
          </w:p>
          <w:p w:rsidR="005371BE" w:rsidRPr="00081D64" w:rsidRDefault="005371BE" w:rsidP="00E25CE5">
            <w:pPr>
              <w:spacing w:after="0"/>
              <w:rPr>
                <w:szCs w:val="22"/>
                <w:lang w:val="el-GR"/>
              </w:rPr>
            </w:pPr>
            <w:r w:rsidRPr="00081D64">
              <w:rPr>
                <w:b/>
                <w:szCs w:val="22"/>
                <w:lang w:val="el-GR"/>
              </w:rPr>
              <w:t xml:space="preserve">Τηλέφωνο   : </w:t>
            </w:r>
            <w:r w:rsidR="00BC069C" w:rsidRPr="00081D64">
              <w:rPr>
                <w:szCs w:val="22"/>
                <w:lang w:val="el-GR"/>
              </w:rPr>
              <w:t>26343.61211</w:t>
            </w:r>
          </w:p>
          <w:p w:rsidR="005371BE" w:rsidRPr="008D70DE" w:rsidRDefault="005371BE" w:rsidP="00BC069C">
            <w:pPr>
              <w:keepNext/>
              <w:keepLines/>
              <w:spacing w:after="0"/>
              <w:ind w:right="40"/>
              <w:rPr>
                <w:b/>
                <w:color w:val="000000"/>
                <w:lang w:val="el-GR"/>
              </w:rPr>
            </w:pPr>
            <w:r w:rsidRPr="00081D64">
              <w:rPr>
                <w:b/>
                <w:szCs w:val="22"/>
                <w:lang w:val="en-US"/>
              </w:rPr>
              <w:t>Email</w:t>
            </w:r>
            <w:r w:rsidRPr="00081D64">
              <w:rPr>
                <w:b/>
                <w:szCs w:val="22"/>
                <w:lang w:val="el-GR"/>
              </w:rPr>
              <w:t xml:space="preserve">               : </w:t>
            </w:r>
            <w:r w:rsidR="00BC069C" w:rsidRPr="00081D64">
              <w:rPr>
                <w:szCs w:val="22"/>
                <w:lang w:val="en-US"/>
              </w:rPr>
              <w:t>slpap</w:t>
            </w:r>
            <w:r w:rsidR="00BC069C" w:rsidRPr="008D70DE">
              <w:rPr>
                <w:szCs w:val="22"/>
                <w:lang w:val="el-GR"/>
              </w:rPr>
              <w:t>1983@</w:t>
            </w:r>
            <w:r w:rsidR="00BC069C">
              <w:rPr>
                <w:szCs w:val="22"/>
                <w:lang w:val="en-US"/>
              </w:rPr>
              <w:t>gmail</w:t>
            </w:r>
            <w:r w:rsidR="00BC069C" w:rsidRPr="008D70DE">
              <w:rPr>
                <w:szCs w:val="22"/>
                <w:lang w:val="el-GR"/>
              </w:rPr>
              <w:t>.</w:t>
            </w:r>
            <w:r w:rsidR="00BC069C">
              <w:rPr>
                <w:szCs w:val="22"/>
                <w:lang w:val="en-US"/>
              </w:rPr>
              <w:t>com</w:t>
            </w:r>
          </w:p>
        </w:tc>
        <w:tc>
          <w:tcPr>
            <w:tcW w:w="1417" w:type="dxa"/>
          </w:tcPr>
          <w:p w:rsidR="0097022C" w:rsidRDefault="0097022C" w:rsidP="00E25CE5">
            <w:pPr>
              <w:keepNext/>
              <w:keepLines/>
              <w:snapToGrid w:val="0"/>
              <w:spacing w:after="0"/>
              <w:rPr>
                <w:b/>
                <w:bCs/>
                <w:color w:val="000000"/>
                <w:lang w:val="el-GR"/>
              </w:rPr>
            </w:pPr>
          </w:p>
          <w:p w:rsidR="0097022C" w:rsidRDefault="0097022C" w:rsidP="00E25CE5">
            <w:pPr>
              <w:keepNext/>
              <w:keepLines/>
              <w:snapToGrid w:val="0"/>
              <w:spacing w:after="0"/>
              <w:rPr>
                <w:b/>
                <w:bCs/>
                <w:color w:val="000000"/>
                <w:lang w:val="el-GR"/>
              </w:rPr>
            </w:pPr>
          </w:p>
          <w:p w:rsidR="0097022C" w:rsidRDefault="0097022C" w:rsidP="00E25CE5">
            <w:pPr>
              <w:keepNext/>
              <w:keepLines/>
              <w:snapToGrid w:val="0"/>
              <w:spacing w:after="0"/>
              <w:rPr>
                <w:b/>
                <w:bCs/>
                <w:color w:val="000000"/>
                <w:lang w:val="el-GR"/>
              </w:rPr>
            </w:pPr>
          </w:p>
          <w:p w:rsidR="0097022C" w:rsidRDefault="0097022C" w:rsidP="00E25CE5">
            <w:pPr>
              <w:keepNext/>
              <w:keepLines/>
              <w:snapToGrid w:val="0"/>
              <w:spacing w:after="0"/>
              <w:rPr>
                <w:b/>
                <w:bCs/>
                <w:color w:val="000000"/>
                <w:lang w:val="el-GR"/>
              </w:rPr>
            </w:pPr>
          </w:p>
          <w:p w:rsidR="0097022C" w:rsidRDefault="0097022C" w:rsidP="00E25CE5">
            <w:pPr>
              <w:keepNext/>
              <w:keepLines/>
              <w:snapToGrid w:val="0"/>
              <w:spacing w:after="0"/>
              <w:rPr>
                <w:b/>
                <w:bCs/>
                <w:color w:val="000000"/>
                <w:lang w:val="el-GR"/>
              </w:rPr>
            </w:pPr>
          </w:p>
          <w:p w:rsidR="005371BE" w:rsidRPr="002F2433" w:rsidRDefault="005371BE" w:rsidP="00E25CE5">
            <w:pPr>
              <w:keepNext/>
              <w:keepLines/>
              <w:snapToGrid w:val="0"/>
              <w:spacing w:after="0"/>
              <w:rPr>
                <w:b/>
                <w:bCs/>
                <w:color w:val="000000"/>
              </w:rPr>
            </w:pPr>
            <w:r>
              <w:rPr>
                <w:b/>
                <w:bCs/>
                <w:color w:val="000000"/>
                <w:lang w:val="el-GR"/>
              </w:rPr>
              <w:t>ΥΠΗΡΕΣΙΑ</w:t>
            </w:r>
            <w:r w:rsidRPr="002F2433">
              <w:rPr>
                <w:b/>
                <w:bCs/>
                <w:color w:val="000000"/>
              </w:rPr>
              <w:t>:</w:t>
            </w:r>
          </w:p>
          <w:p w:rsidR="005371BE" w:rsidRPr="002F2433" w:rsidRDefault="005371BE" w:rsidP="00E25CE5">
            <w:pPr>
              <w:keepNext/>
              <w:keepLines/>
              <w:snapToGrid w:val="0"/>
              <w:spacing w:after="0"/>
              <w:rPr>
                <w:b/>
                <w:bCs/>
                <w:color w:val="000000"/>
              </w:rPr>
            </w:pPr>
          </w:p>
          <w:p w:rsidR="005371BE" w:rsidRPr="002F2433" w:rsidRDefault="005371BE" w:rsidP="00E25CE5">
            <w:pPr>
              <w:keepNext/>
              <w:keepLines/>
              <w:snapToGrid w:val="0"/>
              <w:spacing w:after="0"/>
              <w:rPr>
                <w:b/>
                <w:bCs/>
                <w:color w:val="000000"/>
              </w:rPr>
            </w:pPr>
          </w:p>
          <w:p w:rsidR="005371BE" w:rsidRPr="002F2433" w:rsidRDefault="005371BE" w:rsidP="00E25CE5">
            <w:pPr>
              <w:keepNext/>
              <w:keepLines/>
              <w:snapToGrid w:val="0"/>
              <w:spacing w:after="0"/>
              <w:rPr>
                <w:b/>
                <w:bCs/>
                <w:color w:val="000000"/>
              </w:rPr>
            </w:pPr>
          </w:p>
          <w:p w:rsidR="005371BE" w:rsidRPr="002F2433" w:rsidRDefault="005371BE" w:rsidP="00E25CE5">
            <w:pPr>
              <w:keepNext/>
              <w:keepLines/>
              <w:snapToGrid w:val="0"/>
              <w:spacing w:after="0"/>
              <w:rPr>
                <w:b/>
                <w:bCs/>
                <w:color w:val="000000"/>
              </w:rPr>
            </w:pPr>
          </w:p>
          <w:p w:rsidR="005371BE" w:rsidRPr="002F2433" w:rsidRDefault="005371BE" w:rsidP="00E25CE5">
            <w:pPr>
              <w:keepNext/>
              <w:keepLines/>
              <w:snapToGrid w:val="0"/>
              <w:spacing w:after="0"/>
              <w:ind w:left="40" w:right="41"/>
              <w:rPr>
                <w:b/>
                <w:bCs/>
                <w:color w:val="000000"/>
              </w:rPr>
            </w:pPr>
          </w:p>
        </w:tc>
        <w:tc>
          <w:tcPr>
            <w:tcW w:w="4403" w:type="dxa"/>
          </w:tcPr>
          <w:p w:rsidR="0097022C" w:rsidRDefault="0097022C" w:rsidP="0097022C">
            <w:pPr>
              <w:keepNext/>
              <w:keepLines/>
              <w:spacing w:after="0"/>
              <w:ind w:left="40" w:right="45"/>
              <w:jc w:val="left"/>
              <w:rPr>
                <w:b/>
                <w:bCs/>
                <w:color w:val="000000"/>
                <w:lang w:val="el-GR"/>
              </w:rPr>
            </w:pPr>
            <w:r>
              <w:rPr>
                <w:b/>
                <w:bCs/>
                <w:color w:val="000000"/>
                <w:lang w:val="el-GR"/>
              </w:rPr>
              <w:t>Ναύπακτος: 29/11/2022</w:t>
            </w:r>
          </w:p>
          <w:p w:rsidR="0097022C" w:rsidRDefault="0097022C" w:rsidP="0097022C">
            <w:pPr>
              <w:keepNext/>
              <w:keepLines/>
              <w:spacing w:after="0"/>
              <w:ind w:left="40" w:right="45"/>
              <w:jc w:val="left"/>
              <w:rPr>
                <w:b/>
                <w:bCs/>
                <w:color w:val="000000"/>
                <w:lang w:val="el-GR"/>
              </w:rPr>
            </w:pPr>
            <w:r w:rsidRPr="0097022C">
              <w:rPr>
                <w:b/>
                <w:bCs/>
                <w:color w:val="000000"/>
                <w:lang w:val="el-GR"/>
              </w:rPr>
              <w:t>Αριθμ. Πρωτ.: 25058</w:t>
            </w:r>
          </w:p>
          <w:p w:rsidR="0097022C" w:rsidRDefault="0097022C" w:rsidP="005371BE">
            <w:pPr>
              <w:keepNext/>
              <w:keepLines/>
              <w:spacing w:after="0"/>
              <w:ind w:left="40" w:right="45"/>
              <w:rPr>
                <w:b/>
                <w:bCs/>
                <w:color w:val="000000"/>
                <w:lang w:val="el-GR"/>
              </w:rPr>
            </w:pPr>
          </w:p>
          <w:p w:rsidR="0097022C" w:rsidRDefault="0097022C" w:rsidP="005371BE">
            <w:pPr>
              <w:keepNext/>
              <w:keepLines/>
              <w:spacing w:after="0"/>
              <w:ind w:left="40" w:right="45"/>
              <w:rPr>
                <w:b/>
                <w:bCs/>
                <w:color w:val="000000"/>
                <w:lang w:val="el-GR"/>
              </w:rPr>
            </w:pPr>
          </w:p>
          <w:p w:rsidR="0097022C" w:rsidRDefault="0097022C" w:rsidP="005371BE">
            <w:pPr>
              <w:keepNext/>
              <w:keepLines/>
              <w:spacing w:after="0"/>
              <w:ind w:left="40" w:right="45"/>
              <w:rPr>
                <w:b/>
                <w:bCs/>
                <w:color w:val="000000"/>
                <w:lang w:val="el-GR"/>
              </w:rPr>
            </w:pPr>
          </w:p>
          <w:p w:rsidR="005371BE" w:rsidRPr="002F2433" w:rsidRDefault="005371BE" w:rsidP="005371BE">
            <w:pPr>
              <w:keepNext/>
              <w:keepLines/>
              <w:spacing w:after="0"/>
              <w:ind w:left="40" w:right="45"/>
              <w:rPr>
                <w:b/>
                <w:bCs/>
                <w:color w:val="000000"/>
                <w:lang w:val="el-GR"/>
              </w:rPr>
            </w:pPr>
            <w:r w:rsidRPr="002F2433">
              <w:rPr>
                <w:b/>
                <w:bCs/>
                <w:color w:val="000000"/>
                <w:lang w:val="el-GR"/>
              </w:rPr>
              <w:t>«</w:t>
            </w:r>
            <w:r>
              <w:rPr>
                <w:rFonts w:cs="Tahoma"/>
                <w:b/>
                <w:szCs w:val="22"/>
                <w:lang w:val="el-GR"/>
              </w:rPr>
              <w:t>Συντήρηση και επισκευή μεταφορικών μέσων</w:t>
            </w:r>
            <w:r w:rsidRPr="002F2433">
              <w:rPr>
                <w:b/>
                <w:bCs/>
                <w:color w:val="000000"/>
                <w:lang w:val="el-GR"/>
              </w:rPr>
              <w:t>»</w:t>
            </w:r>
          </w:p>
        </w:tc>
      </w:tr>
    </w:tbl>
    <w:p w:rsidR="005371BE" w:rsidRDefault="005371BE" w:rsidP="005371BE">
      <w:pPr>
        <w:rPr>
          <w:rFonts w:eastAsia="MS Mincho" w:cs="Times New Roman"/>
          <w:b/>
          <w:bCs/>
          <w:caps/>
          <w:sz w:val="20"/>
          <w:szCs w:val="22"/>
          <w:lang w:val="el-GR"/>
        </w:rPr>
      </w:pPr>
    </w:p>
    <w:p w:rsidR="005371BE" w:rsidRPr="009427DF" w:rsidRDefault="005371BE" w:rsidP="005371BE">
      <w:pPr>
        <w:ind w:right="-28"/>
        <w:jc w:val="center"/>
        <w:rPr>
          <w:b/>
          <w:bCs/>
          <w:sz w:val="24"/>
          <w:lang w:val="el-GR" w:eastAsia="en-US"/>
        </w:rPr>
      </w:pPr>
      <w:r w:rsidRPr="009427DF">
        <w:rPr>
          <w:b/>
          <w:bCs/>
          <w:sz w:val="24"/>
          <w:lang w:val="el-GR" w:eastAsia="en-US"/>
        </w:rPr>
        <w:t>ΔΙΑΚΗΡΥΞΗ</w:t>
      </w:r>
    </w:p>
    <w:p w:rsidR="005371BE" w:rsidRPr="009427DF" w:rsidRDefault="005371BE" w:rsidP="005371BE">
      <w:pPr>
        <w:ind w:right="-28"/>
        <w:jc w:val="center"/>
        <w:rPr>
          <w:noProof/>
          <w:sz w:val="24"/>
          <w:lang w:val="el-GR"/>
        </w:rPr>
      </w:pPr>
      <w:r w:rsidRPr="009427DF">
        <w:rPr>
          <w:b/>
          <w:bCs/>
          <w:sz w:val="24"/>
          <w:lang w:val="el-GR" w:eastAsia="en-US"/>
        </w:rPr>
        <w:t xml:space="preserve">ΔΗΜΟΣΙΟΥ  </w:t>
      </w:r>
      <w:r>
        <w:rPr>
          <w:b/>
          <w:bCs/>
          <w:sz w:val="24"/>
          <w:lang w:val="el-GR" w:eastAsia="en-US"/>
        </w:rPr>
        <w:t xml:space="preserve">ΔΙΕΘΝΗ </w:t>
      </w:r>
      <w:r w:rsidRPr="009427DF">
        <w:rPr>
          <w:b/>
          <w:bCs/>
          <w:sz w:val="24"/>
          <w:lang w:val="el-GR" w:eastAsia="en-US"/>
        </w:rPr>
        <w:t>ΑΝΟΙΚΤΟΥ ΗΛΕΚΤΡΟΝΙΚΟΥ ΔΙΑΓΩΝΙΣΜΟΥ</w:t>
      </w:r>
    </w:p>
    <w:p w:rsidR="005371BE" w:rsidRPr="009427DF" w:rsidRDefault="005371BE" w:rsidP="005371BE">
      <w:pPr>
        <w:spacing w:after="160"/>
        <w:ind w:right="-28"/>
        <w:jc w:val="center"/>
        <w:rPr>
          <w:b/>
          <w:bCs/>
          <w:sz w:val="24"/>
          <w:lang w:val="el-GR" w:eastAsia="en-US"/>
        </w:rPr>
      </w:pPr>
      <w:r w:rsidRPr="009427DF">
        <w:rPr>
          <w:b/>
          <w:bCs/>
          <w:sz w:val="24"/>
          <w:lang w:val="el-GR" w:eastAsia="en-US"/>
        </w:rPr>
        <w:t xml:space="preserve">ΓΙΑ ΤΗΝ ΕΠΙΛΟΓΗ ΑΝΑΔΟΧΟΥ </w:t>
      </w:r>
      <w:r w:rsidR="0042360E">
        <w:rPr>
          <w:b/>
          <w:bCs/>
          <w:sz w:val="24"/>
          <w:lang w:val="el-GR" w:eastAsia="en-US"/>
        </w:rPr>
        <w:t>ΥΠΗΡΕΣΙΑΣ</w:t>
      </w:r>
    </w:p>
    <w:p w:rsidR="005371BE" w:rsidRPr="002F2433" w:rsidRDefault="005371BE" w:rsidP="005371BE">
      <w:pPr>
        <w:spacing w:after="160"/>
        <w:ind w:right="-28"/>
        <w:jc w:val="center"/>
        <w:rPr>
          <w:lang w:val="el-GR"/>
        </w:rPr>
      </w:pPr>
      <w:r w:rsidRPr="002F2433">
        <w:rPr>
          <w:b/>
          <w:lang w:val="el-GR"/>
        </w:rPr>
        <w:t>Ο Δήμαρχος</w:t>
      </w:r>
      <w:r w:rsidRPr="007360E8">
        <w:rPr>
          <w:b/>
          <w:lang w:val="el-GR"/>
        </w:rPr>
        <w:t xml:space="preserve"> </w:t>
      </w:r>
      <w:r w:rsidRPr="002F2433">
        <w:rPr>
          <w:b/>
          <w:lang w:val="el-GR"/>
        </w:rPr>
        <w:t xml:space="preserve"> </w:t>
      </w:r>
      <w:r w:rsidRPr="002F2433">
        <w:rPr>
          <w:lang w:val="el-GR"/>
        </w:rPr>
        <w:t>του Δήμου Ναυπακτίας</w:t>
      </w:r>
    </w:p>
    <w:p w:rsidR="005371BE" w:rsidRDefault="005371BE" w:rsidP="005371BE">
      <w:pPr>
        <w:spacing w:after="160" w:line="360" w:lineRule="auto"/>
        <w:ind w:right="-28"/>
        <w:jc w:val="center"/>
        <w:rPr>
          <w:b/>
          <w:lang w:val="el-GR"/>
        </w:rPr>
      </w:pPr>
      <w:r>
        <w:rPr>
          <w:b/>
          <w:lang w:val="el-GR"/>
        </w:rPr>
        <w:t xml:space="preserve">δ ι α κ η ρ ύ σ σ ε ι </w:t>
      </w:r>
    </w:p>
    <w:p w:rsidR="005371BE" w:rsidRPr="00AF1313" w:rsidRDefault="005371BE" w:rsidP="005371BE">
      <w:pPr>
        <w:spacing w:after="160" w:line="360" w:lineRule="auto"/>
        <w:ind w:right="-28"/>
        <w:jc w:val="center"/>
        <w:rPr>
          <w:b/>
          <w:lang w:val="el-GR"/>
        </w:rPr>
      </w:pPr>
      <w:r w:rsidRPr="002F2433">
        <w:rPr>
          <w:lang w:val="el-GR"/>
        </w:rPr>
        <w:t xml:space="preserve">τη με </w:t>
      </w:r>
      <w:r w:rsidRPr="002F2433">
        <w:rPr>
          <w:b/>
          <w:lang w:val="el-GR"/>
        </w:rPr>
        <w:t xml:space="preserve">Δημόσια  Ανοικτή Ηλεκτρονική διαδικασία επιλογής </w:t>
      </w:r>
      <w:r w:rsidRPr="002F2433">
        <w:rPr>
          <w:lang w:val="el-GR"/>
        </w:rPr>
        <w:t xml:space="preserve">αναδόχου για την </w:t>
      </w:r>
      <w:r w:rsidR="0042360E">
        <w:rPr>
          <w:lang w:val="el-GR"/>
        </w:rPr>
        <w:t>υπηρεσία</w:t>
      </w:r>
      <w:r w:rsidRPr="005D3EFC">
        <w:rPr>
          <w:lang w:val="el-GR"/>
        </w:rPr>
        <w:t xml:space="preserve"> </w:t>
      </w:r>
      <w:r>
        <w:rPr>
          <w:lang w:val="el-GR"/>
        </w:rPr>
        <w:t>με τίτλο</w:t>
      </w:r>
      <w:r w:rsidRPr="002F2433">
        <w:rPr>
          <w:lang w:val="el-GR"/>
        </w:rPr>
        <w:t>:</w:t>
      </w:r>
    </w:p>
    <w:p w:rsidR="005371BE" w:rsidRPr="00DC4E4F" w:rsidRDefault="005371BE" w:rsidP="005371BE">
      <w:pPr>
        <w:spacing w:after="160" w:line="360" w:lineRule="auto"/>
        <w:ind w:right="-28"/>
        <w:rPr>
          <w:lang w:val="el-GR"/>
        </w:rPr>
      </w:pPr>
      <w:r w:rsidRPr="00F9472A">
        <w:rPr>
          <w:b/>
          <w:bCs/>
          <w:szCs w:val="22"/>
          <w:lang w:val="el-GR"/>
        </w:rPr>
        <w:t>«</w:t>
      </w:r>
      <w:r w:rsidR="0042360E">
        <w:rPr>
          <w:b/>
          <w:bCs/>
          <w:szCs w:val="22"/>
          <w:lang w:val="el-GR"/>
        </w:rPr>
        <w:t>Συντήρηση και επισκευή μεταφορικών μέσων</w:t>
      </w:r>
      <w:r w:rsidRPr="00F9472A">
        <w:rPr>
          <w:b/>
          <w:bCs/>
          <w:szCs w:val="22"/>
          <w:lang w:val="el-GR"/>
        </w:rPr>
        <w:t>»</w:t>
      </w:r>
      <w:r>
        <w:rPr>
          <w:b/>
          <w:bCs/>
          <w:szCs w:val="22"/>
          <w:lang w:val="el-GR"/>
        </w:rPr>
        <w:t xml:space="preserve"> </w:t>
      </w:r>
      <w:r w:rsidRPr="002F2433">
        <w:rPr>
          <w:b/>
          <w:lang w:val="el-GR"/>
        </w:rPr>
        <w:t xml:space="preserve">Προϋπολογισμού </w:t>
      </w:r>
      <w:r>
        <w:rPr>
          <w:b/>
          <w:lang w:val="el-GR"/>
        </w:rPr>
        <w:t>3</w:t>
      </w:r>
      <w:r w:rsidR="0042360E">
        <w:rPr>
          <w:b/>
          <w:lang w:val="el-GR"/>
        </w:rPr>
        <w:t>78</w:t>
      </w:r>
      <w:r>
        <w:rPr>
          <w:b/>
          <w:lang w:val="el-GR"/>
        </w:rPr>
        <w:t>.000,00</w:t>
      </w:r>
      <w:r w:rsidRPr="002F2433">
        <w:rPr>
          <w:b/>
          <w:lang w:val="el-GR"/>
        </w:rPr>
        <w:t>€ (</w:t>
      </w:r>
      <w:r>
        <w:rPr>
          <w:b/>
          <w:lang w:val="el-GR"/>
        </w:rPr>
        <w:t xml:space="preserve">συμπεριλαμβανομένου </w:t>
      </w:r>
      <w:r w:rsidRPr="002F2433">
        <w:rPr>
          <w:b/>
          <w:lang w:val="el-GR"/>
        </w:rPr>
        <w:t>Φ.Π.Α.)</w:t>
      </w:r>
    </w:p>
    <w:p w:rsidR="005371BE" w:rsidRPr="002F2433" w:rsidRDefault="005371BE" w:rsidP="005371BE">
      <w:pPr>
        <w:spacing w:after="160"/>
        <w:rPr>
          <w:lang w:val="el-GR"/>
        </w:rPr>
      </w:pPr>
      <w:r w:rsidRPr="002F2433">
        <w:rPr>
          <w:lang w:val="el-GR"/>
        </w:rPr>
        <w:t>που θα διεξαχθεί σύμφωνα με τις  διατάξεις του ν. 4412/2016</w:t>
      </w:r>
      <w:r>
        <w:rPr>
          <w:lang w:val="el-GR"/>
        </w:rPr>
        <w:t>, ν. 4782/2021</w:t>
      </w:r>
      <w:r w:rsidRPr="002F2433">
        <w:rPr>
          <w:lang w:val="el-GR"/>
        </w:rPr>
        <w:t xml:space="preserve">  και τους όρους της παρούσας και </w:t>
      </w:r>
    </w:p>
    <w:p w:rsidR="005371BE" w:rsidRDefault="005371BE" w:rsidP="005371BE">
      <w:pPr>
        <w:spacing w:after="160"/>
        <w:jc w:val="center"/>
        <w:rPr>
          <w:b/>
          <w:u w:val="single"/>
          <w:lang w:val="el-GR"/>
        </w:rPr>
      </w:pPr>
      <w:r w:rsidRPr="002F2433">
        <w:rPr>
          <w:b/>
          <w:u w:val="single"/>
          <w:lang w:val="el-GR"/>
        </w:rPr>
        <w:t>καλεί</w:t>
      </w:r>
    </w:p>
    <w:p w:rsidR="005371BE" w:rsidRDefault="005371BE" w:rsidP="005371BE">
      <w:pPr>
        <w:spacing w:after="160"/>
        <w:rPr>
          <w:lang w:val="el-GR"/>
        </w:rPr>
      </w:pPr>
      <w:r w:rsidRPr="002F2433">
        <w:rPr>
          <w:lang w:val="el-GR"/>
        </w:rPr>
        <w:t xml:space="preserve">τους ενδιαφερομένους οικονομικούς φορείς να υποβάλουν προσφορά για την ανάδειξη αναδόχου της ανωτέρω </w:t>
      </w:r>
      <w:r w:rsidR="0042360E">
        <w:rPr>
          <w:lang w:val="el-GR"/>
        </w:rPr>
        <w:t>υπηρεσίας</w:t>
      </w:r>
      <w:r w:rsidRPr="002F2433">
        <w:rPr>
          <w:lang w:val="el-GR"/>
        </w:rPr>
        <w:t>.</w:t>
      </w:r>
    </w:p>
    <w:p w:rsidR="005371BE" w:rsidRDefault="005371BE" w:rsidP="005371BE">
      <w:pPr>
        <w:spacing w:after="160"/>
        <w:rPr>
          <w:b/>
          <w:u w:val="single"/>
          <w:lang w:val="el-GR"/>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
        <w:gridCol w:w="3936"/>
        <w:gridCol w:w="5918"/>
      </w:tblGrid>
      <w:tr w:rsidR="005371BE" w:rsidRPr="008D70DE" w:rsidTr="00E25CE5">
        <w:tc>
          <w:tcPr>
            <w:tcW w:w="3970" w:type="dxa"/>
            <w:gridSpan w:val="2"/>
          </w:tcPr>
          <w:p w:rsidR="005371BE" w:rsidRPr="002F2433" w:rsidRDefault="005371BE" w:rsidP="00E25CE5">
            <w:pPr>
              <w:spacing w:line="276" w:lineRule="auto"/>
              <w:jc w:val="center"/>
              <w:rPr>
                <w:b/>
                <w:lang w:val="el-GR"/>
              </w:rPr>
            </w:pPr>
            <w:r w:rsidRPr="002F2433">
              <w:rPr>
                <w:b/>
                <w:lang w:val="el-GR"/>
              </w:rPr>
              <w:t>ΤΙΤΛΟΣ</w:t>
            </w:r>
            <w:r w:rsidR="0042360E">
              <w:rPr>
                <w:b/>
                <w:lang w:val="el-GR"/>
              </w:rPr>
              <w:t xml:space="preserve"> ΠΡΑΞΗΣ</w:t>
            </w:r>
          </w:p>
        </w:tc>
        <w:tc>
          <w:tcPr>
            <w:tcW w:w="5918" w:type="dxa"/>
          </w:tcPr>
          <w:p w:rsidR="005371BE" w:rsidRPr="002F2433" w:rsidRDefault="005371BE" w:rsidP="0042360E">
            <w:pPr>
              <w:spacing w:line="276" w:lineRule="auto"/>
              <w:rPr>
                <w:b/>
                <w:lang w:val="el-GR"/>
              </w:rPr>
            </w:pPr>
            <w:r w:rsidRPr="002F2433">
              <w:rPr>
                <w:b/>
                <w:bCs/>
                <w:color w:val="000000"/>
                <w:lang w:val="el-GR"/>
              </w:rPr>
              <w:t>«</w:t>
            </w:r>
            <w:r w:rsidR="0042360E">
              <w:rPr>
                <w:rFonts w:cs="Tahoma"/>
                <w:b/>
                <w:szCs w:val="22"/>
                <w:lang w:val="el-GR"/>
              </w:rPr>
              <w:t>Συντήρηση και επισκευή μεταφορικών μέσων</w:t>
            </w:r>
            <w:r w:rsidRPr="002F2433">
              <w:rPr>
                <w:b/>
                <w:bCs/>
                <w:color w:val="000000"/>
                <w:lang w:val="el-GR"/>
              </w:rPr>
              <w:t>»</w:t>
            </w:r>
          </w:p>
        </w:tc>
      </w:tr>
      <w:tr w:rsidR="005371BE" w:rsidRPr="002F2433" w:rsidTr="00E25CE5">
        <w:tc>
          <w:tcPr>
            <w:tcW w:w="3970" w:type="dxa"/>
            <w:gridSpan w:val="2"/>
          </w:tcPr>
          <w:p w:rsidR="005371BE" w:rsidRPr="002F2433" w:rsidRDefault="005371BE" w:rsidP="00E25CE5">
            <w:pPr>
              <w:spacing w:line="276" w:lineRule="auto"/>
              <w:rPr>
                <w:b/>
                <w:lang w:val="el-GR"/>
              </w:rPr>
            </w:pPr>
            <w:r w:rsidRPr="002F2433">
              <w:rPr>
                <w:b/>
                <w:lang w:val="el-GR"/>
              </w:rPr>
              <w:t>Προϋπολογισμός</w:t>
            </w:r>
          </w:p>
        </w:tc>
        <w:tc>
          <w:tcPr>
            <w:tcW w:w="5918" w:type="dxa"/>
          </w:tcPr>
          <w:p w:rsidR="005371BE" w:rsidRPr="002F2433" w:rsidRDefault="005371BE" w:rsidP="0042360E">
            <w:pPr>
              <w:spacing w:line="276" w:lineRule="auto"/>
              <w:jc w:val="center"/>
              <w:rPr>
                <w:b/>
                <w:lang w:val="el-GR"/>
              </w:rPr>
            </w:pPr>
            <w:r>
              <w:rPr>
                <w:b/>
                <w:lang w:val="el-GR"/>
              </w:rPr>
              <w:t>3</w:t>
            </w:r>
            <w:r w:rsidR="0042360E">
              <w:rPr>
                <w:b/>
                <w:lang w:val="el-GR"/>
              </w:rPr>
              <w:t>78</w:t>
            </w:r>
            <w:r>
              <w:rPr>
                <w:b/>
                <w:lang w:val="el-GR"/>
              </w:rPr>
              <w:t>.000,00</w:t>
            </w:r>
            <w:r w:rsidRPr="002F2433">
              <w:rPr>
                <w:b/>
                <w:lang w:val="el-GR"/>
              </w:rPr>
              <w:t>€ (με Φ.Π.Α.)</w:t>
            </w:r>
          </w:p>
        </w:tc>
      </w:tr>
      <w:tr w:rsidR="005371BE" w:rsidRPr="002F2433" w:rsidTr="00E25CE5">
        <w:tc>
          <w:tcPr>
            <w:tcW w:w="3970" w:type="dxa"/>
            <w:gridSpan w:val="2"/>
          </w:tcPr>
          <w:p w:rsidR="005371BE" w:rsidRPr="002F2433" w:rsidRDefault="005371BE" w:rsidP="00E25CE5">
            <w:pPr>
              <w:spacing w:line="276" w:lineRule="auto"/>
              <w:rPr>
                <w:b/>
                <w:lang w:val="el-GR"/>
              </w:rPr>
            </w:pPr>
            <w:r w:rsidRPr="002F2433">
              <w:rPr>
                <w:b/>
                <w:lang w:val="el-GR"/>
              </w:rPr>
              <w:t>Αναθέτουσα Αρχή</w:t>
            </w:r>
          </w:p>
        </w:tc>
        <w:tc>
          <w:tcPr>
            <w:tcW w:w="5918" w:type="dxa"/>
          </w:tcPr>
          <w:p w:rsidR="005371BE" w:rsidRPr="002F2433" w:rsidRDefault="005371BE" w:rsidP="00E25CE5">
            <w:pPr>
              <w:spacing w:line="276" w:lineRule="auto"/>
              <w:jc w:val="center"/>
              <w:rPr>
                <w:b/>
                <w:lang w:val="el-GR"/>
              </w:rPr>
            </w:pPr>
            <w:r w:rsidRPr="002F2433">
              <w:rPr>
                <w:b/>
                <w:lang w:val="el-GR"/>
              </w:rPr>
              <w:t>ΔΗΜΟΣ ΝΑΥΠΑΚΤΙΑΣ</w:t>
            </w:r>
          </w:p>
        </w:tc>
      </w:tr>
      <w:tr w:rsidR="005371BE" w:rsidRPr="008D70DE" w:rsidTr="00E25CE5">
        <w:tblPrEx>
          <w:tblLook w:val="0000"/>
        </w:tblPrEx>
        <w:trPr>
          <w:gridBefore w:val="1"/>
          <w:wBefore w:w="34" w:type="dxa"/>
          <w:trHeight w:val="567"/>
        </w:trPr>
        <w:tc>
          <w:tcPr>
            <w:tcW w:w="3936" w:type="dxa"/>
            <w:vAlign w:val="center"/>
          </w:tcPr>
          <w:p w:rsidR="005371BE" w:rsidRPr="0047256B" w:rsidRDefault="005371BE" w:rsidP="00E25CE5">
            <w:pPr>
              <w:suppressAutoHyphens w:val="0"/>
              <w:autoSpaceDE w:val="0"/>
              <w:autoSpaceDN w:val="0"/>
              <w:adjustRightInd w:val="0"/>
              <w:spacing w:after="0"/>
              <w:jc w:val="left"/>
              <w:rPr>
                <w:rFonts w:eastAsia="MS Mincho"/>
                <w:b/>
                <w:color w:val="000000"/>
                <w:szCs w:val="22"/>
                <w:lang w:val="el-GR" w:eastAsia="ja-JP"/>
              </w:rPr>
            </w:pPr>
            <w:r w:rsidRPr="0047256B">
              <w:rPr>
                <w:rFonts w:eastAsia="MS Mincho"/>
                <w:b/>
                <w:color w:val="000000"/>
                <w:szCs w:val="22"/>
                <w:lang w:val="el-GR" w:eastAsia="ja-JP"/>
              </w:rPr>
              <w:t>Διαδικασία ανάθεσης</w:t>
            </w:r>
          </w:p>
        </w:tc>
        <w:tc>
          <w:tcPr>
            <w:tcW w:w="5918" w:type="dxa"/>
            <w:vAlign w:val="center"/>
          </w:tcPr>
          <w:p w:rsidR="005371BE" w:rsidRPr="005D3EFC" w:rsidRDefault="005371BE" w:rsidP="00E25CE5">
            <w:pPr>
              <w:suppressAutoHyphens w:val="0"/>
              <w:autoSpaceDE w:val="0"/>
              <w:autoSpaceDN w:val="0"/>
              <w:adjustRightInd w:val="0"/>
              <w:spacing w:after="0"/>
              <w:jc w:val="left"/>
              <w:rPr>
                <w:rFonts w:eastAsia="MS Mincho"/>
                <w:color w:val="000000"/>
                <w:szCs w:val="22"/>
                <w:lang w:val="el-GR" w:eastAsia="ja-JP"/>
              </w:rPr>
            </w:pPr>
            <w:r w:rsidRPr="0047256B">
              <w:rPr>
                <w:rFonts w:eastAsia="MS Mincho"/>
                <w:color w:val="000000"/>
                <w:szCs w:val="22"/>
                <w:lang w:val="el-GR" w:eastAsia="ja-JP"/>
              </w:rPr>
              <w:t xml:space="preserve">Ηλεκτρονικός Δημόσιος </w:t>
            </w:r>
            <w:r>
              <w:rPr>
                <w:rFonts w:eastAsia="MS Mincho"/>
                <w:color w:val="000000"/>
                <w:szCs w:val="22"/>
                <w:lang w:val="el-GR" w:eastAsia="ja-JP"/>
              </w:rPr>
              <w:t xml:space="preserve"> Διεθνής </w:t>
            </w:r>
            <w:r w:rsidRPr="0047256B">
              <w:rPr>
                <w:rFonts w:eastAsia="MS Mincho"/>
                <w:color w:val="000000"/>
                <w:szCs w:val="22"/>
                <w:lang w:val="el-GR" w:eastAsia="ja-JP"/>
              </w:rPr>
              <w:t>Ανοικτός Διαγωνισμός</w:t>
            </w:r>
            <w:r w:rsidRPr="005D3EFC">
              <w:rPr>
                <w:rFonts w:eastAsia="MS Mincho"/>
                <w:color w:val="000000"/>
                <w:szCs w:val="22"/>
                <w:lang w:val="el-GR" w:eastAsia="ja-JP"/>
              </w:rPr>
              <w:t xml:space="preserve"> </w:t>
            </w:r>
          </w:p>
        </w:tc>
      </w:tr>
      <w:tr w:rsidR="005371BE" w:rsidRPr="008D70DE" w:rsidTr="00E25CE5">
        <w:tblPrEx>
          <w:tblLook w:val="0000"/>
        </w:tblPrEx>
        <w:trPr>
          <w:gridBefore w:val="1"/>
          <w:wBefore w:w="34" w:type="dxa"/>
          <w:trHeight w:val="567"/>
        </w:trPr>
        <w:tc>
          <w:tcPr>
            <w:tcW w:w="3936" w:type="dxa"/>
            <w:vAlign w:val="center"/>
          </w:tcPr>
          <w:p w:rsidR="005371BE" w:rsidRPr="0047256B" w:rsidRDefault="005371BE" w:rsidP="00E25CE5">
            <w:pPr>
              <w:suppressAutoHyphens w:val="0"/>
              <w:autoSpaceDE w:val="0"/>
              <w:autoSpaceDN w:val="0"/>
              <w:adjustRightInd w:val="0"/>
              <w:spacing w:after="0"/>
              <w:jc w:val="left"/>
              <w:rPr>
                <w:rFonts w:eastAsia="MS Mincho"/>
                <w:b/>
                <w:color w:val="000000"/>
                <w:szCs w:val="22"/>
                <w:lang w:val="el-GR" w:eastAsia="ja-JP"/>
              </w:rPr>
            </w:pPr>
            <w:r w:rsidRPr="0047256B">
              <w:rPr>
                <w:rFonts w:eastAsia="MS Mincho"/>
                <w:b/>
                <w:color w:val="000000"/>
                <w:szCs w:val="22"/>
                <w:lang w:val="el-GR" w:eastAsia="ja-JP"/>
              </w:rPr>
              <w:t>Κριτήριο Αξιολόγησης</w:t>
            </w:r>
          </w:p>
        </w:tc>
        <w:tc>
          <w:tcPr>
            <w:tcW w:w="5918" w:type="dxa"/>
            <w:vAlign w:val="center"/>
          </w:tcPr>
          <w:p w:rsidR="005371BE" w:rsidRPr="0047256B" w:rsidRDefault="005371BE" w:rsidP="0042360E">
            <w:pPr>
              <w:suppressAutoHyphens w:val="0"/>
              <w:autoSpaceDE w:val="0"/>
              <w:autoSpaceDN w:val="0"/>
              <w:adjustRightInd w:val="0"/>
              <w:spacing w:after="0"/>
              <w:jc w:val="left"/>
              <w:rPr>
                <w:rFonts w:eastAsia="MS Mincho"/>
                <w:color w:val="000000"/>
                <w:szCs w:val="22"/>
                <w:lang w:val="el-GR" w:eastAsia="ja-JP"/>
              </w:rPr>
            </w:pPr>
            <w:r w:rsidRPr="0047256B">
              <w:rPr>
                <w:rFonts w:eastAsia="MS Mincho"/>
                <w:color w:val="000000"/>
                <w:szCs w:val="22"/>
                <w:lang w:val="el-GR" w:eastAsia="ja-JP"/>
              </w:rPr>
              <w:t>Η πλέον συμφέρουσα από οικονομική άποψη προσφορά βάσει τιμής</w:t>
            </w:r>
          </w:p>
        </w:tc>
      </w:tr>
      <w:tr w:rsidR="005371BE" w:rsidRPr="0047256B" w:rsidTr="00E25CE5">
        <w:tblPrEx>
          <w:tblLook w:val="0000"/>
        </w:tblPrEx>
        <w:trPr>
          <w:gridBefore w:val="1"/>
          <w:wBefore w:w="34" w:type="dxa"/>
          <w:trHeight w:val="567"/>
        </w:trPr>
        <w:tc>
          <w:tcPr>
            <w:tcW w:w="3936" w:type="dxa"/>
            <w:vAlign w:val="center"/>
          </w:tcPr>
          <w:p w:rsidR="005371BE" w:rsidRPr="0047256B" w:rsidRDefault="005371BE" w:rsidP="00E25CE5">
            <w:pPr>
              <w:suppressAutoHyphens w:val="0"/>
              <w:autoSpaceDE w:val="0"/>
              <w:autoSpaceDN w:val="0"/>
              <w:adjustRightInd w:val="0"/>
              <w:spacing w:after="0"/>
              <w:jc w:val="left"/>
              <w:rPr>
                <w:rFonts w:eastAsia="MS Mincho"/>
                <w:b/>
                <w:color w:val="000000"/>
                <w:szCs w:val="22"/>
                <w:lang w:val="el-GR" w:eastAsia="ja-JP"/>
              </w:rPr>
            </w:pPr>
            <w:r w:rsidRPr="0047256B">
              <w:rPr>
                <w:rFonts w:eastAsia="MS Mincho"/>
                <w:b/>
                <w:color w:val="000000"/>
                <w:szCs w:val="22"/>
                <w:lang w:val="el-GR" w:eastAsia="ja-JP"/>
              </w:rPr>
              <w:t xml:space="preserve">Διαδικτυακή πύλη διενέργειας του Διαγωνισμού </w:t>
            </w:r>
          </w:p>
        </w:tc>
        <w:tc>
          <w:tcPr>
            <w:tcW w:w="5918" w:type="dxa"/>
            <w:vAlign w:val="center"/>
          </w:tcPr>
          <w:p w:rsidR="005371BE" w:rsidRPr="0047256B" w:rsidRDefault="00684E0C" w:rsidP="00E25CE5">
            <w:pPr>
              <w:suppressAutoHyphens w:val="0"/>
              <w:autoSpaceDE w:val="0"/>
              <w:autoSpaceDN w:val="0"/>
              <w:adjustRightInd w:val="0"/>
              <w:spacing w:after="0"/>
              <w:jc w:val="left"/>
              <w:rPr>
                <w:rFonts w:eastAsia="MS Mincho"/>
                <w:color w:val="000000"/>
                <w:szCs w:val="22"/>
                <w:lang w:val="el-GR" w:eastAsia="ja-JP"/>
              </w:rPr>
            </w:pPr>
            <w:hyperlink r:id="rId8" w:history="1">
              <w:r w:rsidR="005371BE" w:rsidRPr="006C0D46">
                <w:rPr>
                  <w:rStyle w:val="-"/>
                  <w:rFonts w:eastAsia="MS Mincho"/>
                  <w:szCs w:val="22"/>
                  <w:lang w:val="el-GR" w:eastAsia="ja-JP"/>
                </w:rPr>
                <w:t>www.promitheus.gov.gr</w:t>
              </w:r>
            </w:hyperlink>
            <w:r w:rsidR="005371BE" w:rsidRPr="0047256B">
              <w:rPr>
                <w:rFonts w:eastAsia="MS Mincho"/>
                <w:color w:val="000000"/>
                <w:szCs w:val="22"/>
                <w:lang w:val="el-GR" w:eastAsia="ja-JP"/>
              </w:rPr>
              <w:t xml:space="preserve">  </w:t>
            </w:r>
          </w:p>
        </w:tc>
      </w:tr>
      <w:tr w:rsidR="005371BE" w:rsidRPr="008D70DE" w:rsidTr="00E25CE5">
        <w:tblPrEx>
          <w:tblLook w:val="0000"/>
        </w:tblPrEx>
        <w:trPr>
          <w:gridBefore w:val="1"/>
          <w:wBefore w:w="34" w:type="dxa"/>
          <w:trHeight w:val="567"/>
        </w:trPr>
        <w:tc>
          <w:tcPr>
            <w:tcW w:w="3936" w:type="dxa"/>
            <w:vAlign w:val="center"/>
          </w:tcPr>
          <w:p w:rsidR="005371BE" w:rsidRPr="0047256B" w:rsidRDefault="005371BE" w:rsidP="00E25CE5">
            <w:pPr>
              <w:suppressAutoHyphens w:val="0"/>
              <w:autoSpaceDE w:val="0"/>
              <w:autoSpaceDN w:val="0"/>
              <w:adjustRightInd w:val="0"/>
              <w:spacing w:after="0"/>
              <w:jc w:val="left"/>
              <w:rPr>
                <w:rFonts w:eastAsia="MS Mincho"/>
                <w:b/>
                <w:color w:val="000000"/>
                <w:szCs w:val="22"/>
                <w:lang w:val="el-GR" w:eastAsia="ja-JP"/>
              </w:rPr>
            </w:pPr>
            <w:r w:rsidRPr="0047256B">
              <w:rPr>
                <w:rFonts w:eastAsia="MS Mincho"/>
                <w:b/>
                <w:color w:val="000000"/>
                <w:szCs w:val="22"/>
                <w:lang w:val="el-GR" w:eastAsia="ja-JP"/>
              </w:rPr>
              <w:t>Τόπος Υποβολής προσφορών του Διαγωνισμού</w:t>
            </w:r>
          </w:p>
        </w:tc>
        <w:tc>
          <w:tcPr>
            <w:tcW w:w="5918" w:type="dxa"/>
            <w:vAlign w:val="center"/>
          </w:tcPr>
          <w:p w:rsidR="005371BE" w:rsidRPr="005D3EFC" w:rsidRDefault="005371BE" w:rsidP="00E25CE5">
            <w:pPr>
              <w:suppressAutoHyphens w:val="0"/>
              <w:autoSpaceDE w:val="0"/>
              <w:autoSpaceDN w:val="0"/>
              <w:adjustRightInd w:val="0"/>
              <w:spacing w:after="0"/>
              <w:jc w:val="left"/>
              <w:rPr>
                <w:rFonts w:eastAsia="MS Mincho"/>
                <w:color w:val="000000"/>
                <w:szCs w:val="22"/>
                <w:lang w:val="el-GR" w:eastAsia="ja-JP"/>
              </w:rPr>
            </w:pPr>
          </w:p>
          <w:p w:rsidR="005371BE" w:rsidRPr="0047256B" w:rsidRDefault="005371BE" w:rsidP="00E25CE5">
            <w:pPr>
              <w:suppressAutoHyphens w:val="0"/>
              <w:autoSpaceDE w:val="0"/>
              <w:autoSpaceDN w:val="0"/>
              <w:adjustRightInd w:val="0"/>
              <w:spacing w:after="0"/>
              <w:jc w:val="left"/>
              <w:rPr>
                <w:rFonts w:eastAsia="MS Mincho"/>
                <w:color w:val="000000"/>
                <w:szCs w:val="22"/>
                <w:lang w:val="el-GR" w:eastAsia="ja-JP"/>
              </w:rPr>
            </w:pPr>
            <w:r w:rsidRPr="0047256B">
              <w:rPr>
                <w:rFonts w:eastAsia="MS Mincho"/>
                <w:color w:val="000000"/>
                <w:szCs w:val="22"/>
                <w:lang w:val="el-GR" w:eastAsia="ja-JP"/>
              </w:rPr>
              <w:t xml:space="preserve">Διαδικτυακή πύλη: </w:t>
            </w:r>
            <w:hyperlink r:id="rId9" w:history="1">
              <w:r w:rsidRPr="0047256B">
                <w:rPr>
                  <w:rFonts w:eastAsia="MS Mincho"/>
                  <w:color w:val="0000FF"/>
                  <w:szCs w:val="22"/>
                  <w:u w:val="single"/>
                  <w:lang w:val="el-GR" w:eastAsia="ja-JP"/>
                </w:rPr>
                <w:t>www.promitheus.gov.gr</w:t>
              </w:r>
            </w:hyperlink>
            <w:r w:rsidRPr="0047256B">
              <w:rPr>
                <w:rFonts w:eastAsia="MS Mincho"/>
                <w:color w:val="000000"/>
                <w:szCs w:val="22"/>
                <w:lang w:val="el-GR" w:eastAsia="ja-JP"/>
              </w:rPr>
              <w:t xml:space="preserve">  του Ε.Σ.Η.ΔΗ.Σ. (ηλεκτρονική υποβολή)</w:t>
            </w:r>
          </w:p>
          <w:p w:rsidR="005371BE" w:rsidRPr="0047256B" w:rsidRDefault="005371BE" w:rsidP="00E25CE5">
            <w:pPr>
              <w:suppressAutoHyphens w:val="0"/>
              <w:autoSpaceDE w:val="0"/>
              <w:autoSpaceDN w:val="0"/>
              <w:adjustRightInd w:val="0"/>
              <w:spacing w:after="0"/>
              <w:jc w:val="left"/>
              <w:rPr>
                <w:rFonts w:eastAsia="MS Mincho"/>
                <w:color w:val="000000"/>
                <w:szCs w:val="22"/>
                <w:lang w:val="el-GR" w:eastAsia="ja-JP"/>
              </w:rPr>
            </w:pPr>
          </w:p>
        </w:tc>
      </w:tr>
      <w:tr w:rsidR="005371BE" w:rsidRPr="0047256B" w:rsidTr="00E25CE5">
        <w:tblPrEx>
          <w:tblLook w:val="0000"/>
        </w:tblPrEx>
        <w:trPr>
          <w:gridBefore w:val="1"/>
          <w:wBefore w:w="34" w:type="dxa"/>
          <w:trHeight w:val="567"/>
        </w:trPr>
        <w:tc>
          <w:tcPr>
            <w:tcW w:w="3936" w:type="dxa"/>
            <w:vAlign w:val="center"/>
          </w:tcPr>
          <w:p w:rsidR="005371BE" w:rsidRPr="0047256B" w:rsidRDefault="005371BE" w:rsidP="00E25CE5">
            <w:pPr>
              <w:suppressAutoHyphens w:val="0"/>
              <w:autoSpaceDE w:val="0"/>
              <w:autoSpaceDN w:val="0"/>
              <w:adjustRightInd w:val="0"/>
              <w:spacing w:after="0"/>
              <w:jc w:val="left"/>
              <w:rPr>
                <w:rFonts w:eastAsia="MS Mincho"/>
                <w:b/>
                <w:color w:val="000000"/>
                <w:szCs w:val="22"/>
                <w:lang w:val="el-GR" w:eastAsia="ja-JP"/>
              </w:rPr>
            </w:pPr>
            <w:r w:rsidRPr="0047256B">
              <w:rPr>
                <w:rFonts w:eastAsia="MS Mincho"/>
                <w:b/>
                <w:color w:val="000000"/>
                <w:szCs w:val="22"/>
                <w:lang w:val="el-GR" w:eastAsia="ja-JP"/>
              </w:rPr>
              <w:t xml:space="preserve">Κοινό Λεξιλόγιο για τις Δημόσιες Συμβάσεις (CPV) </w:t>
            </w:r>
          </w:p>
        </w:tc>
        <w:tc>
          <w:tcPr>
            <w:tcW w:w="5918" w:type="dxa"/>
            <w:vAlign w:val="center"/>
          </w:tcPr>
          <w:p w:rsidR="005371BE" w:rsidRDefault="000C2F27" w:rsidP="00E25CE5">
            <w:pPr>
              <w:widowControl w:val="0"/>
              <w:suppressAutoHyphens w:val="0"/>
              <w:spacing w:after="0"/>
              <w:contextualSpacing/>
              <w:jc w:val="center"/>
              <w:rPr>
                <w:rFonts w:eastAsia="MS Mincho"/>
                <w:b/>
                <w:color w:val="000000"/>
                <w:szCs w:val="22"/>
                <w:lang w:val="el-GR" w:eastAsia="ja-JP"/>
              </w:rPr>
            </w:pPr>
            <w:r>
              <w:rPr>
                <w:rFonts w:eastAsia="MS Mincho"/>
                <w:b/>
                <w:color w:val="000000"/>
                <w:szCs w:val="22"/>
                <w:lang w:val="el-GR" w:eastAsia="ja-JP"/>
              </w:rPr>
              <w:t>50112000-3</w:t>
            </w:r>
          </w:p>
          <w:p w:rsidR="005371BE" w:rsidRPr="005D3EFC" w:rsidRDefault="005371BE" w:rsidP="00E25CE5">
            <w:pPr>
              <w:widowControl w:val="0"/>
              <w:suppressAutoHyphens w:val="0"/>
              <w:spacing w:after="0"/>
              <w:contextualSpacing/>
              <w:jc w:val="center"/>
              <w:rPr>
                <w:rFonts w:eastAsia="MS Mincho"/>
                <w:b/>
                <w:color w:val="000000"/>
                <w:szCs w:val="22"/>
                <w:lang w:val="el-GR" w:eastAsia="ja-JP"/>
              </w:rPr>
            </w:pPr>
          </w:p>
        </w:tc>
      </w:tr>
      <w:tr w:rsidR="005371BE" w:rsidRPr="0047256B" w:rsidTr="00E25CE5">
        <w:tblPrEx>
          <w:tblLook w:val="0000"/>
        </w:tblPrEx>
        <w:trPr>
          <w:gridBefore w:val="1"/>
          <w:wBefore w:w="34" w:type="dxa"/>
          <w:trHeight w:val="567"/>
        </w:trPr>
        <w:tc>
          <w:tcPr>
            <w:tcW w:w="3936" w:type="dxa"/>
          </w:tcPr>
          <w:p w:rsidR="005371BE" w:rsidRPr="0047256B" w:rsidRDefault="005371BE" w:rsidP="00E25CE5">
            <w:pPr>
              <w:suppressAutoHyphens w:val="0"/>
              <w:autoSpaceDE w:val="0"/>
              <w:autoSpaceDN w:val="0"/>
              <w:adjustRightInd w:val="0"/>
              <w:spacing w:after="0"/>
              <w:jc w:val="left"/>
              <w:rPr>
                <w:rFonts w:eastAsia="MS Mincho"/>
                <w:b/>
                <w:color w:val="000000"/>
                <w:szCs w:val="22"/>
                <w:lang w:val="el-GR" w:eastAsia="ja-JP"/>
              </w:rPr>
            </w:pPr>
            <w:r w:rsidRPr="0047256B">
              <w:rPr>
                <w:rFonts w:eastAsia="MS Mincho"/>
                <w:b/>
                <w:color w:val="000000"/>
                <w:szCs w:val="22"/>
                <w:lang w:val="el-GR" w:eastAsia="ja-JP"/>
              </w:rPr>
              <w:lastRenderedPageBreak/>
              <w:t xml:space="preserve">Ημερομηνία ανάρτησης της Διακήρυξης στη διαδικτυακή πύλη του Ε.Σ.Η.ΔΗ.Σ. </w:t>
            </w:r>
          </w:p>
        </w:tc>
        <w:tc>
          <w:tcPr>
            <w:tcW w:w="5918" w:type="dxa"/>
            <w:vAlign w:val="center"/>
          </w:tcPr>
          <w:p w:rsidR="005371BE" w:rsidRPr="00CD3337" w:rsidRDefault="00081D64" w:rsidP="000C2F27">
            <w:pPr>
              <w:suppressAutoHyphens w:val="0"/>
              <w:autoSpaceDE w:val="0"/>
              <w:autoSpaceDN w:val="0"/>
              <w:adjustRightInd w:val="0"/>
              <w:spacing w:after="0"/>
              <w:jc w:val="center"/>
              <w:rPr>
                <w:rFonts w:eastAsia="MS Mincho"/>
                <w:b/>
                <w:sz w:val="24"/>
                <w:lang w:val="el-GR" w:eastAsia="ja-JP"/>
              </w:rPr>
            </w:pPr>
            <w:r w:rsidRPr="00CD3337">
              <w:rPr>
                <w:rFonts w:eastAsia="MS Mincho"/>
                <w:b/>
                <w:sz w:val="24"/>
                <w:lang w:val="el-GR" w:eastAsia="ja-JP"/>
              </w:rPr>
              <w:t>05/12</w:t>
            </w:r>
            <w:r w:rsidR="005371BE" w:rsidRPr="00CD3337">
              <w:rPr>
                <w:rFonts w:eastAsia="MS Mincho"/>
                <w:b/>
                <w:sz w:val="24"/>
                <w:lang w:val="el-GR" w:eastAsia="ja-JP"/>
              </w:rPr>
              <w:t>/202</w:t>
            </w:r>
            <w:r w:rsidR="000C2F27" w:rsidRPr="00CD3337">
              <w:rPr>
                <w:rFonts w:eastAsia="MS Mincho"/>
                <w:b/>
                <w:sz w:val="24"/>
                <w:lang w:val="el-GR" w:eastAsia="ja-JP"/>
              </w:rPr>
              <w:t>2</w:t>
            </w:r>
          </w:p>
        </w:tc>
      </w:tr>
      <w:tr w:rsidR="005371BE" w:rsidRPr="0047256B" w:rsidTr="00E25CE5">
        <w:tblPrEx>
          <w:tblLook w:val="0000"/>
        </w:tblPrEx>
        <w:trPr>
          <w:gridBefore w:val="1"/>
          <w:wBefore w:w="34" w:type="dxa"/>
          <w:trHeight w:val="567"/>
        </w:trPr>
        <w:tc>
          <w:tcPr>
            <w:tcW w:w="3936" w:type="dxa"/>
          </w:tcPr>
          <w:p w:rsidR="005371BE" w:rsidRPr="0047256B" w:rsidRDefault="005371BE" w:rsidP="00E25CE5">
            <w:pPr>
              <w:suppressAutoHyphens w:val="0"/>
              <w:autoSpaceDE w:val="0"/>
              <w:autoSpaceDN w:val="0"/>
              <w:adjustRightInd w:val="0"/>
              <w:spacing w:after="0"/>
              <w:jc w:val="left"/>
              <w:rPr>
                <w:rFonts w:eastAsia="MS Mincho"/>
                <w:b/>
                <w:color w:val="000000"/>
                <w:szCs w:val="22"/>
                <w:lang w:val="el-GR" w:eastAsia="ja-JP"/>
              </w:rPr>
            </w:pPr>
            <w:r w:rsidRPr="0047256B">
              <w:rPr>
                <w:rFonts w:eastAsia="MS Mincho"/>
                <w:b/>
                <w:color w:val="000000"/>
                <w:szCs w:val="22"/>
                <w:lang w:val="el-GR" w:eastAsia="ja-JP"/>
              </w:rPr>
              <w:t xml:space="preserve">Ημερομηνία έναρξης υποβολής προσφορών </w:t>
            </w:r>
          </w:p>
        </w:tc>
        <w:tc>
          <w:tcPr>
            <w:tcW w:w="5918" w:type="dxa"/>
            <w:vAlign w:val="center"/>
          </w:tcPr>
          <w:p w:rsidR="005371BE" w:rsidRPr="00CD3337" w:rsidRDefault="00081D64" w:rsidP="000C2F27">
            <w:pPr>
              <w:suppressAutoHyphens w:val="0"/>
              <w:autoSpaceDE w:val="0"/>
              <w:autoSpaceDN w:val="0"/>
              <w:adjustRightInd w:val="0"/>
              <w:spacing w:after="0"/>
              <w:jc w:val="center"/>
              <w:rPr>
                <w:rFonts w:eastAsia="MS Mincho"/>
                <w:b/>
                <w:sz w:val="24"/>
                <w:lang w:val="el-GR" w:eastAsia="ja-JP"/>
              </w:rPr>
            </w:pPr>
            <w:r w:rsidRPr="00CD3337">
              <w:rPr>
                <w:rFonts w:eastAsia="MS Mincho"/>
                <w:b/>
                <w:sz w:val="24"/>
                <w:lang w:val="el-GR" w:eastAsia="ja-JP"/>
              </w:rPr>
              <w:t>05/12</w:t>
            </w:r>
            <w:r w:rsidR="005371BE" w:rsidRPr="00CD3337">
              <w:rPr>
                <w:rFonts w:eastAsia="MS Mincho"/>
                <w:b/>
                <w:sz w:val="24"/>
                <w:lang w:val="el-GR" w:eastAsia="ja-JP"/>
              </w:rPr>
              <w:t>/202</w:t>
            </w:r>
            <w:r w:rsidR="000C2F27" w:rsidRPr="00CD3337">
              <w:rPr>
                <w:rFonts w:eastAsia="MS Mincho"/>
                <w:b/>
                <w:sz w:val="24"/>
                <w:lang w:val="el-GR" w:eastAsia="ja-JP"/>
              </w:rPr>
              <w:t>2</w:t>
            </w:r>
          </w:p>
        </w:tc>
      </w:tr>
      <w:tr w:rsidR="005371BE" w:rsidRPr="0047256B" w:rsidTr="00E25CE5">
        <w:tblPrEx>
          <w:tblLook w:val="0000"/>
        </w:tblPrEx>
        <w:trPr>
          <w:gridBefore w:val="1"/>
          <w:wBefore w:w="34" w:type="dxa"/>
          <w:trHeight w:val="567"/>
        </w:trPr>
        <w:tc>
          <w:tcPr>
            <w:tcW w:w="3936" w:type="dxa"/>
          </w:tcPr>
          <w:p w:rsidR="005371BE" w:rsidRPr="00CD3337" w:rsidRDefault="005371BE" w:rsidP="00E25CE5">
            <w:pPr>
              <w:suppressAutoHyphens w:val="0"/>
              <w:autoSpaceDE w:val="0"/>
              <w:autoSpaceDN w:val="0"/>
              <w:adjustRightInd w:val="0"/>
              <w:spacing w:after="0"/>
              <w:jc w:val="left"/>
              <w:rPr>
                <w:rFonts w:eastAsia="MS Mincho"/>
                <w:b/>
                <w:color w:val="000000"/>
                <w:szCs w:val="22"/>
                <w:lang w:val="el-GR" w:eastAsia="ja-JP"/>
              </w:rPr>
            </w:pPr>
            <w:r w:rsidRPr="00CD3337">
              <w:rPr>
                <w:rFonts w:eastAsia="MS Mincho"/>
                <w:b/>
                <w:color w:val="000000"/>
                <w:szCs w:val="22"/>
                <w:lang w:val="el-GR" w:eastAsia="ja-JP"/>
              </w:rPr>
              <w:t xml:space="preserve">Καταληκτική ημερομηνία και ώρα υποβολής προσφορών </w:t>
            </w:r>
          </w:p>
        </w:tc>
        <w:tc>
          <w:tcPr>
            <w:tcW w:w="5918" w:type="dxa"/>
            <w:vAlign w:val="center"/>
          </w:tcPr>
          <w:p w:rsidR="005371BE" w:rsidRPr="00CD3337" w:rsidRDefault="00081D64" w:rsidP="00081D64">
            <w:pPr>
              <w:suppressAutoHyphens w:val="0"/>
              <w:spacing w:before="120"/>
              <w:ind w:left="170" w:right="170"/>
              <w:jc w:val="left"/>
              <w:rPr>
                <w:rFonts w:cs="Times New Roman"/>
                <w:sz w:val="24"/>
                <w:lang w:val="el-GR" w:eastAsia="el-GR"/>
              </w:rPr>
            </w:pPr>
            <w:r w:rsidRPr="00CD3337">
              <w:rPr>
                <w:rFonts w:cs="Times New Roman"/>
                <w:b/>
                <w:sz w:val="24"/>
                <w:lang w:val="el-GR" w:eastAsia="el-GR"/>
              </w:rPr>
              <w:t>09/01/2023</w:t>
            </w:r>
            <w:r w:rsidR="005371BE" w:rsidRPr="00CD3337">
              <w:rPr>
                <w:rFonts w:ascii="Century Gothic" w:hAnsi="Century Gothic" w:cs="Times New Roman"/>
                <w:sz w:val="24"/>
                <w:lang w:val="el-GR" w:eastAsia="el-GR"/>
              </w:rPr>
              <w:t xml:space="preserve"> ώρα </w:t>
            </w:r>
            <w:r w:rsidR="005371BE" w:rsidRPr="00CD3337">
              <w:rPr>
                <w:rFonts w:ascii="Century Gothic" w:hAnsi="Century Gothic" w:cs="Times New Roman"/>
                <w:b/>
                <w:sz w:val="24"/>
                <w:lang w:val="el-GR" w:eastAsia="el-GR"/>
              </w:rPr>
              <w:t>15</w:t>
            </w:r>
            <w:r w:rsidR="005371BE" w:rsidRPr="00CD3337">
              <w:rPr>
                <w:rFonts w:cs="Times New Roman"/>
                <w:b/>
                <w:sz w:val="24"/>
                <w:lang w:val="el-GR" w:eastAsia="el-GR"/>
              </w:rPr>
              <w:t xml:space="preserve">:00 </w:t>
            </w:r>
          </w:p>
        </w:tc>
      </w:tr>
      <w:tr w:rsidR="005371BE" w:rsidRPr="0047256B" w:rsidTr="00E25CE5">
        <w:tblPrEx>
          <w:tblLook w:val="0000"/>
        </w:tblPrEx>
        <w:trPr>
          <w:gridBefore w:val="1"/>
          <w:wBefore w:w="34" w:type="dxa"/>
          <w:trHeight w:val="567"/>
        </w:trPr>
        <w:tc>
          <w:tcPr>
            <w:tcW w:w="3936" w:type="dxa"/>
          </w:tcPr>
          <w:p w:rsidR="005371BE" w:rsidRPr="00CD3337" w:rsidRDefault="005371BE" w:rsidP="00E25CE5">
            <w:pPr>
              <w:suppressAutoHyphens w:val="0"/>
              <w:autoSpaceDE w:val="0"/>
              <w:autoSpaceDN w:val="0"/>
              <w:adjustRightInd w:val="0"/>
              <w:spacing w:after="0"/>
              <w:jc w:val="left"/>
              <w:rPr>
                <w:rFonts w:eastAsia="MS Mincho"/>
                <w:b/>
                <w:color w:val="000000"/>
                <w:szCs w:val="22"/>
                <w:lang w:val="el-GR" w:eastAsia="ja-JP"/>
              </w:rPr>
            </w:pPr>
            <w:r w:rsidRPr="00CD3337">
              <w:rPr>
                <w:rFonts w:eastAsia="MS Mincho"/>
                <w:b/>
                <w:color w:val="000000"/>
                <w:szCs w:val="22"/>
                <w:lang w:val="el-GR" w:eastAsia="ja-JP"/>
              </w:rPr>
              <w:t>Ημερομηνία και ώρα αποσφράγισης των προσφορών</w:t>
            </w:r>
          </w:p>
        </w:tc>
        <w:tc>
          <w:tcPr>
            <w:tcW w:w="5918" w:type="dxa"/>
            <w:vAlign w:val="center"/>
          </w:tcPr>
          <w:p w:rsidR="005371BE" w:rsidRPr="00CD3337" w:rsidRDefault="00081D64" w:rsidP="00081D64">
            <w:pPr>
              <w:suppressAutoHyphens w:val="0"/>
              <w:spacing w:before="120"/>
              <w:ind w:left="170" w:right="170"/>
              <w:jc w:val="left"/>
              <w:rPr>
                <w:sz w:val="24"/>
                <w:lang w:val="el-GR" w:eastAsia="el-GR"/>
              </w:rPr>
            </w:pPr>
            <w:r w:rsidRPr="00CD3337">
              <w:rPr>
                <w:b/>
                <w:sz w:val="24"/>
                <w:lang w:val="el-GR" w:eastAsia="el-GR"/>
              </w:rPr>
              <w:t>13/01</w:t>
            </w:r>
            <w:r w:rsidR="005371BE" w:rsidRPr="00CD3337">
              <w:rPr>
                <w:b/>
                <w:sz w:val="24"/>
                <w:lang w:val="el-GR" w:eastAsia="el-GR"/>
              </w:rPr>
              <w:t>/202</w:t>
            </w:r>
            <w:r w:rsidRPr="00CD3337">
              <w:rPr>
                <w:b/>
                <w:sz w:val="24"/>
                <w:lang w:val="el-GR" w:eastAsia="el-GR"/>
              </w:rPr>
              <w:t>3</w:t>
            </w:r>
            <w:r w:rsidR="005371BE" w:rsidRPr="00CD3337">
              <w:rPr>
                <w:sz w:val="24"/>
                <w:lang w:val="el-GR" w:eastAsia="el-GR"/>
              </w:rPr>
              <w:t xml:space="preserve"> ώρα </w:t>
            </w:r>
            <w:r w:rsidR="005371BE" w:rsidRPr="00CD3337">
              <w:rPr>
                <w:b/>
                <w:sz w:val="24"/>
                <w:lang w:val="el-GR" w:eastAsia="el-GR"/>
              </w:rPr>
              <w:t>10:00 π.μ.</w:t>
            </w:r>
          </w:p>
        </w:tc>
      </w:tr>
      <w:tr w:rsidR="005371BE" w:rsidRPr="008D70DE" w:rsidTr="00E25CE5">
        <w:tblPrEx>
          <w:tblLook w:val="0000"/>
        </w:tblPrEx>
        <w:trPr>
          <w:gridBefore w:val="1"/>
          <w:wBefore w:w="34" w:type="dxa"/>
          <w:trHeight w:val="567"/>
        </w:trPr>
        <w:tc>
          <w:tcPr>
            <w:tcW w:w="3936" w:type="dxa"/>
          </w:tcPr>
          <w:p w:rsidR="005371BE" w:rsidRPr="00081D64" w:rsidRDefault="005371BE" w:rsidP="00E25CE5">
            <w:pPr>
              <w:suppressAutoHyphens w:val="0"/>
              <w:autoSpaceDE w:val="0"/>
              <w:autoSpaceDN w:val="0"/>
              <w:adjustRightInd w:val="0"/>
              <w:spacing w:after="0"/>
              <w:jc w:val="left"/>
              <w:rPr>
                <w:rFonts w:eastAsia="MS Mincho"/>
                <w:b/>
                <w:color w:val="000000"/>
                <w:szCs w:val="22"/>
                <w:lang w:val="el-GR" w:eastAsia="ja-JP"/>
              </w:rPr>
            </w:pPr>
            <w:r w:rsidRPr="00081D64">
              <w:rPr>
                <w:rFonts w:eastAsia="MS Mincho"/>
                <w:b/>
                <w:color w:val="000000"/>
                <w:szCs w:val="22"/>
                <w:lang w:val="el-GR" w:eastAsia="ja-JP"/>
              </w:rPr>
              <w:t xml:space="preserve">Υπεύθυνοι επικοινωνίας: </w:t>
            </w:r>
          </w:p>
          <w:p w:rsidR="005371BE" w:rsidRPr="00081D64" w:rsidRDefault="005371BE" w:rsidP="00E25CE5">
            <w:pPr>
              <w:suppressAutoHyphens w:val="0"/>
              <w:autoSpaceDE w:val="0"/>
              <w:autoSpaceDN w:val="0"/>
              <w:adjustRightInd w:val="0"/>
              <w:spacing w:after="0"/>
              <w:jc w:val="left"/>
              <w:rPr>
                <w:rFonts w:eastAsia="MS Mincho"/>
                <w:b/>
                <w:color w:val="000000"/>
                <w:szCs w:val="22"/>
                <w:lang w:val="el-GR" w:eastAsia="ja-JP"/>
              </w:rPr>
            </w:pPr>
            <w:r w:rsidRPr="00081D64">
              <w:rPr>
                <w:rFonts w:eastAsia="MS Mincho"/>
                <w:b/>
                <w:color w:val="000000"/>
                <w:szCs w:val="22"/>
                <w:lang w:val="el-GR" w:eastAsia="ja-JP"/>
              </w:rPr>
              <w:t xml:space="preserve">Τηλέφωνα επικοινωνίας: </w:t>
            </w:r>
          </w:p>
          <w:p w:rsidR="005371BE" w:rsidRPr="00081D64" w:rsidRDefault="005371BE" w:rsidP="00E25CE5">
            <w:pPr>
              <w:suppressAutoHyphens w:val="0"/>
              <w:autoSpaceDE w:val="0"/>
              <w:autoSpaceDN w:val="0"/>
              <w:adjustRightInd w:val="0"/>
              <w:spacing w:after="0"/>
              <w:jc w:val="left"/>
              <w:rPr>
                <w:rFonts w:eastAsia="MS Mincho"/>
                <w:b/>
                <w:color w:val="000000"/>
                <w:szCs w:val="22"/>
                <w:lang w:val="el-GR" w:eastAsia="ja-JP"/>
              </w:rPr>
            </w:pPr>
            <w:r w:rsidRPr="00081D64">
              <w:rPr>
                <w:rFonts w:eastAsia="MS Mincho"/>
                <w:b/>
                <w:color w:val="000000"/>
                <w:szCs w:val="22"/>
                <w:lang w:val="el-GR" w:eastAsia="ja-JP"/>
              </w:rPr>
              <w:t xml:space="preserve"> Διεύθυνση ηλεκτρονικού ταχυδρομείου:</w:t>
            </w:r>
          </w:p>
        </w:tc>
        <w:tc>
          <w:tcPr>
            <w:tcW w:w="5918" w:type="dxa"/>
          </w:tcPr>
          <w:p w:rsidR="005371BE" w:rsidRPr="00081D64" w:rsidRDefault="00691C48" w:rsidP="00E25CE5">
            <w:pPr>
              <w:suppressAutoHyphens w:val="0"/>
              <w:autoSpaceDE w:val="0"/>
              <w:autoSpaceDN w:val="0"/>
              <w:adjustRightInd w:val="0"/>
              <w:spacing w:after="0"/>
              <w:jc w:val="left"/>
              <w:rPr>
                <w:rFonts w:eastAsia="MS Mincho"/>
                <w:color w:val="000000"/>
                <w:szCs w:val="22"/>
                <w:lang w:val="el-GR" w:eastAsia="ja-JP"/>
              </w:rPr>
            </w:pPr>
            <w:r w:rsidRPr="00081D64">
              <w:rPr>
                <w:rFonts w:eastAsia="MS Mincho"/>
                <w:color w:val="000000"/>
                <w:szCs w:val="22"/>
                <w:lang w:val="el-GR" w:eastAsia="ja-JP"/>
              </w:rPr>
              <w:t xml:space="preserve">Παναγιωτοπούλου Σταυρούλα </w:t>
            </w:r>
          </w:p>
          <w:p w:rsidR="00691C48" w:rsidRPr="00081D64" w:rsidRDefault="00691C48" w:rsidP="00E25CE5">
            <w:pPr>
              <w:suppressAutoHyphens w:val="0"/>
              <w:autoSpaceDE w:val="0"/>
              <w:autoSpaceDN w:val="0"/>
              <w:adjustRightInd w:val="0"/>
              <w:spacing w:after="0"/>
              <w:jc w:val="left"/>
              <w:rPr>
                <w:rFonts w:eastAsia="MS Mincho"/>
                <w:color w:val="000000"/>
                <w:szCs w:val="22"/>
                <w:lang w:val="el-GR" w:eastAsia="ja-JP"/>
              </w:rPr>
            </w:pPr>
            <w:r w:rsidRPr="00081D64">
              <w:rPr>
                <w:rFonts w:eastAsia="MS Mincho"/>
                <w:color w:val="000000"/>
                <w:szCs w:val="22"/>
                <w:lang w:val="el-GR" w:eastAsia="ja-JP"/>
              </w:rPr>
              <w:t>26343.61.211</w:t>
            </w:r>
          </w:p>
          <w:p w:rsidR="00691C48" w:rsidRPr="00081D64" w:rsidRDefault="00691C48" w:rsidP="00E25CE5">
            <w:pPr>
              <w:suppressAutoHyphens w:val="0"/>
              <w:autoSpaceDE w:val="0"/>
              <w:autoSpaceDN w:val="0"/>
              <w:adjustRightInd w:val="0"/>
              <w:spacing w:after="0"/>
              <w:jc w:val="left"/>
              <w:rPr>
                <w:rFonts w:eastAsia="MS Mincho"/>
                <w:color w:val="000000"/>
                <w:szCs w:val="22"/>
                <w:lang w:val="el-GR" w:eastAsia="ja-JP"/>
              </w:rPr>
            </w:pPr>
          </w:p>
          <w:p w:rsidR="00691C48" w:rsidRPr="008D70DE" w:rsidRDefault="00691C48" w:rsidP="00E25CE5">
            <w:pPr>
              <w:suppressAutoHyphens w:val="0"/>
              <w:autoSpaceDE w:val="0"/>
              <w:autoSpaceDN w:val="0"/>
              <w:adjustRightInd w:val="0"/>
              <w:spacing w:after="0"/>
              <w:jc w:val="left"/>
              <w:rPr>
                <w:rFonts w:eastAsia="MS Mincho"/>
                <w:color w:val="000000"/>
                <w:szCs w:val="22"/>
                <w:lang w:val="el-GR" w:eastAsia="ja-JP"/>
              </w:rPr>
            </w:pPr>
            <w:r w:rsidRPr="00081D64">
              <w:rPr>
                <w:rFonts w:eastAsia="MS Mincho"/>
                <w:color w:val="000000"/>
                <w:szCs w:val="22"/>
                <w:lang w:val="en-US" w:eastAsia="ja-JP"/>
              </w:rPr>
              <w:t>Slpap</w:t>
            </w:r>
            <w:r w:rsidRPr="008D70DE">
              <w:rPr>
                <w:rFonts w:eastAsia="MS Mincho"/>
                <w:color w:val="000000"/>
                <w:szCs w:val="22"/>
                <w:lang w:val="el-GR" w:eastAsia="ja-JP"/>
              </w:rPr>
              <w:t>1983@</w:t>
            </w:r>
            <w:r w:rsidRPr="00081D64">
              <w:rPr>
                <w:rFonts w:eastAsia="MS Mincho"/>
                <w:color w:val="000000"/>
                <w:szCs w:val="22"/>
                <w:lang w:val="en-US" w:eastAsia="ja-JP"/>
              </w:rPr>
              <w:t>gmail</w:t>
            </w:r>
            <w:r w:rsidRPr="008D70DE">
              <w:rPr>
                <w:rFonts w:eastAsia="MS Mincho"/>
                <w:color w:val="000000"/>
                <w:szCs w:val="22"/>
                <w:lang w:val="el-GR" w:eastAsia="ja-JP"/>
              </w:rPr>
              <w:t>.</w:t>
            </w:r>
            <w:r w:rsidRPr="00081D64">
              <w:rPr>
                <w:rFonts w:eastAsia="MS Mincho"/>
                <w:color w:val="000000"/>
                <w:szCs w:val="22"/>
                <w:lang w:val="en-US" w:eastAsia="ja-JP"/>
              </w:rPr>
              <w:t>com</w:t>
            </w:r>
          </w:p>
        </w:tc>
      </w:tr>
    </w:tbl>
    <w:p w:rsidR="005371BE" w:rsidRPr="005371BE" w:rsidRDefault="005371BE">
      <w:pPr>
        <w:pStyle w:val="normalwithoutspacing"/>
        <w:jc w:val="center"/>
      </w:pPr>
    </w:p>
    <w:p w:rsidR="00D41FD6" w:rsidRDefault="00D41FD6">
      <w:pPr>
        <w:pStyle w:val="Contents"/>
      </w:pPr>
      <w:bookmarkStart w:id="2" w:name="_Toc74088286"/>
      <w:r>
        <w:lastRenderedPageBreak/>
        <w:t>Περιεχόμενα</w:t>
      </w:r>
      <w:bookmarkEnd w:id="2"/>
    </w:p>
    <w:p w:rsidR="008550DC" w:rsidRPr="00584115" w:rsidRDefault="00684E0C">
      <w:pPr>
        <w:pStyle w:val="15"/>
        <w:tabs>
          <w:tab w:val="right" w:leader="dot" w:pos="9628"/>
        </w:tabs>
        <w:rPr>
          <w:rFonts w:cs="Times New Roman"/>
          <w:b w:val="0"/>
          <w:bCs w:val="0"/>
          <w:caps w:val="0"/>
          <w:noProof/>
          <w:sz w:val="22"/>
          <w:szCs w:val="22"/>
          <w:lang w:val="el-GR" w:eastAsia="el-GR"/>
        </w:rPr>
      </w:pPr>
      <w:r w:rsidRPr="00684E0C">
        <w:fldChar w:fldCharType="begin"/>
      </w:r>
      <w:r w:rsidR="00D41FD6" w:rsidRPr="00185745">
        <w:rPr>
          <w:lang w:val="el-GR"/>
        </w:rPr>
        <w:instrText xml:space="preserve"> </w:instrText>
      </w:r>
      <w:r w:rsidR="00D41FD6" w:rsidRPr="00185745">
        <w:instrText>TOC</w:instrText>
      </w:r>
      <w:r w:rsidR="00D41FD6" w:rsidRPr="00185745">
        <w:rPr>
          <w:lang w:val="el-GR"/>
        </w:rPr>
        <w:instrText xml:space="preserve"> \</w:instrText>
      </w:r>
      <w:r w:rsidR="00D41FD6" w:rsidRPr="00185745">
        <w:instrText>o</w:instrText>
      </w:r>
      <w:r w:rsidR="00D41FD6" w:rsidRPr="00185745">
        <w:rPr>
          <w:lang w:val="el-GR"/>
        </w:rPr>
        <w:instrText xml:space="preserve"> "1-4" \</w:instrText>
      </w:r>
      <w:r w:rsidR="00D41FD6" w:rsidRPr="00185745">
        <w:instrText>h</w:instrText>
      </w:r>
      <w:r w:rsidRPr="00684E0C">
        <w:fldChar w:fldCharType="separate"/>
      </w:r>
      <w:hyperlink w:anchor="_Toc74088285" w:history="1">
        <w:r w:rsidR="008550DC" w:rsidRPr="00286BFF">
          <w:rPr>
            <w:rStyle w:val="-"/>
            <w:noProof/>
          </w:rPr>
          <w:t>Υπόδειγμα Διακήρυξης για Συμβάσεις Υπηρεσιών  με Ανοικτή Διαδικασία μέσω ΕΣΗΔΗΣ</w:t>
        </w:r>
        <w:r w:rsidR="008550DC">
          <w:rPr>
            <w:noProof/>
          </w:rPr>
          <w:tab/>
        </w:r>
        <w:r>
          <w:rPr>
            <w:noProof/>
          </w:rPr>
          <w:fldChar w:fldCharType="begin"/>
        </w:r>
        <w:r w:rsidR="008550DC">
          <w:rPr>
            <w:noProof/>
          </w:rPr>
          <w:instrText xml:space="preserve"> PAGEREF _Toc74088285 \h </w:instrText>
        </w:r>
        <w:r>
          <w:rPr>
            <w:noProof/>
          </w:rPr>
        </w:r>
        <w:r>
          <w:rPr>
            <w:noProof/>
          </w:rPr>
          <w:fldChar w:fldCharType="separate"/>
        </w:r>
        <w:r w:rsidR="00880A6F">
          <w:rPr>
            <w:noProof/>
          </w:rPr>
          <w:t>1</w:t>
        </w:r>
        <w:r>
          <w:rPr>
            <w:noProof/>
          </w:rPr>
          <w:fldChar w:fldCharType="end"/>
        </w:r>
      </w:hyperlink>
    </w:p>
    <w:p w:rsidR="008550DC" w:rsidRPr="00584115" w:rsidRDefault="00684E0C">
      <w:pPr>
        <w:pStyle w:val="15"/>
        <w:tabs>
          <w:tab w:val="right" w:leader="dot" w:pos="9628"/>
        </w:tabs>
        <w:rPr>
          <w:rFonts w:cs="Times New Roman"/>
          <w:b w:val="0"/>
          <w:bCs w:val="0"/>
          <w:caps w:val="0"/>
          <w:noProof/>
          <w:sz w:val="22"/>
          <w:szCs w:val="22"/>
          <w:lang w:val="el-GR" w:eastAsia="el-GR"/>
        </w:rPr>
      </w:pPr>
      <w:hyperlink w:anchor="_Toc74088286" w:history="1">
        <w:r w:rsidR="008550DC" w:rsidRPr="00286BFF">
          <w:rPr>
            <w:rStyle w:val="-"/>
            <w:noProof/>
          </w:rPr>
          <w:t>Περιεχόμενα</w:t>
        </w:r>
        <w:r w:rsidR="008550DC">
          <w:rPr>
            <w:noProof/>
          </w:rPr>
          <w:tab/>
        </w:r>
        <w:r>
          <w:rPr>
            <w:noProof/>
          </w:rPr>
          <w:fldChar w:fldCharType="begin"/>
        </w:r>
        <w:r w:rsidR="008550DC">
          <w:rPr>
            <w:noProof/>
          </w:rPr>
          <w:instrText xml:space="preserve"> PAGEREF _Toc74088286 \h </w:instrText>
        </w:r>
        <w:r>
          <w:rPr>
            <w:noProof/>
          </w:rPr>
        </w:r>
        <w:r>
          <w:rPr>
            <w:noProof/>
          </w:rPr>
          <w:fldChar w:fldCharType="separate"/>
        </w:r>
        <w:r w:rsidR="00880A6F">
          <w:rPr>
            <w:noProof/>
          </w:rPr>
          <w:t>4</w:t>
        </w:r>
        <w:r>
          <w:rPr>
            <w:noProof/>
          </w:rPr>
          <w:fldChar w:fldCharType="end"/>
        </w:r>
      </w:hyperlink>
    </w:p>
    <w:p w:rsidR="008550DC" w:rsidRPr="00584115" w:rsidRDefault="00684E0C">
      <w:pPr>
        <w:pStyle w:val="15"/>
        <w:tabs>
          <w:tab w:val="left" w:pos="440"/>
          <w:tab w:val="right" w:leader="dot" w:pos="9628"/>
        </w:tabs>
        <w:rPr>
          <w:rFonts w:cs="Times New Roman"/>
          <w:b w:val="0"/>
          <w:bCs w:val="0"/>
          <w:caps w:val="0"/>
          <w:noProof/>
          <w:sz w:val="22"/>
          <w:szCs w:val="22"/>
          <w:lang w:val="el-GR" w:eastAsia="el-GR"/>
        </w:rPr>
      </w:pPr>
      <w:hyperlink w:anchor="_Toc74088287" w:history="1">
        <w:r w:rsidR="008550DC" w:rsidRPr="00286BFF">
          <w:rPr>
            <w:rStyle w:val="-"/>
            <w:noProof/>
            <w:lang w:val="el-GR"/>
          </w:rPr>
          <w:t>1.</w:t>
        </w:r>
        <w:r w:rsidR="008550DC" w:rsidRPr="00584115">
          <w:rPr>
            <w:rFonts w:cs="Times New Roman"/>
            <w:b w:val="0"/>
            <w:bCs w:val="0"/>
            <w:caps w:val="0"/>
            <w:noProof/>
            <w:sz w:val="22"/>
            <w:szCs w:val="22"/>
            <w:lang w:val="el-GR" w:eastAsia="el-GR"/>
          </w:rPr>
          <w:tab/>
        </w:r>
        <w:r w:rsidR="008550DC" w:rsidRPr="00286BFF">
          <w:rPr>
            <w:rStyle w:val="-"/>
            <w:noProof/>
            <w:lang w:val="el-GR"/>
          </w:rPr>
          <w:t>ΑΝΑΘΕΤΟΥΣΑ ΑΡΧΗ ΚΑΙ ΑΝΤΙΚΕΙΜΕΝΟ ΣΥΜΒΑΣΗΣ</w:t>
        </w:r>
        <w:r w:rsidR="008550DC">
          <w:rPr>
            <w:noProof/>
          </w:rPr>
          <w:tab/>
        </w:r>
        <w:r>
          <w:rPr>
            <w:noProof/>
          </w:rPr>
          <w:fldChar w:fldCharType="begin"/>
        </w:r>
        <w:r w:rsidR="008550DC">
          <w:rPr>
            <w:noProof/>
          </w:rPr>
          <w:instrText xml:space="preserve"> PAGEREF _Toc74088287 \h </w:instrText>
        </w:r>
        <w:r>
          <w:rPr>
            <w:noProof/>
          </w:rPr>
        </w:r>
        <w:r>
          <w:rPr>
            <w:noProof/>
          </w:rPr>
          <w:fldChar w:fldCharType="separate"/>
        </w:r>
        <w:r w:rsidR="00880A6F">
          <w:rPr>
            <w:noProof/>
          </w:rPr>
          <w:t>6</w:t>
        </w:r>
        <w:r>
          <w:rPr>
            <w:noProof/>
          </w:rPr>
          <w:fldChar w:fldCharType="end"/>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288" w:history="1">
        <w:r w:rsidR="008550DC" w:rsidRPr="00286BFF">
          <w:rPr>
            <w:rStyle w:val="-"/>
            <w:noProof/>
            <w:lang w:val="el-GR"/>
          </w:rPr>
          <w:t>1.1</w:t>
        </w:r>
        <w:r w:rsidR="008550DC" w:rsidRPr="00584115">
          <w:rPr>
            <w:rFonts w:cs="Times New Roman"/>
            <w:smallCaps w:val="0"/>
            <w:noProof/>
            <w:sz w:val="22"/>
            <w:szCs w:val="22"/>
            <w:lang w:val="el-GR" w:eastAsia="el-GR"/>
          </w:rPr>
          <w:tab/>
        </w:r>
        <w:r w:rsidR="008550DC" w:rsidRPr="00286BFF">
          <w:rPr>
            <w:rStyle w:val="-"/>
            <w:noProof/>
            <w:lang w:val="el-GR"/>
          </w:rPr>
          <w:t>Στοιχεία Αναθέτουσας Αρχής</w:t>
        </w:r>
        <w:r w:rsidR="008550DC">
          <w:rPr>
            <w:noProof/>
          </w:rPr>
          <w:tab/>
        </w:r>
        <w:r>
          <w:rPr>
            <w:noProof/>
          </w:rPr>
          <w:fldChar w:fldCharType="begin"/>
        </w:r>
        <w:r w:rsidR="008550DC">
          <w:rPr>
            <w:noProof/>
          </w:rPr>
          <w:instrText xml:space="preserve"> PAGEREF _Toc74088288 \h </w:instrText>
        </w:r>
        <w:r>
          <w:rPr>
            <w:noProof/>
          </w:rPr>
        </w:r>
        <w:r>
          <w:rPr>
            <w:noProof/>
          </w:rPr>
          <w:fldChar w:fldCharType="separate"/>
        </w:r>
        <w:r w:rsidR="00880A6F">
          <w:rPr>
            <w:noProof/>
          </w:rPr>
          <w:t>6</w:t>
        </w:r>
        <w:r>
          <w:rPr>
            <w:noProof/>
          </w:rPr>
          <w:fldChar w:fldCharType="end"/>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289" w:history="1">
        <w:r w:rsidR="008550DC" w:rsidRPr="00286BFF">
          <w:rPr>
            <w:rStyle w:val="-"/>
            <w:noProof/>
            <w:lang w:val="el-GR"/>
          </w:rPr>
          <w:t>1.2</w:t>
        </w:r>
        <w:r w:rsidR="008550DC" w:rsidRPr="00584115">
          <w:rPr>
            <w:rFonts w:cs="Times New Roman"/>
            <w:smallCaps w:val="0"/>
            <w:noProof/>
            <w:sz w:val="22"/>
            <w:szCs w:val="22"/>
            <w:lang w:val="el-GR" w:eastAsia="el-GR"/>
          </w:rPr>
          <w:tab/>
        </w:r>
        <w:r w:rsidR="008550DC" w:rsidRPr="00286BFF">
          <w:rPr>
            <w:rStyle w:val="-"/>
            <w:noProof/>
            <w:lang w:val="el-GR"/>
          </w:rPr>
          <w:t>Στοιχεία Διαδικασίας-Χρηματοδότηση</w:t>
        </w:r>
        <w:r w:rsidR="008550DC">
          <w:rPr>
            <w:noProof/>
          </w:rPr>
          <w:tab/>
        </w:r>
        <w:r>
          <w:rPr>
            <w:noProof/>
          </w:rPr>
          <w:fldChar w:fldCharType="begin"/>
        </w:r>
        <w:r w:rsidR="008550DC">
          <w:rPr>
            <w:noProof/>
          </w:rPr>
          <w:instrText xml:space="preserve"> PAGEREF _Toc74088289 \h </w:instrText>
        </w:r>
        <w:r>
          <w:rPr>
            <w:noProof/>
          </w:rPr>
        </w:r>
        <w:r>
          <w:rPr>
            <w:noProof/>
          </w:rPr>
          <w:fldChar w:fldCharType="separate"/>
        </w:r>
        <w:r w:rsidR="00880A6F">
          <w:rPr>
            <w:noProof/>
          </w:rPr>
          <w:t>7</w:t>
        </w:r>
        <w:r>
          <w:rPr>
            <w:noProof/>
          </w:rPr>
          <w:fldChar w:fldCharType="end"/>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290" w:history="1">
        <w:r w:rsidR="008550DC" w:rsidRPr="00286BFF">
          <w:rPr>
            <w:rStyle w:val="-"/>
            <w:noProof/>
            <w:lang w:val="el-GR"/>
          </w:rPr>
          <w:t>1.3</w:t>
        </w:r>
        <w:r w:rsidR="008550DC" w:rsidRPr="00584115">
          <w:rPr>
            <w:rFonts w:cs="Times New Roman"/>
            <w:smallCaps w:val="0"/>
            <w:noProof/>
            <w:sz w:val="22"/>
            <w:szCs w:val="22"/>
            <w:lang w:val="el-GR" w:eastAsia="el-GR"/>
          </w:rPr>
          <w:tab/>
        </w:r>
        <w:r w:rsidR="008550DC" w:rsidRPr="00286BFF">
          <w:rPr>
            <w:rStyle w:val="-"/>
            <w:noProof/>
            <w:lang w:val="el-GR"/>
          </w:rPr>
          <w:t>Συνοπτική Περιγραφή φυσικού και οικονομικού αντικειμένου της σύμβασης</w:t>
        </w:r>
        <w:r w:rsidR="008550DC">
          <w:rPr>
            <w:noProof/>
          </w:rPr>
          <w:tab/>
        </w:r>
      </w:hyperlink>
      <w:r w:rsidR="00BC3E1B">
        <w:rPr>
          <w:rStyle w:val="-"/>
          <w:noProof/>
        </w:rPr>
        <w:t>7</w:t>
      </w:r>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291" w:history="1">
        <w:r w:rsidR="008550DC" w:rsidRPr="00286BFF">
          <w:rPr>
            <w:rStyle w:val="-"/>
            <w:noProof/>
            <w:lang w:val="el-GR"/>
          </w:rPr>
          <w:t>1.4</w:t>
        </w:r>
        <w:r w:rsidR="008550DC" w:rsidRPr="00584115">
          <w:rPr>
            <w:rFonts w:cs="Times New Roman"/>
            <w:smallCaps w:val="0"/>
            <w:noProof/>
            <w:sz w:val="22"/>
            <w:szCs w:val="22"/>
            <w:lang w:val="el-GR" w:eastAsia="el-GR"/>
          </w:rPr>
          <w:tab/>
        </w:r>
        <w:r w:rsidR="008550DC" w:rsidRPr="00286BFF">
          <w:rPr>
            <w:rStyle w:val="-"/>
            <w:noProof/>
            <w:lang w:val="el-GR"/>
          </w:rPr>
          <w:t>Θεσμικό πλαίσιο</w:t>
        </w:r>
        <w:r w:rsidR="008550DC">
          <w:rPr>
            <w:noProof/>
          </w:rPr>
          <w:tab/>
        </w:r>
        <w:r>
          <w:rPr>
            <w:noProof/>
          </w:rPr>
          <w:fldChar w:fldCharType="begin"/>
        </w:r>
        <w:r w:rsidR="008550DC">
          <w:rPr>
            <w:noProof/>
          </w:rPr>
          <w:instrText xml:space="preserve"> PAGEREF _Toc74088291 \h </w:instrText>
        </w:r>
        <w:r>
          <w:rPr>
            <w:noProof/>
          </w:rPr>
        </w:r>
        <w:r>
          <w:rPr>
            <w:noProof/>
          </w:rPr>
          <w:fldChar w:fldCharType="separate"/>
        </w:r>
        <w:r w:rsidR="00880A6F">
          <w:rPr>
            <w:noProof/>
          </w:rPr>
          <w:t>9</w:t>
        </w:r>
        <w:r>
          <w:rPr>
            <w:noProof/>
          </w:rPr>
          <w:fldChar w:fldCharType="end"/>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292" w:history="1">
        <w:r w:rsidR="008550DC" w:rsidRPr="00286BFF">
          <w:rPr>
            <w:rStyle w:val="-"/>
            <w:noProof/>
            <w:lang w:val="el-GR"/>
          </w:rPr>
          <w:t>1.5</w:t>
        </w:r>
        <w:r w:rsidR="008550DC" w:rsidRPr="00584115">
          <w:rPr>
            <w:rFonts w:cs="Times New Roman"/>
            <w:smallCaps w:val="0"/>
            <w:noProof/>
            <w:sz w:val="22"/>
            <w:szCs w:val="22"/>
            <w:lang w:val="el-GR" w:eastAsia="el-GR"/>
          </w:rPr>
          <w:tab/>
        </w:r>
        <w:r w:rsidR="008550DC" w:rsidRPr="00286BFF">
          <w:rPr>
            <w:rStyle w:val="-"/>
            <w:noProof/>
            <w:lang w:val="el-GR"/>
          </w:rPr>
          <w:t>Προθεσμία παραλαβής προσφορών και διενέργεια διαγωνισμού</w:t>
        </w:r>
        <w:r w:rsidR="008550DC">
          <w:rPr>
            <w:noProof/>
          </w:rPr>
          <w:tab/>
        </w:r>
        <w:r>
          <w:rPr>
            <w:noProof/>
          </w:rPr>
          <w:fldChar w:fldCharType="begin"/>
        </w:r>
        <w:r w:rsidR="008550DC">
          <w:rPr>
            <w:noProof/>
          </w:rPr>
          <w:instrText xml:space="preserve"> PAGEREF _Toc74088292 \h </w:instrText>
        </w:r>
        <w:r>
          <w:rPr>
            <w:noProof/>
          </w:rPr>
        </w:r>
        <w:r>
          <w:rPr>
            <w:noProof/>
          </w:rPr>
          <w:fldChar w:fldCharType="separate"/>
        </w:r>
        <w:r w:rsidR="00880A6F">
          <w:rPr>
            <w:noProof/>
          </w:rPr>
          <w:t>12</w:t>
        </w:r>
        <w:r>
          <w:rPr>
            <w:noProof/>
          </w:rPr>
          <w:fldChar w:fldCharType="end"/>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293" w:history="1">
        <w:r w:rsidR="008550DC" w:rsidRPr="00286BFF">
          <w:rPr>
            <w:rStyle w:val="-"/>
            <w:noProof/>
            <w:lang w:val="el-GR"/>
          </w:rPr>
          <w:t>1.6</w:t>
        </w:r>
        <w:r w:rsidR="008550DC" w:rsidRPr="00584115">
          <w:rPr>
            <w:rFonts w:cs="Times New Roman"/>
            <w:smallCaps w:val="0"/>
            <w:noProof/>
            <w:sz w:val="22"/>
            <w:szCs w:val="22"/>
            <w:lang w:val="el-GR" w:eastAsia="el-GR"/>
          </w:rPr>
          <w:tab/>
        </w:r>
        <w:r w:rsidR="008550DC" w:rsidRPr="00286BFF">
          <w:rPr>
            <w:rStyle w:val="-"/>
            <w:noProof/>
            <w:lang w:val="el-GR"/>
          </w:rPr>
          <w:t>Δημοσιότητα</w:t>
        </w:r>
        <w:r w:rsidR="008550DC">
          <w:rPr>
            <w:noProof/>
          </w:rPr>
          <w:tab/>
        </w:r>
        <w:r>
          <w:rPr>
            <w:noProof/>
          </w:rPr>
          <w:fldChar w:fldCharType="begin"/>
        </w:r>
        <w:r w:rsidR="008550DC">
          <w:rPr>
            <w:noProof/>
          </w:rPr>
          <w:instrText xml:space="preserve"> PAGEREF _Toc74088293 \h </w:instrText>
        </w:r>
        <w:r>
          <w:rPr>
            <w:noProof/>
          </w:rPr>
        </w:r>
        <w:r>
          <w:rPr>
            <w:noProof/>
          </w:rPr>
          <w:fldChar w:fldCharType="separate"/>
        </w:r>
        <w:r w:rsidR="00880A6F">
          <w:rPr>
            <w:noProof/>
          </w:rPr>
          <w:t>12</w:t>
        </w:r>
        <w:r>
          <w:rPr>
            <w:noProof/>
          </w:rPr>
          <w:fldChar w:fldCharType="end"/>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294" w:history="1">
        <w:r w:rsidR="008550DC" w:rsidRPr="00286BFF">
          <w:rPr>
            <w:rStyle w:val="-"/>
            <w:noProof/>
            <w:lang w:val="el-GR"/>
          </w:rPr>
          <w:t>1.7</w:t>
        </w:r>
        <w:r w:rsidR="008550DC" w:rsidRPr="00584115">
          <w:rPr>
            <w:rFonts w:cs="Times New Roman"/>
            <w:smallCaps w:val="0"/>
            <w:noProof/>
            <w:sz w:val="22"/>
            <w:szCs w:val="22"/>
            <w:lang w:val="el-GR" w:eastAsia="el-GR"/>
          </w:rPr>
          <w:tab/>
        </w:r>
        <w:r w:rsidR="008550DC" w:rsidRPr="00286BFF">
          <w:rPr>
            <w:rStyle w:val="-"/>
            <w:noProof/>
            <w:lang w:val="el-GR"/>
          </w:rPr>
          <w:t>Αρχές εφαρμοζόμενες στη διαδικασία σύναψης</w:t>
        </w:r>
        <w:r w:rsidR="008550DC">
          <w:rPr>
            <w:noProof/>
          </w:rPr>
          <w:tab/>
        </w:r>
        <w:r>
          <w:rPr>
            <w:noProof/>
          </w:rPr>
          <w:fldChar w:fldCharType="begin"/>
        </w:r>
        <w:r w:rsidR="008550DC">
          <w:rPr>
            <w:noProof/>
          </w:rPr>
          <w:instrText xml:space="preserve"> PAGEREF _Toc74088294 \h </w:instrText>
        </w:r>
        <w:r>
          <w:rPr>
            <w:noProof/>
          </w:rPr>
        </w:r>
        <w:r>
          <w:rPr>
            <w:noProof/>
          </w:rPr>
          <w:fldChar w:fldCharType="separate"/>
        </w:r>
        <w:r w:rsidR="00880A6F">
          <w:rPr>
            <w:noProof/>
          </w:rPr>
          <w:t>13</w:t>
        </w:r>
        <w:r>
          <w:rPr>
            <w:noProof/>
          </w:rPr>
          <w:fldChar w:fldCharType="end"/>
        </w:r>
      </w:hyperlink>
    </w:p>
    <w:p w:rsidR="008550DC" w:rsidRPr="00584115" w:rsidRDefault="00684E0C">
      <w:pPr>
        <w:pStyle w:val="15"/>
        <w:tabs>
          <w:tab w:val="left" w:pos="440"/>
          <w:tab w:val="right" w:leader="dot" w:pos="9628"/>
        </w:tabs>
        <w:rPr>
          <w:rFonts w:cs="Times New Roman"/>
          <w:b w:val="0"/>
          <w:bCs w:val="0"/>
          <w:caps w:val="0"/>
          <w:noProof/>
          <w:sz w:val="22"/>
          <w:szCs w:val="22"/>
          <w:lang w:val="el-GR" w:eastAsia="el-GR"/>
        </w:rPr>
      </w:pPr>
      <w:hyperlink w:anchor="_Toc74088295" w:history="1">
        <w:r w:rsidR="008550DC" w:rsidRPr="00286BFF">
          <w:rPr>
            <w:rStyle w:val="-"/>
            <w:noProof/>
            <w:lang w:val="el-GR"/>
          </w:rPr>
          <w:t>2.</w:t>
        </w:r>
        <w:r w:rsidR="008550DC" w:rsidRPr="00584115">
          <w:rPr>
            <w:rFonts w:cs="Times New Roman"/>
            <w:b w:val="0"/>
            <w:bCs w:val="0"/>
            <w:caps w:val="0"/>
            <w:noProof/>
            <w:sz w:val="22"/>
            <w:szCs w:val="22"/>
            <w:lang w:val="el-GR" w:eastAsia="el-GR"/>
          </w:rPr>
          <w:tab/>
        </w:r>
        <w:r w:rsidR="008550DC" w:rsidRPr="00286BFF">
          <w:rPr>
            <w:rStyle w:val="-"/>
            <w:noProof/>
            <w:lang w:val="el-GR"/>
          </w:rPr>
          <w:t>ΓΕΝΙΚΟΙ ΚΑΙ ΕΙΔΙΚΟΙ ΟΡΟΙ ΣΥΜΜΕΤΟΧΗΣ</w:t>
        </w:r>
        <w:r w:rsidR="008550DC">
          <w:rPr>
            <w:noProof/>
          </w:rPr>
          <w:tab/>
        </w:r>
        <w:r w:rsidR="00BC3E1B">
          <w:rPr>
            <w:noProof/>
          </w:rPr>
          <w:t>14</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296" w:history="1">
        <w:r w:rsidR="008550DC" w:rsidRPr="00286BFF">
          <w:rPr>
            <w:rStyle w:val="-"/>
            <w:noProof/>
            <w:lang w:val="el-GR"/>
          </w:rPr>
          <w:t>2.1</w:t>
        </w:r>
        <w:r w:rsidR="008550DC" w:rsidRPr="00584115">
          <w:rPr>
            <w:rFonts w:cs="Times New Roman"/>
            <w:smallCaps w:val="0"/>
            <w:noProof/>
            <w:sz w:val="22"/>
            <w:szCs w:val="22"/>
            <w:lang w:val="el-GR" w:eastAsia="el-GR"/>
          </w:rPr>
          <w:tab/>
        </w:r>
        <w:r w:rsidR="008550DC" w:rsidRPr="00286BFF">
          <w:rPr>
            <w:rStyle w:val="-"/>
            <w:noProof/>
            <w:lang w:val="el-GR"/>
          </w:rPr>
          <w:t>Γενικές Πληροφορίες</w:t>
        </w:r>
        <w:r w:rsidR="008550DC">
          <w:rPr>
            <w:noProof/>
          </w:rPr>
          <w:tab/>
        </w:r>
        <w:r w:rsidR="00D02552">
          <w:rPr>
            <w:noProof/>
            <w:lang w:val="el-GR"/>
          </w:rPr>
          <w:t>1</w:t>
        </w:r>
        <w:r w:rsidR="00BC3E1B">
          <w:rPr>
            <w:noProof/>
            <w:lang w:val="en-US"/>
          </w:rPr>
          <w:t>4</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297" w:history="1">
        <w:r w:rsidR="008550DC" w:rsidRPr="00286BFF">
          <w:rPr>
            <w:rStyle w:val="-"/>
            <w:noProof/>
            <w:lang w:val="el-GR"/>
          </w:rPr>
          <w:t>2.1.1</w:t>
        </w:r>
        <w:r w:rsidR="008550DC" w:rsidRPr="00584115">
          <w:rPr>
            <w:rFonts w:cs="Times New Roman"/>
            <w:i w:val="0"/>
            <w:iCs w:val="0"/>
            <w:noProof/>
            <w:sz w:val="22"/>
            <w:szCs w:val="22"/>
            <w:lang w:val="el-GR" w:eastAsia="el-GR"/>
          </w:rPr>
          <w:tab/>
        </w:r>
        <w:r w:rsidR="008550DC" w:rsidRPr="00286BFF">
          <w:rPr>
            <w:rStyle w:val="-"/>
            <w:noProof/>
            <w:lang w:val="el-GR"/>
          </w:rPr>
          <w:t>Έγγραφα της σύμβασης</w:t>
        </w:r>
        <w:r w:rsidR="008550DC">
          <w:rPr>
            <w:noProof/>
          </w:rPr>
          <w:tab/>
        </w:r>
        <w:r w:rsidR="00D02552">
          <w:rPr>
            <w:noProof/>
            <w:lang w:val="el-GR"/>
          </w:rPr>
          <w:t>1</w:t>
        </w:r>
        <w:r w:rsidR="00BC3E1B">
          <w:rPr>
            <w:noProof/>
            <w:lang w:val="en-US"/>
          </w:rPr>
          <w:t>4</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298" w:history="1">
        <w:r w:rsidR="008550DC" w:rsidRPr="00286BFF">
          <w:rPr>
            <w:rStyle w:val="-"/>
            <w:noProof/>
            <w:lang w:val="el-GR"/>
          </w:rPr>
          <w:t>2.1.2</w:t>
        </w:r>
        <w:r w:rsidR="008550DC" w:rsidRPr="00584115">
          <w:rPr>
            <w:rFonts w:cs="Times New Roman"/>
            <w:i w:val="0"/>
            <w:iCs w:val="0"/>
            <w:noProof/>
            <w:sz w:val="22"/>
            <w:szCs w:val="22"/>
            <w:lang w:val="el-GR" w:eastAsia="el-GR"/>
          </w:rPr>
          <w:tab/>
        </w:r>
        <w:r w:rsidR="008550DC" w:rsidRPr="00286BFF">
          <w:rPr>
            <w:rStyle w:val="-"/>
            <w:noProof/>
            <w:lang w:val="el-GR"/>
          </w:rPr>
          <w:t>Επικοινωνία - Πρόσβαση στα έγγραφα της Σύμβασης</w:t>
        </w:r>
        <w:r w:rsidR="008550DC">
          <w:rPr>
            <w:noProof/>
          </w:rPr>
          <w:tab/>
        </w:r>
        <w:r w:rsidR="00D02552">
          <w:rPr>
            <w:noProof/>
            <w:lang w:val="el-GR"/>
          </w:rPr>
          <w:t>1</w:t>
        </w:r>
        <w:r w:rsidR="00BC3E1B">
          <w:rPr>
            <w:noProof/>
            <w:lang w:val="en-US"/>
          </w:rPr>
          <w:t>4</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299" w:history="1">
        <w:r w:rsidR="008550DC" w:rsidRPr="00286BFF">
          <w:rPr>
            <w:rStyle w:val="-"/>
            <w:noProof/>
            <w:lang w:val="el-GR"/>
          </w:rPr>
          <w:t>2.1.3</w:t>
        </w:r>
        <w:r w:rsidR="008550DC" w:rsidRPr="00584115">
          <w:rPr>
            <w:rFonts w:cs="Times New Roman"/>
            <w:i w:val="0"/>
            <w:iCs w:val="0"/>
            <w:noProof/>
            <w:sz w:val="22"/>
            <w:szCs w:val="22"/>
            <w:lang w:val="el-GR" w:eastAsia="el-GR"/>
          </w:rPr>
          <w:tab/>
        </w:r>
        <w:r w:rsidR="008550DC" w:rsidRPr="00286BFF">
          <w:rPr>
            <w:rStyle w:val="-"/>
            <w:noProof/>
            <w:lang w:val="el-GR"/>
          </w:rPr>
          <w:t>Παροχή Διευκρινίσεων</w:t>
        </w:r>
        <w:r w:rsidR="008550DC">
          <w:rPr>
            <w:noProof/>
          </w:rPr>
          <w:tab/>
        </w:r>
        <w:r w:rsidR="00D02552">
          <w:rPr>
            <w:noProof/>
            <w:lang w:val="el-GR"/>
          </w:rPr>
          <w:t>1</w:t>
        </w:r>
        <w:r w:rsidR="00BC3E1B">
          <w:rPr>
            <w:noProof/>
            <w:lang w:val="en-US"/>
          </w:rPr>
          <w:t>4</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00" w:history="1">
        <w:r w:rsidR="008550DC" w:rsidRPr="00286BFF">
          <w:rPr>
            <w:rStyle w:val="-"/>
            <w:noProof/>
            <w:lang w:val="el-GR"/>
          </w:rPr>
          <w:t>2.1.4</w:t>
        </w:r>
        <w:r w:rsidR="008550DC" w:rsidRPr="00584115">
          <w:rPr>
            <w:rFonts w:cs="Times New Roman"/>
            <w:i w:val="0"/>
            <w:iCs w:val="0"/>
            <w:noProof/>
            <w:sz w:val="22"/>
            <w:szCs w:val="22"/>
            <w:lang w:val="el-GR" w:eastAsia="el-GR"/>
          </w:rPr>
          <w:tab/>
        </w:r>
        <w:r w:rsidR="008550DC" w:rsidRPr="00286BFF">
          <w:rPr>
            <w:rStyle w:val="-"/>
            <w:noProof/>
            <w:lang w:val="el-GR"/>
          </w:rPr>
          <w:t>Γλώσσα</w:t>
        </w:r>
        <w:r w:rsidR="008550DC">
          <w:rPr>
            <w:noProof/>
          </w:rPr>
          <w:tab/>
        </w:r>
        <w:r w:rsidR="00D02552">
          <w:rPr>
            <w:noProof/>
            <w:lang w:val="el-GR"/>
          </w:rPr>
          <w:t>1</w:t>
        </w:r>
        <w:r w:rsidR="00BC3E1B">
          <w:rPr>
            <w:noProof/>
            <w:lang w:val="en-US"/>
          </w:rPr>
          <w:t>5</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01" w:history="1">
        <w:r w:rsidR="008550DC" w:rsidRPr="00286BFF">
          <w:rPr>
            <w:rStyle w:val="-"/>
            <w:noProof/>
            <w:lang w:val="el-GR"/>
          </w:rPr>
          <w:t>2.1.5</w:t>
        </w:r>
        <w:r w:rsidR="008550DC" w:rsidRPr="00584115">
          <w:rPr>
            <w:rFonts w:cs="Times New Roman"/>
            <w:i w:val="0"/>
            <w:iCs w:val="0"/>
            <w:noProof/>
            <w:sz w:val="22"/>
            <w:szCs w:val="22"/>
            <w:lang w:val="el-GR" w:eastAsia="el-GR"/>
          </w:rPr>
          <w:tab/>
        </w:r>
        <w:r w:rsidR="008550DC" w:rsidRPr="00286BFF">
          <w:rPr>
            <w:rStyle w:val="-"/>
            <w:noProof/>
            <w:lang w:val="el-GR"/>
          </w:rPr>
          <w:t>Εγγυήσεις</w:t>
        </w:r>
        <w:r w:rsidR="008550DC">
          <w:rPr>
            <w:noProof/>
          </w:rPr>
          <w:tab/>
        </w:r>
        <w:r w:rsidR="00D02552">
          <w:rPr>
            <w:noProof/>
            <w:lang w:val="el-GR"/>
          </w:rPr>
          <w:t>1</w:t>
        </w:r>
        <w:r w:rsidR="00BC3E1B">
          <w:rPr>
            <w:noProof/>
            <w:lang w:val="en-US"/>
          </w:rPr>
          <w:t>6</w:t>
        </w:r>
      </w:hyperlink>
    </w:p>
    <w:p w:rsidR="008550DC" w:rsidRPr="00584115" w:rsidRDefault="00684E0C">
      <w:pPr>
        <w:pStyle w:val="34"/>
        <w:tabs>
          <w:tab w:val="right" w:leader="dot" w:pos="9628"/>
        </w:tabs>
        <w:rPr>
          <w:rFonts w:cs="Times New Roman"/>
          <w:i w:val="0"/>
          <w:iCs w:val="0"/>
          <w:noProof/>
          <w:sz w:val="22"/>
          <w:szCs w:val="22"/>
          <w:lang w:val="el-GR" w:eastAsia="el-GR"/>
        </w:rPr>
      </w:pPr>
      <w:hyperlink w:anchor="_Toc74088302" w:history="1">
        <w:r w:rsidR="008550DC" w:rsidRPr="00286BFF">
          <w:rPr>
            <w:rStyle w:val="-"/>
            <w:noProof/>
            <w:lang w:val="el-GR"/>
          </w:rPr>
          <w:t>2.1.6 Προστασία Προσωπικών Δεδομένων</w:t>
        </w:r>
        <w:r w:rsidR="008550DC">
          <w:rPr>
            <w:noProof/>
          </w:rPr>
          <w:tab/>
        </w:r>
        <w:r w:rsidR="00D02552">
          <w:rPr>
            <w:noProof/>
            <w:lang w:val="el-GR"/>
          </w:rPr>
          <w:t>1</w:t>
        </w:r>
        <w:r w:rsidR="00BC3E1B">
          <w:rPr>
            <w:noProof/>
            <w:lang w:val="en-US"/>
          </w:rPr>
          <w:t>6</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03" w:history="1">
        <w:r w:rsidR="008550DC" w:rsidRPr="00286BFF">
          <w:rPr>
            <w:rStyle w:val="-"/>
            <w:noProof/>
            <w:lang w:val="el-GR"/>
          </w:rPr>
          <w:t>2.2</w:t>
        </w:r>
        <w:r w:rsidR="008550DC" w:rsidRPr="00584115">
          <w:rPr>
            <w:rFonts w:cs="Times New Roman"/>
            <w:smallCaps w:val="0"/>
            <w:noProof/>
            <w:sz w:val="22"/>
            <w:szCs w:val="22"/>
            <w:lang w:val="el-GR" w:eastAsia="el-GR"/>
          </w:rPr>
          <w:tab/>
        </w:r>
        <w:r w:rsidR="008550DC" w:rsidRPr="00286BFF">
          <w:rPr>
            <w:rStyle w:val="-"/>
            <w:noProof/>
            <w:lang w:val="el-GR"/>
          </w:rPr>
          <w:t>Δικαίωμα Συμμετοχής - Κριτήρια Ποιοτικής Επιλογής</w:t>
        </w:r>
        <w:r w:rsidR="008550DC">
          <w:rPr>
            <w:noProof/>
          </w:rPr>
          <w:tab/>
        </w:r>
        <w:r w:rsidR="00D02552">
          <w:rPr>
            <w:noProof/>
            <w:lang w:val="el-GR"/>
          </w:rPr>
          <w:t>1</w:t>
        </w:r>
        <w:r w:rsidR="00BC3E1B">
          <w:rPr>
            <w:noProof/>
            <w:lang w:val="en-US"/>
          </w:rPr>
          <w:t>7</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04" w:history="1">
        <w:r w:rsidR="008550DC" w:rsidRPr="00286BFF">
          <w:rPr>
            <w:rStyle w:val="-"/>
            <w:noProof/>
            <w:lang w:val="el-GR"/>
          </w:rPr>
          <w:t>2.2.1</w:t>
        </w:r>
        <w:r w:rsidR="008550DC" w:rsidRPr="00584115">
          <w:rPr>
            <w:rFonts w:cs="Times New Roman"/>
            <w:i w:val="0"/>
            <w:iCs w:val="0"/>
            <w:noProof/>
            <w:sz w:val="22"/>
            <w:szCs w:val="22"/>
            <w:lang w:val="el-GR" w:eastAsia="el-GR"/>
          </w:rPr>
          <w:tab/>
        </w:r>
        <w:r w:rsidR="008550DC" w:rsidRPr="00286BFF">
          <w:rPr>
            <w:rStyle w:val="-"/>
            <w:noProof/>
            <w:lang w:val="el-GR"/>
          </w:rPr>
          <w:t>Δικαίωμα συμμετοχής</w:t>
        </w:r>
        <w:r w:rsidR="008550DC">
          <w:rPr>
            <w:noProof/>
          </w:rPr>
          <w:tab/>
        </w:r>
        <w:r w:rsidR="00D02552">
          <w:rPr>
            <w:noProof/>
            <w:lang w:val="el-GR"/>
          </w:rPr>
          <w:t>1</w:t>
        </w:r>
        <w:r w:rsidR="00BC3E1B">
          <w:rPr>
            <w:noProof/>
            <w:lang w:val="en-US"/>
          </w:rPr>
          <w:t>7</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05" w:history="1">
        <w:r w:rsidR="008550DC" w:rsidRPr="00286BFF">
          <w:rPr>
            <w:rStyle w:val="-"/>
            <w:noProof/>
            <w:lang w:val="el-GR"/>
          </w:rPr>
          <w:t>2.2.2</w:t>
        </w:r>
        <w:r w:rsidR="008550DC" w:rsidRPr="00584115">
          <w:rPr>
            <w:rFonts w:cs="Times New Roman"/>
            <w:i w:val="0"/>
            <w:iCs w:val="0"/>
            <w:noProof/>
            <w:sz w:val="22"/>
            <w:szCs w:val="22"/>
            <w:lang w:val="el-GR" w:eastAsia="el-GR"/>
          </w:rPr>
          <w:tab/>
        </w:r>
        <w:r w:rsidR="008550DC" w:rsidRPr="00286BFF">
          <w:rPr>
            <w:rStyle w:val="-"/>
            <w:noProof/>
            <w:lang w:val="el-GR"/>
          </w:rPr>
          <w:t>Εγγύηση συμμετοχής</w:t>
        </w:r>
        <w:r w:rsidR="008550DC">
          <w:rPr>
            <w:noProof/>
          </w:rPr>
          <w:tab/>
        </w:r>
        <w:r w:rsidR="00D02552">
          <w:rPr>
            <w:noProof/>
            <w:lang w:val="el-GR"/>
          </w:rPr>
          <w:t>1</w:t>
        </w:r>
        <w:r w:rsidR="00BC3E1B">
          <w:rPr>
            <w:noProof/>
            <w:lang w:val="en-US"/>
          </w:rPr>
          <w:t>8</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06" w:history="1">
        <w:r w:rsidR="008550DC" w:rsidRPr="00286BFF">
          <w:rPr>
            <w:rStyle w:val="-"/>
            <w:noProof/>
            <w:lang w:val="el-GR"/>
          </w:rPr>
          <w:t>2.2.3</w:t>
        </w:r>
        <w:r w:rsidR="008550DC" w:rsidRPr="00584115">
          <w:rPr>
            <w:rFonts w:cs="Times New Roman"/>
            <w:i w:val="0"/>
            <w:iCs w:val="0"/>
            <w:noProof/>
            <w:sz w:val="22"/>
            <w:szCs w:val="22"/>
            <w:lang w:val="el-GR" w:eastAsia="el-GR"/>
          </w:rPr>
          <w:tab/>
        </w:r>
        <w:r w:rsidR="008550DC" w:rsidRPr="00286BFF">
          <w:rPr>
            <w:rStyle w:val="-"/>
            <w:noProof/>
            <w:lang w:val="el-GR"/>
          </w:rPr>
          <w:t>Λόγοι αποκλεισμού</w:t>
        </w:r>
        <w:r w:rsidR="008550DC">
          <w:rPr>
            <w:noProof/>
          </w:rPr>
          <w:tab/>
        </w:r>
        <w:r w:rsidR="00D02552">
          <w:rPr>
            <w:noProof/>
            <w:lang w:val="el-GR"/>
          </w:rPr>
          <w:t>1</w:t>
        </w:r>
        <w:r w:rsidR="00BC3E1B">
          <w:rPr>
            <w:noProof/>
            <w:lang w:val="en-US"/>
          </w:rPr>
          <w:t>9</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07" w:history="1">
        <w:r w:rsidR="008550DC" w:rsidRPr="00286BFF">
          <w:rPr>
            <w:rStyle w:val="-"/>
            <w:noProof/>
            <w:lang w:val="el-GR"/>
          </w:rPr>
          <w:t>2.2.4</w:t>
        </w:r>
        <w:r w:rsidR="008550DC" w:rsidRPr="00584115">
          <w:rPr>
            <w:rFonts w:cs="Times New Roman"/>
            <w:i w:val="0"/>
            <w:iCs w:val="0"/>
            <w:noProof/>
            <w:sz w:val="22"/>
            <w:szCs w:val="22"/>
            <w:lang w:val="el-GR" w:eastAsia="el-GR"/>
          </w:rPr>
          <w:tab/>
        </w:r>
        <w:r w:rsidR="008550DC" w:rsidRPr="00286BFF">
          <w:rPr>
            <w:rStyle w:val="-"/>
            <w:noProof/>
            <w:lang w:val="el-GR"/>
          </w:rPr>
          <w:t>Καταλληλότητα άσκησης επαγγελματικής δραστηριότητας</w:t>
        </w:r>
        <w:r w:rsidR="008550DC">
          <w:rPr>
            <w:noProof/>
          </w:rPr>
          <w:tab/>
        </w:r>
        <w:r w:rsidR="00D02552">
          <w:rPr>
            <w:noProof/>
            <w:lang w:val="el-GR"/>
          </w:rPr>
          <w:t>2</w:t>
        </w:r>
        <w:r w:rsidR="00BC3E1B">
          <w:rPr>
            <w:noProof/>
            <w:lang w:val="en-US"/>
          </w:rPr>
          <w:t>4</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08" w:history="1">
        <w:r w:rsidR="008550DC" w:rsidRPr="00286BFF">
          <w:rPr>
            <w:rStyle w:val="-"/>
            <w:noProof/>
            <w:lang w:val="el-GR"/>
          </w:rPr>
          <w:t>2.2.5</w:t>
        </w:r>
        <w:r w:rsidR="008550DC" w:rsidRPr="00584115">
          <w:rPr>
            <w:rFonts w:cs="Times New Roman"/>
            <w:i w:val="0"/>
            <w:iCs w:val="0"/>
            <w:noProof/>
            <w:sz w:val="22"/>
            <w:szCs w:val="22"/>
            <w:lang w:val="el-GR" w:eastAsia="el-GR"/>
          </w:rPr>
          <w:tab/>
        </w:r>
        <w:r w:rsidR="008550DC" w:rsidRPr="00286BFF">
          <w:rPr>
            <w:rStyle w:val="-"/>
            <w:noProof/>
            <w:lang w:val="el-GR"/>
          </w:rPr>
          <w:t>Οικονομική και χρηματοοικονομική επάρκεια</w:t>
        </w:r>
        <w:r w:rsidR="008550DC">
          <w:rPr>
            <w:noProof/>
          </w:rPr>
          <w:tab/>
        </w:r>
        <w:r w:rsidR="00D02552">
          <w:rPr>
            <w:noProof/>
            <w:lang w:val="el-GR"/>
          </w:rPr>
          <w:t>25</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09" w:history="1">
        <w:r w:rsidR="008550DC" w:rsidRPr="00286BFF">
          <w:rPr>
            <w:rStyle w:val="-"/>
            <w:noProof/>
            <w:lang w:val="el-GR"/>
          </w:rPr>
          <w:t>2.2.6</w:t>
        </w:r>
        <w:r w:rsidR="008550DC" w:rsidRPr="00584115">
          <w:rPr>
            <w:rFonts w:cs="Times New Roman"/>
            <w:i w:val="0"/>
            <w:iCs w:val="0"/>
            <w:noProof/>
            <w:sz w:val="22"/>
            <w:szCs w:val="22"/>
            <w:lang w:val="el-GR" w:eastAsia="el-GR"/>
          </w:rPr>
          <w:tab/>
        </w:r>
        <w:r w:rsidR="008550DC" w:rsidRPr="00286BFF">
          <w:rPr>
            <w:rStyle w:val="-"/>
            <w:noProof/>
            <w:lang w:val="el-GR"/>
          </w:rPr>
          <w:t>Τεχνική και επαγγελματική ικανότητα</w:t>
        </w:r>
        <w:r w:rsidR="008550DC">
          <w:rPr>
            <w:noProof/>
          </w:rPr>
          <w:tab/>
        </w:r>
        <w:r w:rsidR="00D02552">
          <w:rPr>
            <w:noProof/>
            <w:lang w:val="el-GR"/>
          </w:rPr>
          <w:t>2</w:t>
        </w:r>
        <w:r w:rsidR="00BC3E1B">
          <w:rPr>
            <w:noProof/>
            <w:lang w:val="en-US"/>
          </w:rPr>
          <w:t>5</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10" w:history="1">
        <w:r w:rsidR="008550DC" w:rsidRPr="00286BFF">
          <w:rPr>
            <w:rStyle w:val="-"/>
            <w:noProof/>
            <w:lang w:val="el-GR"/>
          </w:rPr>
          <w:t>2.2.7</w:t>
        </w:r>
        <w:r w:rsidR="008550DC" w:rsidRPr="00584115">
          <w:rPr>
            <w:rFonts w:cs="Times New Roman"/>
            <w:i w:val="0"/>
            <w:iCs w:val="0"/>
            <w:noProof/>
            <w:sz w:val="22"/>
            <w:szCs w:val="22"/>
            <w:lang w:val="el-GR" w:eastAsia="el-GR"/>
          </w:rPr>
          <w:tab/>
        </w:r>
        <w:r w:rsidR="008550DC" w:rsidRPr="00286BFF">
          <w:rPr>
            <w:rStyle w:val="-"/>
            <w:noProof/>
            <w:lang w:val="el-GR"/>
          </w:rPr>
          <w:t>Πρότυπα διασφάλισης ποιότητας και πρότυπα περιβαλλοντικής διαχείρισης</w:t>
        </w:r>
        <w:r w:rsidR="008550DC">
          <w:rPr>
            <w:noProof/>
          </w:rPr>
          <w:tab/>
        </w:r>
        <w:r w:rsidR="00212EE2">
          <w:rPr>
            <w:noProof/>
            <w:lang w:val="el-GR"/>
          </w:rPr>
          <w:t>26</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11" w:history="1">
        <w:r w:rsidR="008550DC" w:rsidRPr="00286BFF">
          <w:rPr>
            <w:rStyle w:val="-"/>
            <w:noProof/>
            <w:lang w:val="el-GR"/>
          </w:rPr>
          <w:t>2.2.8</w:t>
        </w:r>
        <w:r w:rsidR="008550DC" w:rsidRPr="00584115">
          <w:rPr>
            <w:rFonts w:cs="Times New Roman"/>
            <w:i w:val="0"/>
            <w:iCs w:val="0"/>
            <w:noProof/>
            <w:sz w:val="22"/>
            <w:szCs w:val="22"/>
            <w:lang w:val="el-GR" w:eastAsia="el-GR"/>
          </w:rPr>
          <w:tab/>
        </w:r>
        <w:r w:rsidR="008550DC" w:rsidRPr="00286BFF">
          <w:rPr>
            <w:rStyle w:val="-"/>
            <w:noProof/>
            <w:lang w:val="el-GR"/>
          </w:rPr>
          <w:t>Στήριξη στην ικανότητα τρίτων – Υπεργολαβία</w:t>
        </w:r>
        <w:r w:rsidR="008550DC">
          <w:rPr>
            <w:noProof/>
          </w:rPr>
          <w:tab/>
        </w:r>
        <w:r w:rsidR="00212EE2">
          <w:rPr>
            <w:noProof/>
            <w:lang w:val="el-GR"/>
          </w:rPr>
          <w:t>2</w:t>
        </w:r>
        <w:r w:rsidR="00BC3E1B">
          <w:rPr>
            <w:noProof/>
            <w:lang w:val="en-US"/>
          </w:rPr>
          <w:t>7</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12" w:history="1">
        <w:r w:rsidR="008550DC" w:rsidRPr="00286BFF">
          <w:rPr>
            <w:rStyle w:val="-"/>
            <w:noProof/>
            <w:lang w:val="el-GR"/>
          </w:rPr>
          <w:t>2.2.9</w:t>
        </w:r>
        <w:r w:rsidR="008550DC" w:rsidRPr="00584115">
          <w:rPr>
            <w:rFonts w:cs="Times New Roman"/>
            <w:i w:val="0"/>
            <w:iCs w:val="0"/>
            <w:noProof/>
            <w:sz w:val="22"/>
            <w:szCs w:val="22"/>
            <w:lang w:val="el-GR" w:eastAsia="el-GR"/>
          </w:rPr>
          <w:tab/>
        </w:r>
        <w:r w:rsidR="008550DC" w:rsidRPr="00286BFF">
          <w:rPr>
            <w:rStyle w:val="-"/>
            <w:noProof/>
            <w:lang w:val="el-GR"/>
          </w:rPr>
          <w:t>Κανόνες απόδειξης ποιοτικής επιλογής</w:t>
        </w:r>
        <w:r w:rsidR="008550DC">
          <w:rPr>
            <w:noProof/>
          </w:rPr>
          <w:tab/>
        </w:r>
        <w:r w:rsidR="00212EE2">
          <w:rPr>
            <w:noProof/>
            <w:lang w:val="el-GR"/>
          </w:rPr>
          <w:t>27</w:t>
        </w:r>
      </w:hyperlink>
    </w:p>
    <w:p w:rsidR="008550DC" w:rsidRPr="00584115" w:rsidRDefault="00684E0C">
      <w:pPr>
        <w:pStyle w:val="41"/>
        <w:tabs>
          <w:tab w:val="left" w:pos="1540"/>
          <w:tab w:val="right" w:leader="dot" w:pos="9628"/>
        </w:tabs>
        <w:rPr>
          <w:rFonts w:cs="Times New Roman"/>
          <w:noProof/>
          <w:sz w:val="22"/>
          <w:szCs w:val="22"/>
          <w:lang w:val="el-GR" w:eastAsia="el-GR"/>
        </w:rPr>
      </w:pPr>
      <w:hyperlink w:anchor="_Toc74088313" w:history="1">
        <w:r w:rsidR="008550DC" w:rsidRPr="00286BFF">
          <w:rPr>
            <w:rStyle w:val="-"/>
            <w:noProof/>
            <w:lang w:val="el-GR"/>
          </w:rPr>
          <w:t>2.2.9.1</w:t>
        </w:r>
        <w:r w:rsidR="008550DC" w:rsidRPr="00584115">
          <w:rPr>
            <w:rFonts w:cs="Times New Roman"/>
            <w:noProof/>
            <w:sz w:val="22"/>
            <w:szCs w:val="22"/>
            <w:lang w:val="el-GR" w:eastAsia="el-GR"/>
          </w:rPr>
          <w:tab/>
        </w:r>
        <w:r w:rsidR="008550DC" w:rsidRPr="00286BFF">
          <w:rPr>
            <w:rStyle w:val="-"/>
            <w:noProof/>
            <w:lang w:val="el-GR"/>
          </w:rPr>
          <w:t>Προκαταρκτική απόδειξη κατά την υποβολή προσφορών</w:t>
        </w:r>
        <w:r w:rsidR="008550DC">
          <w:rPr>
            <w:noProof/>
          </w:rPr>
          <w:tab/>
        </w:r>
        <w:r w:rsidR="00212EE2">
          <w:rPr>
            <w:noProof/>
            <w:lang w:val="el-GR"/>
          </w:rPr>
          <w:t>2</w:t>
        </w:r>
        <w:r w:rsidR="00BC3E1B">
          <w:rPr>
            <w:noProof/>
            <w:lang w:val="en-US"/>
          </w:rPr>
          <w:t>8</w:t>
        </w:r>
      </w:hyperlink>
    </w:p>
    <w:p w:rsidR="008550DC" w:rsidRPr="00584115" w:rsidRDefault="00684E0C">
      <w:pPr>
        <w:pStyle w:val="41"/>
        <w:tabs>
          <w:tab w:val="left" w:pos="1540"/>
          <w:tab w:val="right" w:leader="dot" w:pos="9628"/>
        </w:tabs>
        <w:rPr>
          <w:rFonts w:cs="Times New Roman"/>
          <w:noProof/>
          <w:sz w:val="22"/>
          <w:szCs w:val="22"/>
          <w:lang w:val="el-GR" w:eastAsia="el-GR"/>
        </w:rPr>
      </w:pPr>
      <w:hyperlink w:anchor="_Toc74088314" w:history="1">
        <w:r w:rsidR="008550DC" w:rsidRPr="00286BFF">
          <w:rPr>
            <w:rStyle w:val="-"/>
            <w:noProof/>
            <w:lang w:val="el-GR"/>
          </w:rPr>
          <w:t>2.2.9.2</w:t>
        </w:r>
        <w:r w:rsidR="008550DC" w:rsidRPr="00584115">
          <w:rPr>
            <w:rFonts w:cs="Times New Roman"/>
            <w:noProof/>
            <w:sz w:val="22"/>
            <w:szCs w:val="22"/>
            <w:lang w:val="el-GR" w:eastAsia="el-GR"/>
          </w:rPr>
          <w:tab/>
        </w:r>
        <w:r w:rsidR="008550DC" w:rsidRPr="00286BFF">
          <w:rPr>
            <w:rStyle w:val="-"/>
            <w:noProof/>
            <w:lang w:val="el-GR"/>
          </w:rPr>
          <w:t>Αποδεικτικά μέσα</w:t>
        </w:r>
        <w:r w:rsidR="008550DC">
          <w:rPr>
            <w:noProof/>
          </w:rPr>
          <w:tab/>
        </w:r>
        <w:r w:rsidR="00212EE2">
          <w:rPr>
            <w:noProof/>
            <w:lang w:val="el-GR"/>
          </w:rPr>
          <w:t>29</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15" w:history="1">
        <w:r w:rsidR="008550DC" w:rsidRPr="00286BFF">
          <w:rPr>
            <w:rStyle w:val="-"/>
            <w:noProof/>
            <w:lang w:val="el-GR"/>
          </w:rPr>
          <w:t>2.3</w:t>
        </w:r>
        <w:r w:rsidR="008550DC" w:rsidRPr="00584115">
          <w:rPr>
            <w:rFonts w:cs="Times New Roman"/>
            <w:smallCaps w:val="0"/>
            <w:noProof/>
            <w:sz w:val="22"/>
            <w:szCs w:val="22"/>
            <w:lang w:val="el-GR" w:eastAsia="el-GR"/>
          </w:rPr>
          <w:tab/>
        </w:r>
        <w:r w:rsidR="008550DC" w:rsidRPr="00286BFF">
          <w:rPr>
            <w:rStyle w:val="-"/>
            <w:noProof/>
            <w:lang w:val="el-GR"/>
          </w:rPr>
          <w:t>Κριτήρια Ανάθεσης</w:t>
        </w:r>
        <w:r w:rsidR="008550DC">
          <w:rPr>
            <w:noProof/>
          </w:rPr>
          <w:tab/>
        </w:r>
        <w:r w:rsidR="00212EE2">
          <w:rPr>
            <w:noProof/>
            <w:lang w:val="el-GR"/>
          </w:rPr>
          <w:t>3</w:t>
        </w:r>
        <w:r w:rsidR="00BC3E1B">
          <w:rPr>
            <w:noProof/>
            <w:lang w:val="en-US"/>
          </w:rPr>
          <w:t>5</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16" w:history="1">
        <w:r w:rsidR="008550DC" w:rsidRPr="00286BFF">
          <w:rPr>
            <w:rStyle w:val="-"/>
            <w:noProof/>
            <w:lang w:val="el-GR"/>
          </w:rPr>
          <w:t>2.3.1</w:t>
        </w:r>
        <w:r w:rsidR="008550DC" w:rsidRPr="00584115">
          <w:rPr>
            <w:rFonts w:cs="Times New Roman"/>
            <w:i w:val="0"/>
            <w:iCs w:val="0"/>
            <w:noProof/>
            <w:sz w:val="22"/>
            <w:szCs w:val="22"/>
            <w:lang w:val="el-GR" w:eastAsia="el-GR"/>
          </w:rPr>
          <w:tab/>
        </w:r>
        <w:r w:rsidR="008550DC" w:rsidRPr="00286BFF">
          <w:rPr>
            <w:rStyle w:val="-"/>
            <w:noProof/>
            <w:lang w:val="el-GR"/>
          </w:rPr>
          <w:t>Κριτήριο ανάθεσης</w:t>
        </w:r>
        <w:r w:rsidR="008550DC">
          <w:rPr>
            <w:noProof/>
          </w:rPr>
          <w:tab/>
        </w:r>
        <w:r w:rsidR="00212EE2">
          <w:rPr>
            <w:noProof/>
            <w:lang w:val="el-GR"/>
          </w:rPr>
          <w:t>3</w:t>
        </w:r>
        <w:r w:rsidR="00BC3E1B">
          <w:rPr>
            <w:noProof/>
            <w:lang w:val="en-US"/>
          </w:rPr>
          <w:t>5</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18" w:history="1">
        <w:r w:rsidR="008550DC" w:rsidRPr="00286BFF">
          <w:rPr>
            <w:rStyle w:val="-"/>
            <w:noProof/>
            <w:lang w:val="el-GR"/>
          </w:rPr>
          <w:t>2.4</w:t>
        </w:r>
        <w:r w:rsidR="008550DC" w:rsidRPr="00584115">
          <w:rPr>
            <w:rFonts w:cs="Times New Roman"/>
            <w:smallCaps w:val="0"/>
            <w:noProof/>
            <w:sz w:val="22"/>
            <w:szCs w:val="22"/>
            <w:lang w:val="el-GR" w:eastAsia="el-GR"/>
          </w:rPr>
          <w:tab/>
        </w:r>
        <w:r w:rsidR="008550DC" w:rsidRPr="00286BFF">
          <w:rPr>
            <w:rStyle w:val="-"/>
            <w:noProof/>
            <w:lang w:val="el-GR"/>
          </w:rPr>
          <w:t>Κατάρτιση - Περιεχόμενο Προσφορών</w:t>
        </w:r>
        <w:r w:rsidR="008550DC">
          <w:rPr>
            <w:noProof/>
          </w:rPr>
          <w:tab/>
        </w:r>
        <w:r w:rsidR="00A56126">
          <w:rPr>
            <w:noProof/>
            <w:lang w:val="el-GR"/>
          </w:rPr>
          <w:t>3</w:t>
        </w:r>
        <w:r w:rsidR="00BC3E1B">
          <w:rPr>
            <w:noProof/>
            <w:lang w:val="en-US"/>
          </w:rPr>
          <w:t>5</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19" w:history="1">
        <w:r w:rsidR="008550DC" w:rsidRPr="00286BFF">
          <w:rPr>
            <w:rStyle w:val="-"/>
            <w:noProof/>
            <w:lang w:val="el-GR"/>
          </w:rPr>
          <w:t>2.4.1</w:t>
        </w:r>
        <w:r w:rsidR="008550DC" w:rsidRPr="00584115">
          <w:rPr>
            <w:rFonts w:cs="Times New Roman"/>
            <w:i w:val="0"/>
            <w:iCs w:val="0"/>
            <w:noProof/>
            <w:sz w:val="22"/>
            <w:szCs w:val="22"/>
            <w:lang w:val="el-GR" w:eastAsia="el-GR"/>
          </w:rPr>
          <w:tab/>
        </w:r>
        <w:r w:rsidR="008550DC" w:rsidRPr="00286BFF">
          <w:rPr>
            <w:rStyle w:val="-"/>
            <w:noProof/>
            <w:lang w:val="el-GR"/>
          </w:rPr>
          <w:t>Γενικοί όροι υποβολής προσφορών</w:t>
        </w:r>
        <w:r w:rsidR="008550DC">
          <w:rPr>
            <w:noProof/>
          </w:rPr>
          <w:tab/>
        </w:r>
        <w:r w:rsidR="00A56126">
          <w:rPr>
            <w:noProof/>
            <w:lang w:val="el-GR"/>
          </w:rPr>
          <w:t>3</w:t>
        </w:r>
        <w:r w:rsidR="00BC3E1B">
          <w:rPr>
            <w:noProof/>
            <w:lang w:val="en-US"/>
          </w:rPr>
          <w:t>5</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20" w:history="1">
        <w:r w:rsidR="008550DC" w:rsidRPr="00286BFF">
          <w:rPr>
            <w:rStyle w:val="-"/>
            <w:noProof/>
            <w:lang w:val="el-GR"/>
          </w:rPr>
          <w:t>2.4.2</w:t>
        </w:r>
        <w:r w:rsidR="008550DC" w:rsidRPr="00584115">
          <w:rPr>
            <w:rFonts w:cs="Times New Roman"/>
            <w:i w:val="0"/>
            <w:iCs w:val="0"/>
            <w:noProof/>
            <w:sz w:val="22"/>
            <w:szCs w:val="22"/>
            <w:lang w:val="el-GR" w:eastAsia="el-GR"/>
          </w:rPr>
          <w:tab/>
        </w:r>
        <w:r w:rsidR="008550DC" w:rsidRPr="00286BFF">
          <w:rPr>
            <w:rStyle w:val="-"/>
            <w:noProof/>
            <w:lang w:val="el-GR"/>
          </w:rPr>
          <w:t>Χρόνος και Τρόπος υποβολής προσφορών</w:t>
        </w:r>
        <w:r w:rsidR="008550DC">
          <w:rPr>
            <w:noProof/>
          </w:rPr>
          <w:tab/>
        </w:r>
        <w:r w:rsidR="00A56126">
          <w:rPr>
            <w:noProof/>
            <w:lang w:val="el-GR"/>
          </w:rPr>
          <w:t>3</w:t>
        </w:r>
        <w:r w:rsidR="00BC3E1B">
          <w:rPr>
            <w:noProof/>
            <w:lang w:val="en-US"/>
          </w:rPr>
          <w:t>6</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21" w:history="1">
        <w:r w:rsidR="008550DC" w:rsidRPr="00286BFF">
          <w:rPr>
            <w:rStyle w:val="-"/>
            <w:noProof/>
            <w:lang w:val="el-GR"/>
          </w:rPr>
          <w:t>2.4.3</w:t>
        </w:r>
        <w:r w:rsidR="008550DC" w:rsidRPr="00584115">
          <w:rPr>
            <w:rFonts w:cs="Times New Roman"/>
            <w:i w:val="0"/>
            <w:iCs w:val="0"/>
            <w:noProof/>
            <w:sz w:val="22"/>
            <w:szCs w:val="22"/>
            <w:lang w:val="el-GR" w:eastAsia="el-GR"/>
          </w:rPr>
          <w:tab/>
        </w:r>
        <w:r w:rsidR="008550DC" w:rsidRPr="00286BFF">
          <w:rPr>
            <w:rStyle w:val="-"/>
            <w:noProof/>
            <w:lang w:val="el-GR"/>
          </w:rPr>
          <w:t>Περιεχόμενα Φακέλου «Δικαιολογητικά Συμμετοχής- Τεχνική Προσφορά»</w:t>
        </w:r>
        <w:r w:rsidR="008550DC">
          <w:rPr>
            <w:noProof/>
          </w:rPr>
          <w:tab/>
        </w:r>
        <w:r w:rsidR="00A56126">
          <w:rPr>
            <w:noProof/>
            <w:lang w:val="el-GR"/>
          </w:rPr>
          <w:t>38</w:t>
        </w:r>
      </w:hyperlink>
    </w:p>
    <w:p w:rsidR="008550DC" w:rsidRPr="00584115" w:rsidRDefault="00684E0C">
      <w:pPr>
        <w:pStyle w:val="34"/>
        <w:tabs>
          <w:tab w:val="right" w:leader="dot" w:pos="9628"/>
        </w:tabs>
        <w:rPr>
          <w:rFonts w:cs="Times New Roman"/>
          <w:i w:val="0"/>
          <w:iCs w:val="0"/>
          <w:noProof/>
          <w:sz w:val="22"/>
          <w:szCs w:val="22"/>
          <w:lang w:val="el-GR" w:eastAsia="el-GR"/>
        </w:rPr>
      </w:pPr>
      <w:hyperlink w:anchor="_Toc74088322" w:history="1">
        <w:r w:rsidR="008550DC" w:rsidRPr="00286BFF">
          <w:rPr>
            <w:rStyle w:val="-"/>
            <w:noProof/>
            <w:lang w:val="el-GR"/>
          </w:rPr>
          <w:t>2.4.3.1 Δικαιολογητικά Συμμετοχής</w:t>
        </w:r>
        <w:r w:rsidR="008550DC">
          <w:rPr>
            <w:noProof/>
          </w:rPr>
          <w:tab/>
        </w:r>
        <w:r w:rsidR="00A56126">
          <w:rPr>
            <w:noProof/>
            <w:lang w:val="el-GR"/>
          </w:rPr>
          <w:t>38</w:t>
        </w:r>
      </w:hyperlink>
    </w:p>
    <w:p w:rsidR="008550DC" w:rsidRPr="00584115" w:rsidRDefault="00684E0C">
      <w:pPr>
        <w:pStyle w:val="34"/>
        <w:tabs>
          <w:tab w:val="right" w:leader="dot" w:pos="9628"/>
        </w:tabs>
        <w:rPr>
          <w:rFonts w:cs="Times New Roman"/>
          <w:i w:val="0"/>
          <w:iCs w:val="0"/>
          <w:noProof/>
          <w:sz w:val="22"/>
          <w:szCs w:val="22"/>
          <w:lang w:val="el-GR" w:eastAsia="el-GR"/>
        </w:rPr>
      </w:pPr>
      <w:hyperlink w:anchor="_Toc74088323" w:history="1">
        <w:r w:rsidR="008550DC" w:rsidRPr="00286BFF">
          <w:rPr>
            <w:rStyle w:val="-"/>
            <w:noProof/>
            <w:lang w:val="el-GR"/>
          </w:rPr>
          <w:t>2.4.3.2 Τεχνική Προσφορά</w:t>
        </w:r>
        <w:r w:rsidR="008550DC">
          <w:rPr>
            <w:noProof/>
          </w:rPr>
          <w:tab/>
        </w:r>
        <w:r w:rsidR="00A56126">
          <w:rPr>
            <w:noProof/>
            <w:lang w:val="el-GR"/>
          </w:rPr>
          <w:t>3</w:t>
        </w:r>
        <w:r w:rsidR="00BC3E1B">
          <w:rPr>
            <w:noProof/>
            <w:lang w:val="en-US"/>
          </w:rPr>
          <w:t>9</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24" w:history="1">
        <w:r w:rsidR="008550DC" w:rsidRPr="00286BFF">
          <w:rPr>
            <w:rStyle w:val="-"/>
            <w:noProof/>
            <w:lang w:val="el-GR"/>
          </w:rPr>
          <w:t>2.4.4</w:t>
        </w:r>
        <w:r w:rsidR="008550DC" w:rsidRPr="00584115">
          <w:rPr>
            <w:rFonts w:cs="Times New Roman"/>
            <w:i w:val="0"/>
            <w:iCs w:val="0"/>
            <w:noProof/>
            <w:sz w:val="22"/>
            <w:szCs w:val="22"/>
            <w:lang w:val="el-GR" w:eastAsia="el-GR"/>
          </w:rPr>
          <w:tab/>
        </w:r>
        <w:r w:rsidR="008550DC" w:rsidRPr="00286BFF">
          <w:rPr>
            <w:rStyle w:val="-"/>
            <w:noProof/>
            <w:lang w:val="el-GR"/>
          </w:rPr>
          <w:t>Περιεχόμενα Φακέλου «Οικονομική Προσφορά» / Τρόπος σύνταξης και υποβολής οικονομικών προσφορών</w:t>
        </w:r>
        <w:r w:rsidR="008550DC">
          <w:rPr>
            <w:noProof/>
          </w:rPr>
          <w:tab/>
        </w:r>
        <w:r w:rsidR="00BC3E1B">
          <w:rPr>
            <w:noProof/>
          </w:rPr>
          <w:t>40</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25" w:history="1">
        <w:r w:rsidR="008550DC" w:rsidRPr="00286BFF">
          <w:rPr>
            <w:rStyle w:val="-"/>
            <w:noProof/>
            <w:lang w:val="el-GR"/>
          </w:rPr>
          <w:t>2.4.5</w:t>
        </w:r>
        <w:r w:rsidR="008550DC" w:rsidRPr="00584115">
          <w:rPr>
            <w:rFonts w:cs="Times New Roman"/>
            <w:i w:val="0"/>
            <w:iCs w:val="0"/>
            <w:noProof/>
            <w:sz w:val="22"/>
            <w:szCs w:val="22"/>
            <w:lang w:val="el-GR" w:eastAsia="el-GR"/>
          </w:rPr>
          <w:tab/>
        </w:r>
        <w:r w:rsidR="008550DC" w:rsidRPr="00286BFF">
          <w:rPr>
            <w:rStyle w:val="-"/>
            <w:noProof/>
            <w:lang w:val="el-GR"/>
          </w:rPr>
          <w:t>Χρόνος ισχύος των προσφορών</w:t>
        </w:r>
        <w:r w:rsidR="008550DC">
          <w:rPr>
            <w:noProof/>
          </w:rPr>
          <w:tab/>
        </w:r>
        <w:r w:rsidR="00A56126">
          <w:rPr>
            <w:noProof/>
            <w:lang w:val="el-GR"/>
          </w:rPr>
          <w:t>4</w:t>
        </w:r>
        <w:r w:rsidR="00BC3E1B">
          <w:rPr>
            <w:noProof/>
            <w:lang w:val="en-US"/>
          </w:rPr>
          <w:t>1</w:t>
        </w:r>
      </w:hyperlink>
    </w:p>
    <w:p w:rsidR="008550DC" w:rsidRPr="00584115" w:rsidRDefault="00684E0C">
      <w:pPr>
        <w:pStyle w:val="34"/>
        <w:tabs>
          <w:tab w:val="left" w:pos="1100"/>
          <w:tab w:val="right" w:leader="dot" w:pos="9628"/>
        </w:tabs>
        <w:rPr>
          <w:rFonts w:cs="Times New Roman"/>
          <w:i w:val="0"/>
          <w:iCs w:val="0"/>
          <w:noProof/>
          <w:sz w:val="22"/>
          <w:szCs w:val="22"/>
          <w:lang w:val="el-GR" w:eastAsia="el-GR"/>
        </w:rPr>
      </w:pPr>
      <w:hyperlink w:anchor="_Toc74088326" w:history="1">
        <w:r w:rsidR="008550DC" w:rsidRPr="00286BFF">
          <w:rPr>
            <w:rStyle w:val="-"/>
            <w:noProof/>
            <w:lang w:val="el-GR"/>
          </w:rPr>
          <w:t>2.4.6</w:t>
        </w:r>
        <w:r w:rsidR="008550DC" w:rsidRPr="00584115">
          <w:rPr>
            <w:rFonts w:cs="Times New Roman"/>
            <w:i w:val="0"/>
            <w:iCs w:val="0"/>
            <w:noProof/>
            <w:sz w:val="22"/>
            <w:szCs w:val="22"/>
            <w:lang w:val="el-GR" w:eastAsia="el-GR"/>
          </w:rPr>
          <w:tab/>
        </w:r>
        <w:r w:rsidR="008550DC" w:rsidRPr="00286BFF">
          <w:rPr>
            <w:rStyle w:val="-"/>
            <w:noProof/>
            <w:lang w:val="el-GR"/>
          </w:rPr>
          <w:t>Λόγοι απόρριψης προσφορών</w:t>
        </w:r>
        <w:r w:rsidR="008550DC">
          <w:rPr>
            <w:noProof/>
          </w:rPr>
          <w:tab/>
        </w:r>
        <w:r w:rsidR="00A56126">
          <w:rPr>
            <w:noProof/>
            <w:lang w:val="el-GR"/>
          </w:rPr>
          <w:t>4</w:t>
        </w:r>
        <w:r w:rsidR="00BC3E1B">
          <w:rPr>
            <w:noProof/>
            <w:lang w:val="en-US"/>
          </w:rPr>
          <w:t>1</w:t>
        </w:r>
      </w:hyperlink>
    </w:p>
    <w:p w:rsidR="008550DC" w:rsidRPr="00584115" w:rsidRDefault="00684E0C">
      <w:pPr>
        <w:pStyle w:val="15"/>
        <w:tabs>
          <w:tab w:val="left" w:pos="440"/>
          <w:tab w:val="right" w:leader="dot" w:pos="9628"/>
        </w:tabs>
        <w:rPr>
          <w:rFonts w:cs="Times New Roman"/>
          <w:b w:val="0"/>
          <w:bCs w:val="0"/>
          <w:caps w:val="0"/>
          <w:noProof/>
          <w:sz w:val="22"/>
          <w:szCs w:val="22"/>
          <w:lang w:val="el-GR" w:eastAsia="el-GR"/>
        </w:rPr>
      </w:pPr>
      <w:hyperlink w:anchor="_Toc74088327" w:history="1">
        <w:r w:rsidR="008550DC" w:rsidRPr="00286BFF">
          <w:rPr>
            <w:rStyle w:val="-"/>
            <w:noProof/>
            <w:lang w:val="el-GR"/>
          </w:rPr>
          <w:t>3.</w:t>
        </w:r>
        <w:r w:rsidR="008550DC" w:rsidRPr="00584115">
          <w:rPr>
            <w:rFonts w:cs="Times New Roman"/>
            <w:b w:val="0"/>
            <w:bCs w:val="0"/>
            <w:caps w:val="0"/>
            <w:noProof/>
            <w:sz w:val="22"/>
            <w:szCs w:val="22"/>
            <w:lang w:val="el-GR" w:eastAsia="el-GR"/>
          </w:rPr>
          <w:tab/>
        </w:r>
        <w:r w:rsidR="008550DC" w:rsidRPr="00286BFF">
          <w:rPr>
            <w:rStyle w:val="-"/>
            <w:noProof/>
            <w:lang w:val="el-GR"/>
          </w:rPr>
          <w:t>ΔΙΕΝΕΡΓΕΙΑ ΔΙΑΔΙΚΑΣΙΑΣ - ΑΞΙΟΛΟΓΗΣΗ ΠΡΟΣΦΟΡΩΝ</w:t>
        </w:r>
        <w:r w:rsidR="008550DC">
          <w:rPr>
            <w:noProof/>
          </w:rPr>
          <w:tab/>
        </w:r>
        <w:r w:rsidR="00A56126">
          <w:rPr>
            <w:noProof/>
            <w:lang w:val="el-GR"/>
          </w:rPr>
          <w:t>4</w:t>
        </w:r>
        <w:r w:rsidR="00BC3E1B">
          <w:rPr>
            <w:noProof/>
            <w:lang w:val="en-US"/>
          </w:rPr>
          <w:t>3</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28" w:history="1">
        <w:r w:rsidR="008550DC" w:rsidRPr="00286BFF">
          <w:rPr>
            <w:rStyle w:val="-"/>
            <w:noProof/>
            <w:lang w:val="el-GR"/>
          </w:rPr>
          <w:t>3.2</w:t>
        </w:r>
        <w:r w:rsidR="008550DC" w:rsidRPr="00584115">
          <w:rPr>
            <w:rFonts w:cs="Times New Roman"/>
            <w:smallCaps w:val="0"/>
            <w:noProof/>
            <w:sz w:val="22"/>
            <w:szCs w:val="22"/>
            <w:lang w:val="el-GR" w:eastAsia="el-GR"/>
          </w:rPr>
          <w:tab/>
        </w:r>
        <w:r w:rsidR="008550DC" w:rsidRPr="00286BFF">
          <w:rPr>
            <w:rStyle w:val="-"/>
            <w:noProof/>
            <w:lang w:val="el-GR"/>
          </w:rPr>
          <w:t>Πρόσκληση υποβολής δικαιολογητικών προσωρινού αναδόχου - Δικαιολογητικά προσωρινού αναδόχου</w:t>
        </w:r>
        <w:r w:rsidR="008550DC">
          <w:rPr>
            <w:noProof/>
          </w:rPr>
          <w:tab/>
        </w:r>
        <w:r w:rsidR="00A56126">
          <w:rPr>
            <w:noProof/>
            <w:lang w:val="el-GR"/>
          </w:rPr>
          <w:t>4</w:t>
        </w:r>
        <w:r w:rsidR="00FB44BB">
          <w:rPr>
            <w:noProof/>
            <w:lang w:val="en-US"/>
          </w:rPr>
          <w:t>5</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29" w:history="1">
        <w:r w:rsidR="008550DC" w:rsidRPr="00286BFF">
          <w:rPr>
            <w:rStyle w:val="-"/>
            <w:noProof/>
            <w:lang w:val="el-GR"/>
          </w:rPr>
          <w:t>3.3</w:t>
        </w:r>
        <w:r w:rsidR="008550DC" w:rsidRPr="00584115">
          <w:rPr>
            <w:rFonts w:cs="Times New Roman"/>
            <w:smallCaps w:val="0"/>
            <w:noProof/>
            <w:sz w:val="22"/>
            <w:szCs w:val="22"/>
            <w:lang w:val="el-GR" w:eastAsia="el-GR"/>
          </w:rPr>
          <w:tab/>
        </w:r>
        <w:r w:rsidR="008550DC" w:rsidRPr="00286BFF">
          <w:rPr>
            <w:rStyle w:val="-"/>
            <w:noProof/>
            <w:lang w:val="el-GR"/>
          </w:rPr>
          <w:t>Κατακύρωση - σύναψη σύμβασης</w:t>
        </w:r>
        <w:r w:rsidR="008550DC">
          <w:rPr>
            <w:noProof/>
          </w:rPr>
          <w:tab/>
        </w:r>
        <w:r w:rsidR="00A56126">
          <w:rPr>
            <w:noProof/>
            <w:lang w:val="el-GR"/>
          </w:rPr>
          <w:t>4</w:t>
        </w:r>
        <w:r w:rsidR="00FB44BB">
          <w:rPr>
            <w:noProof/>
            <w:lang w:val="en-US"/>
          </w:rPr>
          <w:t>6</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30" w:history="1">
        <w:r w:rsidR="008550DC" w:rsidRPr="00286BFF">
          <w:rPr>
            <w:rStyle w:val="-"/>
            <w:noProof/>
            <w:lang w:val="el-GR"/>
          </w:rPr>
          <w:t>3.4</w:t>
        </w:r>
        <w:r w:rsidR="008550DC" w:rsidRPr="00584115">
          <w:rPr>
            <w:rFonts w:cs="Times New Roman"/>
            <w:smallCaps w:val="0"/>
            <w:noProof/>
            <w:sz w:val="22"/>
            <w:szCs w:val="22"/>
            <w:lang w:val="el-GR" w:eastAsia="el-GR"/>
          </w:rPr>
          <w:tab/>
        </w:r>
        <w:r w:rsidR="008550DC" w:rsidRPr="00286BFF">
          <w:rPr>
            <w:rStyle w:val="-"/>
            <w:noProof/>
            <w:lang w:val="el-GR"/>
          </w:rPr>
          <w:t>Προδικαστικές Προσφυγές - Προσωρινή και Οριστική Δικαστική Προστασία</w:t>
        </w:r>
        <w:r w:rsidR="008550DC">
          <w:rPr>
            <w:noProof/>
          </w:rPr>
          <w:tab/>
        </w:r>
        <w:r w:rsidR="00A56126">
          <w:rPr>
            <w:noProof/>
            <w:lang w:val="el-GR"/>
          </w:rPr>
          <w:t>4</w:t>
        </w:r>
        <w:r w:rsidR="00FB44BB">
          <w:rPr>
            <w:noProof/>
            <w:lang w:val="en-US"/>
          </w:rPr>
          <w:t>7</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31" w:history="1">
        <w:r w:rsidR="008550DC" w:rsidRPr="00286BFF">
          <w:rPr>
            <w:rStyle w:val="-"/>
            <w:noProof/>
            <w:lang w:val="el-GR"/>
          </w:rPr>
          <w:t>3.5</w:t>
        </w:r>
        <w:r w:rsidR="008550DC" w:rsidRPr="00584115">
          <w:rPr>
            <w:rFonts w:cs="Times New Roman"/>
            <w:smallCaps w:val="0"/>
            <w:noProof/>
            <w:sz w:val="22"/>
            <w:szCs w:val="22"/>
            <w:lang w:val="el-GR" w:eastAsia="el-GR"/>
          </w:rPr>
          <w:tab/>
        </w:r>
        <w:r w:rsidR="008550DC" w:rsidRPr="00286BFF">
          <w:rPr>
            <w:rStyle w:val="-"/>
            <w:noProof/>
            <w:lang w:val="el-GR"/>
          </w:rPr>
          <w:t>Ματαίωση Διαδικασίας</w:t>
        </w:r>
        <w:r w:rsidR="008550DC">
          <w:rPr>
            <w:noProof/>
          </w:rPr>
          <w:tab/>
        </w:r>
        <w:r w:rsidR="00FB44BB">
          <w:rPr>
            <w:noProof/>
          </w:rPr>
          <w:t>50</w:t>
        </w:r>
      </w:hyperlink>
    </w:p>
    <w:p w:rsidR="008550DC" w:rsidRPr="00584115" w:rsidRDefault="00684E0C">
      <w:pPr>
        <w:pStyle w:val="15"/>
        <w:tabs>
          <w:tab w:val="left" w:pos="440"/>
          <w:tab w:val="right" w:leader="dot" w:pos="9628"/>
        </w:tabs>
        <w:rPr>
          <w:rFonts w:cs="Times New Roman"/>
          <w:b w:val="0"/>
          <w:bCs w:val="0"/>
          <w:caps w:val="0"/>
          <w:noProof/>
          <w:sz w:val="22"/>
          <w:szCs w:val="22"/>
          <w:lang w:val="el-GR" w:eastAsia="el-GR"/>
        </w:rPr>
      </w:pPr>
      <w:hyperlink w:anchor="_Toc74088332" w:history="1">
        <w:r w:rsidR="008550DC" w:rsidRPr="00286BFF">
          <w:rPr>
            <w:rStyle w:val="-"/>
            <w:noProof/>
            <w:lang w:val="el-GR"/>
          </w:rPr>
          <w:t>4.</w:t>
        </w:r>
        <w:r w:rsidR="008550DC" w:rsidRPr="00584115">
          <w:rPr>
            <w:rFonts w:cs="Times New Roman"/>
            <w:b w:val="0"/>
            <w:bCs w:val="0"/>
            <w:caps w:val="0"/>
            <w:noProof/>
            <w:sz w:val="22"/>
            <w:szCs w:val="22"/>
            <w:lang w:val="el-GR" w:eastAsia="el-GR"/>
          </w:rPr>
          <w:tab/>
        </w:r>
        <w:r w:rsidR="008550DC" w:rsidRPr="00286BFF">
          <w:rPr>
            <w:rStyle w:val="-"/>
            <w:noProof/>
            <w:lang w:val="el-GR"/>
          </w:rPr>
          <w:t>ΟΡΟΙ ΕΚΤΕΛΕΣΗΣ ΤΗΣ ΣΥΜΒΑΣΗΣ</w:t>
        </w:r>
        <w:r w:rsidR="008550DC">
          <w:rPr>
            <w:noProof/>
          </w:rPr>
          <w:tab/>
        </w:r>
        <w:r w:rsidR="00A56126">
          <w:rPr>
            <w:noProof/>
            <w:lang w:val="el-GR"/>
          </w:rPr>
          <w:t>5</w:t>
        </w:r>
        <w:r w:rsidR="00FB44BB">
          <w:rPr>
            <w:noProof/>
            <w:lang w:val="en-US"/>
          </w:rPr>
          <w:t>1</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33" w:history="1">
        <w:r w:rsidR="008550DC" w:rsidRPr="00286BFF">
          <w:rPr>
            <w:rStyle w:val="-"/>
            <w:noProof/>
            <w:lang w:val="el-GR"/>
          </w:rPr>
          <w:t>4.1</w:t>
        </w:r>
        <w:r w:rsidR="008550DC" w:rsidRPr="00584115">
          <w:rPr>
            <w:rFonts w:cs="Times New Roman"/>
            <w:smallCaps w:val="0"/>
            <w:noProof/>
            <w:sz w:val="22"/>
            <w:szCs w:val="22"/>
            <w:lang w:val="el-GR" w:eastAsia="el-GR"/>
          </w:rPr>
          <w:tab/>
        </w:r>
        <w:r w:rsidR="008550DC" w:rsidRPr="00286BFF">
          <w:rPr>
            <w:rStyle w:val="-"/>
            <w:noProof/>
            <w:lang w:val="el-GR"/>
          </w:rPr>
          <w:t>Εγγυήσεις  (καλής εκτέλεσης, προκαταβολής)</w:t>
        </w:r>
        <w:r w:rsidR="008550DC">
          <w:rPr>
            <w:noProof/>
          </w:rPr>
          <w:tab/>
        </w:r>
        <w:r w:rsidR="00A56126">
          <w:rPr>
            <w:noProof/>
            <w:lang w:val="el-GR"/>
          </w:rPr>
          <w:t>5</w:t>
        </w:r>
        <w:r w:rsidR="00FB44BB">
          <w:rPr>
            <w:noProof/>
            <w:lang w:val="en-US"/>
          </w:rPr>
          <w:t>1</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34" w:history="1">
        <w:r w:rsidR="008550DC" w:rsidRPr="00286BFF">
          <w:rPr>
            <w:rStyle w:val="-"/>
            <w:noProof/>
            <w:lang w:val="el-GR"/>
          </w:rPr>
          <w:t xml:space="preserve">4.2 </w:t>
        </w:r>
        <w:r w:rsidR="008550DC" w:rsidRPr="00584115">
          <w:rPr>
            <w:rFonts w:cs="Times New Roman"/>
            <w:smallCaps w:val="0"/>
            <w:noProof/>
            <w:sz w:val="22"/>
            <w:szCs w:val="22"/>
            <w:lang w:val="el-GR" w:eastAsia="el-GR"/>
          </w:rPr>
          <w:tab/>
        </w:r>
        <w:r w:rsidR="008550DC" w:rsidRPr="00286BFF">
          <w:rPr>
            <w:rStyle w:val="-"/>
            <w:noProof/>
            <w:lang w:val="el-GR"/>
          </w:rPr>
          <w:t>Συμβατικό Πλαίσιο - Εφαρμοστέα Νομοθεσία</w:t>
        </w:r>
        <w:r w:rsidR="008550DC">
          <w:rPr>
            <w:noProof/>
          </w:rPr>
          <w:tab/>
        </w:r>
        <w:r w:rsidR="00A56126">
          <w:rPr>
            <w:noProof/>
            <w:lang w:val="el-GR"/>
          </w:rPr>
          <w:t>5</w:t>
        </w:r>
        <w:r w:rsidR="00FB44BB">
          <w:rPr>
            <w:noProof/>
            <w:lang w:val="en-US"/>
          </w:rPr>
          <w:t>1</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35" w:history="1">
        <w:r w:rsidR="008550DC" w:rsidRPr="00286BFF">
          <w:rPr>
            <w:rStyle w:val="-"/>
            <w:noProof/>
            <w:lang w:val="el-GR"/>
          </w:rPr>
          <w:t>4.3</w:t>
        </w:r>
        <w:r w:rsidR="008550DC" w:rsidRPr="00584115">
          <w:rPr>
            <w:rFonts w:cs="Times New Roman"/>
            <w:smallCaps w:val="0"/>
            <w:noProof/>
            <w:sz w:val="22"/>
            <w:szCs w:val="22"/>
            <w:lang w:val="el-GR" w:eastAsia="el-GR"/>
          </w:rPr>
          <w:tab/>
        </w:r>
        <w:r w:rsidR="008550DC" w:rsidRPr="00286BFF">
          <w:rPr>
            <w:rStyle w:val="-"/>
            <w:noProof/>
            <w:lang w:val="el-GR"/>
          </w:rPr>
          <w:t>Όροι εκτέλεσης της σύμβασης</w:t>
        </w:r>
        <w:r w:rsidR="008550DC">
          <w:rPr>
            <w:noProof/>
          </w:rPr>
          <w:tab/>
        </w:r>
        <w:r w:rsidR="00A56126">
          <w:rPr>
            <w:noProof/>
            <w:lang w:val="el-GR"/>
          </w:rPr>
          <w:t>5</w:t>
        </w:r>
        <w:r w:rsidR="00FB44BB">
          <w:rPr>
            <w:noProof/>
            <w:lang w:val="en-US"/>
          </w:rPr>
          <w:t>1</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36" w:history="1">
        <w:r w:rsidR="008550DC" w:rsidRPr="00286BFF">
          <w:rPr>
            <w:rStyle w:val="-"/>
            <w:noProof/>
            <w:lang w:val="el-GR"/>
          </w:rPr>
          <w:t>4.4</w:t>
        </w:r>
        <w:r w:rsidR="008550DC" w:rsidRPr="00584115">
          <w:rPr>
            <w:rFonts w:cs="Times New Roman"/>
            <w:smallCaps w:val="0"/>
            <w:noProof/>
            <w:sz w:val="22"/>
            <w:szCs w:val="22"/>
            <w:lang w:val="el-GR" w:eastAsia="el-GR"/>
          </w:rPr>
          <w:tab/>
        </w:r>
        <w:r w:rsidR="008550DC" w:rsidRPr="00286BFF">
          <w:rPr>
            <w:rStyle w:val="-"/>
            <w:noProof/>
            <w:lang w:val="el-GR"/>
          </w:rPr>
          <w:t>Υπεργολαβία</w:t>
        </w:r>
        <w:r w:rsidR="008550DC">
          <w:rPr>
            <w:noProof/>
          </w:rPr>
          <w:tab/>
        </w:r>
        <w:r w:rsidR="00A56126">
          <w:rPr>
            <w:noProof/>
            <w:lang w:val="el-GR"/>
          </w:rPr>
          <w:t>5</w:t>
        </w:r>
        <w:r w:rsidR="00FB44BB">
          <w:rPr>
            <w:noProof/>
            <w:lang w:val="en-US"/>
          </w:rPr>
          <w:t>2</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37" w:history="1">
        <w:r w:rsidR="008550DC" w:rsidRPr="00286BFF">
          <w:rPr>
            <w:rStyle w:val="-"/>
            <w:noProof/>
            <w:lang w:val="el-GR"/>
          </w:rPr>
          <w:t>4.5</w:t>
        </w:r>
        <w:r w:rsidR="008550DC" w:rsidRPr="00584115">
          <w:rPr>
            <w:rFonts w:cs="Times New Roman"/>
            <w:smallCaps w:val="0"/>
            <w:noProof/>
            <w:sz w:val="22"/>
            <w:szCs w:val="22"/>
            <w:lang w:val="el-GR" w:eastAsia="el-GR"/>
          </w:rPr>
          <w:tab/>
        </w:r>
        <w:r w:rsidR="008550DC" w:rsidRPr="00286BFF">
          <w:rPr>
            <w:rStyle w:val="-"/>
            <w:noProof/>
            <w:lang w:val="el-GR"/>
          </w:rPr>
          <w:t>Τροποποίηση σύμβασης κατά τη διάρκειά της</w:t>
        </w:r>
        <w:r w:rsidR="008550DC">
          <w:rPr>
            <w:noProof/>
          </w:rPr>
          <w:tab/>
        </w:r>
        <w:r w:rsidR="00A56126">
          <w:rPr>
            <w:noProof/>
            <w:lang w:val="el-GR"/>
          </w:rPr>
          <w:t>5</w:t>
        </w:r>
        <w:r w:rsidR="00FB44BB">
          <w:rPr>
            <w:noProof/>
            <w:lang w:val="en-US"/>
          </w:rPr>
          <w:t>2</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38" w:history="1">
        <w:r w:rsidR="008550DC" w:rsidRPr="00286BFF">
          <w:rPr>
            <w:rStyle w:val="-"/>
            <w:noProof/>
            <w:lang w:val="el-GR"/>
          </w:rPr>
          <w:t>4.6</w:t>
        </w:r>
        <w:r w:rsidR="008550DC" w:rsidRPr="00584115">
          <w:rPr>
            <w:rFonts w:cs="Times New Roman"/>
            <w:smallCaps w:val="0"/>
            <w:noProof/>
            <w:sz w:val="22"/>
            <w:szCs w:val="22"/>
            <w:lang w:val="el-GR" w:eastAsia="el-GR"/>
          </w:rPr>
          <w:tab/>
        </w:r>
        <w:r w:rsidR="008550DC" w:rsidRPr="00286BFF">
          <w:rPr>
            <w:rStyle w:val="-"/>
            <w:noProof/>
            <w:lang w:val="el-GR"/>
          </w:rPr>
          <w:t>Δικαίωμα μονομερούς λύσης της σύμβασης</w:t>
        </w:r>
        <w:r w:rsidR="008550DC">
          <w:rPr>
            <w:noProof/>
          </w:rPr>
          <w:tab/>
        </w:r>
        <w:r w:rsidR="00A56126">
          <w:rPr>
            <w:noProof/>
            <w:lang w:val="el-GR"/>
          </w:rPr>
          <w:t>5</w:t>
        </w:r>
        <w:r w:rsidR="00FB44BB">
          <w:rPr>
            <w:noProof/>
            <w:lang w:val="en-US"/>
          </w:rPr>
          <w:t>3</w:t>
        </w:r>
      </w:hyperlink>
    </w:p>
    <w:p w:rsidR="008550DC" w:rsidRPr="00584115" w:rsidRDefault="00684E0C">
      <w:pPr>
        <w:pStyle w:val="15"/>
        <w:tabs>
          <w:tab w:val="left" w:pos="440"/>
          <w:tab w:val="right" w:leader="dot" w:pos="9628"/>
        </w:tabs>
        <w:rPr>
          <w:rFonts w:cs="Times New Roman"/>
          <w:b w:val="0"/>
          <w:bCs w:val="0"/>
          <w:caps w:val="0"/>
          <w:noProof/>
          <w:sz w:val="22"/>
          <w:szCs w:val="22"/>
          <w:lang w:val="el-GR" w:eastAsia="el-GR"/>
        </w:rPr>
      </w:pPr>
      <w:hyperlink w:anchor="_Toc74088339" w:history="1">
        <w:r w:rsidR="008550DC" w:rsidRPr="00286BFF">
          <w:rPr>
            <w:rStyle w:val="-"/>
            <w:noProof/>
            <w:lang w:val="el-GR"/>
          </w:rPr>
          <w:t>5.</w:t>
        </w:r>
        <w:r w:rsidR="008550DC" w:rsidRPr="00584115">
          <w:rPr>
            <w:rFonts w:cs="Times New Roman"/>
            <w:b w:val="0"/>
            <w:bCs w:val="0"/>
            <w:caps w:val="0"/>
            <w:noProof/>
            <w:sz w:val="22"/>
            <w:szCs w:val="22"/>
            <w:lang w:val="el-GR" w:eastAsia="el-GR"/>
          </w:rPr>
          <w:tab/>
        </w:r>
        <w:r w:rsidR="008550DC" w:rsidRPr="00286BFF">
          <w:rPr>
            <w:rStyle w:val="-"/>
            <w:noProof/>
            <w:lang w:val="el-GR"/>
          </w:rPr>
          <w:t>ΕΙΔΙΚΟΙ ΟΡΟΙ ΕΚΤΕΛΕΣΗΣ ΤΗΣ ΣΥΜΒΑΣΗΣ</w:t>
        </w:r>
        <w:r w:rsidR="008550DC">
          <w:rPr>
            <w:noProof/>
          </w:rPr>
          <w:tab/>
        </w:r>
        <w:r w:rsidR="00A56126">
          <w:rPr>
            <w:noProof/>
            <w:lang w:val="el-GR"/>
          </w:rPr>
          <w:t>5</w:t>
        </w:r>
        <w:r w:rsidR="00FB44BB">
          <w:rPr>
            <w:noProof/>
            <w:lang w:val="en-US"/>
          </w:rPr>
          <w:t>4</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40" w:history="1">
        <w:r w:rsidR="008550DC" w:rsidRPr="00286BFF">
          <w:rPr>
            <w:rStyle w:val="-"/>
            <w:noProof/>
            <w:lang w:val="el-GR"/>
          </w:rPr>
          <w:t>5.1</w:t>
        </w:r>
        <w:r w:rsidR="008550DC" w:rsidRPr="00584115">
          <w:rPr>
            <w:rFonts w:cs="Times New Roman"/>
            <w:smallCaps w:val="0"/>
            <w:noProof/>
            <w:sz w:val="22"/>
            <w:szCs w:val="22"/>
            <w:lang w:val="el-GR" w:eastAsia="el-GR"/>
          </w:rPr>
          <w:tab/>
        </w:r>
        <w:r w:rsidR="008550DC" w:rsidRPr="00286BFF">
          <w:rPr>
            <w:rStyle w:val="-"/>
            <w:noProof/>
            <w:lang w:val="el-GR"/>
          </w:rPr>
          <w:t>Τρόπος πληρωμής</w:t>
        </w:r>
        <w:r w:rsidR="008550DC">
          <w:rPr>
            <w:noProof/>
          </w:rPr>
          <w:tab/>
        </w:r>
        <w:r w:rsidR="00A56126">
          <w:rPr>
            <w:noProof/>
            <w:lang w:val="el-GR"/>
          </w:rPr>
          <w:t>5</w:t>
        </w:r>
        <w:r w:rsidR="00FB44BB">
          <w:rPr>
            <w:noProof/>
            <w:lang w:val="en-US"/>
          </w:rPr>
          <w:t>4</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41" w:history="1">
        <w:r w:rsidR="008550DC" w:rsidRPr="00286BFF">
          <w:rPr>
            <w:rStyle w:val="-"/>
            <w:noProof/>
            <w:lang w:val="el-GR"/>
          </w:rPr>
          <w:t>5.2</w:t>
        </w:r>
        <w:r w:rsidR="008550DC" w:rsidRPr="00584115">
          <w:rPr>
            <w:rFonts w:cs="Times New Roman"/>
            <w:smallCaps w:val="0"/>
            <w:noProof/>
            <w:sz w:val="22"/>
            <w:szCs w:val="22"/>
            <w:lang w:val="el-GR" w:eastAsia="el-GR"/>
          </w:rPr>
          <w:tab/>
        </w:r>
        <w:r w:rsidR="008550DC" w:rsidRPr="00286BFF">
          <w:rPr>
            <w:rStyle w:val="-"/>
            <w:noProof/>
            <w:lang w:val="el-GR"/>
          </w:rPr>
          <w:t>Κήρυξη οικονομικού φορέα εκπτώτου - Κυρώσεις</w:t>
        </w:r>
        <w:r w:rsidR="008550DC">
          <w:rPr>
            <w:noProof/>
          </w:rPr>
          <w:tab/>
        </w:r>
        <w:r w:rsidR="00A56126">
          <w:rPr>
            <w:noProof/>
            <w:lang w:val="el-GR"/>
          </w:rPr>
          <w:t>5</w:t>
        </w:r>
        <w:r w:rsidR="00FB44BB">
          <w:rPr>
            <w:noProof/>
            <w:lang w:val="en-US"/>
          </w:rPr>
          <w:t>5</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42" w:history="1">
        <w:r w:rsidR="008550DC" w:rsidRPr="00286BFF">
          <w:rPr>
            <w:rStyle w:val="-"/>
            <w:noProof/>
            <w:lang w:val="el-GR"/>
          </w:rPr>
          <w:t>5.3</w:t>
        </w:r>
        <w:r w:rsidR="008550DC" w:rsidRPr="00584115">
          <w:rPr>
            <w:rFonts w:cs="Times New Roman"/>
            <w:smallCaps w:val="0"/>
            <w:noProof/>
            <w:sz w:val="22"/>
            <w:szCs w:val="22"/>
            <w:lang w:val="el-GR" w:eastAsia="el-GR"/>
          </w:rPr>
          <w:tab/>
        </w:r>
        <w:r w:rsidR="008550DC" w:rsidRPr="00286BFF">
          <w:rPr>
            <w:rStyle w:val="-"/>
            <w:noProof/>
            <w:lang w:val="el-GR"/>
          </w:rPr>
          <w:t>Διοικητικές προσφυγές κατά τη διαδικασία εκτέλεσης των συμβάσεων</w:t>
        </w:r>
        <w:r w:rsidR="008550DC">
          <w:rPr>
            <w:noProof/>
          </w:rPr>
          <w:tab/>
        </w:r>
        <w:r w:rsidR="00A56126">
          <w:rPr>
            <w:noProof/>
            <w:lang w:val="el-GR"/>
          </w:rPr>
          <w:t>5</w:t>
        </w:r>
        <w:r w:rsidR="00FB44BB">
          <w:rPr>
            <w:noProof/>
            <w:lang w:val="en-US"/>
          </w:rPr>
          <w:t>6</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43" w:history="1">
        <w:r w:rsidR="008550DC" w:rsidRPr="00286BFF">
          <w:rPr>
            <w:rStyle w:val="-"/>
            <w:noProof/>
            <w:lang w:val="el-GR"/>
          </w:rPr>
          <w:t>5.4</w:t>
        </w:r>
        <w:r w:rsidR="008550DC" w:rsidRPr="00584115">
          <w:rPr>
            <w:rFonts w:cs="Times New Roman"/>
            <w:smallCaps w:val="0"/>
            <w:noProof/>
            <w:sz w:val="22"/>
            <w:szCs w:val="22"/>
            <w:lang w:val="el-GR" w:eastAsia="el-GR"/>
          </w:rPr>
          <w:tab/>
        </w:r>
        <w:r w:rsidR="008550DC" w:rsidRPr="00286BFF">
          <w:rPr>
            <w:rStyle w:val="-"/>
            <w:noProof/>
            <w:lang w:val="el-GR"/>
          </w:rPr>
          <w:t>Δικαστική επίλυση διαφορών</w:t>
        </w:r>
        <w:r w:rsidR="008550DC">
          <w:rPr>
            <w:noProof/>
          </w:rPr>
          <w:tab/>
        </w:r>
        <w:r w:rsidR="00A56126">
          <w:rPr>
            <w:noProof/>
            <w:lang w:val="el-GR"/>
          </w:rPr>
          <w:t>5</w:t>
        </w:r>
        <w:r w:rsidR="00FB44BB">
          <w:rPr>
            <w:noProof/>
            <w:lang w:val="en-US"/>
          </w:rPr>
          <w:t>6</w:t>
        </w:r>
      </w:hyperlink>
    </w:p>
    <w:p w:rsidR="008550DC" w:rsidRPr="00584115" w:rsidRDefault="00684E0C">
      <w:pPr>
        <w:pStyle w:val="15"/>
        <w:tabs>
          <w:tab w:val="left" w:pos="440"/>
          <w:tab w:val="right" w:leader="dot" w:pos="9628"/>
        </w:tabs>
        <w:rPr>
          <w:rFonts w:cs="Times New Roman"/>
          <w:b w:val="0"/>
          <w:bCs w:val="0"/>
          <w:caps w:val="0"/>
          <w:noProof/>
          <w:sz w:val="22"/>
          <w:szCs w:val="22"/>
          <w:lang w:val="el-GR" w:eastAsia="el-GR"/>
        </w:rPr>
      </w:pPr>
      <w:hyperlink w:anchor="_Toc74088344" w:history="1">
        <w:r w:rsidR="008550DC" w:rsidRPr="00286BFF">
          <w:rPr>
            <w:rStyle w:val="-"/>
            <w:noProof/>
            <w:lang w:val="el-GR"/>
          </w:rPr>
          <w:t>6.</w:t>
        </w:r>
        <w:r w:rsidR="008550DC" w:rsidRPr="00584115">
          <w:rPr>
            <w:rFonts w:cs="Times New Roman"/>
            <w:b w:val="0"/>
            <w:bCs w:val="0"/>
            <w:caps w:val="0"/>
            <w:noProof/>
            <w:sz w:val="22"/>
            <w:szCs w:val="22"/>
            <w:lang w:val="el-GR" w:eastAsia="el-GR"/>
          </w:rPr>
          <w:tab/>
        </w:r>
        <w:r w:rsidR="008550DC" w:rsidRPr="00286BFF">
          <w:rPr>
            <w:rStyle w:val="-"/>
            <w:noProof/>
            <w:lang w:val="el-GR"/>
          </w:rPr>
          <w:t>ΧΡΟΝΟΣ ΚΑΙ ΤΡΟΠΟΣ ΕΚΤΕΛΕΣΗΣ</w:t>
        </w:r>
        <w:r w:rsidR="008550DC">
          <w:rPr>
            <w:noProof/>
          </w:rPr>
          <w:tab/>
        </w:r>
        <w:r w:rsidR="00A56126">
          <w:rPr>
            <w:noProof/>
            <w:lang w:val="el-GR"/>
          </w:rPr>
          <w:t>5</w:t>
        </w:r>
        <w:r w:rsidR="00FB44BB">
          <w:rPr>
            <w:noProof/>
            <w:lang w:val="en-US"/>
          </w:rPr>
          <w:t>7</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45" w:history="1">
        <w:r w:rsidR="008550DC" w:rsidRPr="00286BFF">
          <w:rPr>
            <w:rStyle w:val="-"/>
            <w:noProof/>
            <w:lang w:val="el-GR"/>
          </w:rPr>
          <w:t xml:space="preserve">6.1 </w:t>
        </w:r>
        <w:r w:rsidR="008550DC" w:rsidRPr="00584115">
          <w:rPr>
            <w:rFonts w:cs="Times New Roman"/>
            <w:smallCaps w:val="0"/>
            <w:noProof/>
            <w:sz w:val="22"/>
            <w:szCs w:val="22"/>
            <w:lang w:val="el-GR" w:eastAsia="el-GR"/>
          </w:rPr>
          <w:tab/>
        </w:r>
        <w:r w:rsidR="008550DC" w:rsidRPr="00286BFF">
          <w:rPr>
            <w:rStyle w:val="-"/>
            <w:noProof/>
            <w:lang w:val="el-GR"/>
          </w:rPr>
          <w:t>Παρακολούθηση της σύμβασης</w:t>
        </w:r>
        <w:r w:rsidR="008550DC">
          <w:rPr>
            <w:noProof/>
          </w:rPr>
          <w:tab/>
        </w:r>
        <w:r w:rsidR="00A56126">
          <w:rPr>
            <w:noProof/>
            <w:lang w:val="el-GR"/>
          </w:rPr>
          <w:t>5</w:t>
        </w:r>
        <w:r w:rsidR="00FB44BB">
          <w:rPr>
            <w:noProof/>
            <w:lang w:val="en-US"/>
          </w:rPr>
          <w:t>7</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46" w:history="1">
        <w:r w:rsidR="008550DC" w:rsidRPr="00286BFF">
          <w:rPr>
            <w:rStyle w:val="-"/>
            <w:noProof/>
            <w:lang w:val="el-GR"/>
          </w:rPr>
          <w:t xml:space="preserve">6.2 </w:t>
        </w:r>
        <w:r w:rsidR="008550DC" w:rsidRPr="00584115">
          <w:rPr>
            <w:rFonts w:cs="Times New Roman"/>
            <w:smallCaps w:val="0"/>
            <w:noProof/>
            <w:sz w:val="22"/>
            <w:szCs w:val="22"/>
            <w:lang w:val="el-GR" w:eastAsia="el-GR"/>
          </w:rPr>
          <w:tab/>
        </w:r>
        <w:r w:rsidR="008550DC" w:rsidRPr="00286BFF">
          <w:rPr>
            <w:rStyle w:val="-"/>
            <w:noProof/>
            <w:lang w:val="el-GR"/>
          </w:rPr>
          <w:t>Διάρκεια σύμβασης</w:t>
        </w:r>
        <w:r w:rsidR="008550DC">
          <w:rPr>
            <w:noProof/>
          </w:rPr>
          <w:tab/>
        </w:r>
        <w:r w:rsidR="00A56126">
          <w:rPr>
            <w:noProof/>
            <w:lang w:val="el-GR"/>
          </w:rPr>
          <w:t>5</w:t>
        </w:r>
        <w:r w:rsidR="00FB44BB">
          <w:rPr>
            <w:noProof/>
            <w:lang w:val="en-US"/>
          </w:rPr>
          <w:t>7</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47" w:history="1">
        <w:r w:rsidR="008550DC" w:rsidRPr="00286BFF">
          <w:rPr>
            <w:rStyle w:val="-"/>
            <w:noProof/>
            <w:lang w:val="el-GR"/>
          </w:rPr>
          <w:t xml:space="preserve">6.3 </w:t>
        </w:r>
        <w:r w:rsidR="008550DC" w:rsidRPr="00584115">
          <w:rPr>
            <w:rFonts w:cs="Times New Roman"/>
            <w:smallCaps w:val="0"/>
            <w:noProof/>
            <w:sz w:val="22"/>
            <w:szCs w:val="22"/>
            <w:lang w:val="el-GR" w:eastAsia="el-GR"/>
          </w:rPr>
          <w:tab/>
        </w:r>
        <w:r w:rsidR="008550DC" w:rsidRPr="00286BFF">
          <w:rPr>
            <w:rStyle w:val="-"/>
            <w:noProof/>
            <w:lang w:val="el-GR"/>
          </w:rPr>
          <w:t xml:space="preserve">Παραλαβή του αντικειμένου της σύμβασης </w:t>
        </w:r>
        <w:r w:rsidR="008550DC">
          <w:rPr>
            <w:noProof/>
          </w:rPr>
          <w:tab/>
        </w:r>
        <w:r w:rsidR="00A56126">
          <w:rPr>
            <w:noProof/>
            <w:lang w:val="el-GR"/>
          </w:rPr>
          <w:t>5</w:t>
        </w:r>
        <w:r w:rsidR="00FB44BB">
          <w:rPr>
            <w:noProof/>
            <w:lang w:val="en-US"/>
          </w:rPr>
          <w:t>7</w:t>
        </w:r>
      </w:hyperlink>
    </w:p>
    <w:p w:rsidR="008550DC" w:rsidRPr="00584115" w:rsidRDefault="00684E0C">
      <w:pPr>
        <w:pStyle w:val="24"/>
        <w:tabs>
          <w:tab w:val="left" w:pos="880"/>
          <w:tab w:val="right" w:leader="dot" w:pos="9628"/>
        </w:tabs>
        <w:rPr>
          <w:rFonts w:cs="Times New Roman"/>
          <w:smallCaps w:val="0"/>
          <w:noProof/>
          <w:sz w:val="22"/>
          <w:szCs w:val="22"/>
          <w:lang w:val="el-GR" w:eastAsia="el-GR"/>
        </w:rPr>
      </w:pPr>
      <w:hyperlink w:anchor="_Toc74088348" w:history="1">
        <w:r w:rsidR="008550DC" w:rsidRPr="00286BFF">
          <w:rPr>
            <w:rStyle w:val="-"/>
            <w:noProof/>
            <w:lang w:val="el-GR"/>
          </w:rPr>
          <w:t xml:space="preserve">6.4 </w:t>
        </w:r>
        <w:r w:rsidR="008550DC" w:rsidRPr="00584115">
          <w:rPr>
            <w:rFonts w:cs="Times New Roman"/>
            <w:smallCaps w:val="0"/>
            <w:noProof/>
            <w:sz w:val="22"/>
            <w:szCs w:val="22"/>
            <w:lang w:val="el-GR" w:eastAsia="el-GR"/>
          </w:rPr>
          <w:tab/>
        </w:r>
        <w:r w:rsidR="008550DC" w:rsidRPr="00286BFF">
          <w:rPr>
            <w:rStyle w:val="-"/>
            <w:noProof/>
            <w:lang w:val="el-GR"/>
          </w:rPr>
          <w:t>Απόρριψη παραδοτέων – Αντικατάσταση</w:t>
        </w:r>
        <w:r w:rsidR="008550DC">
          <w:rPr>
            <w:noProof/>
          </w:rPr>
          <w:tab/>
        </w:r>
        <w:r w:rsidR="00A56126">
          <w:rPr>
            <w:noProof/>
            <w:lang w:val="el-GR"/>
          </w:rPr>
          <w:t>5</w:t>
        </w:r>
        <w:r w:rsidR="00FB44BB">
          <w:rPr>
            <w:noProof/>
            <w:lang w:val="en-US"/>
          </w:rPr>
          <w:t>8</w:t>
        </w:r>
      </w:hyperlink>
    </w:p>
    <w:p w:rsidR="008550DC" w:rsidRDefault="00684E0C">
      <w:pPr>
        <w:pStyle w:val="24"/>
        <w:tabs>
          <w:tab w:val="left" w:pos="880"/>
          <w:tab w:val="right" w:leader="dot" w:pos="9628"/>
        </w:tabs>
        <w:rPr>
          <w:rStyle w:val="-"/>
          <w:noProof/>
        </w:rPr>
      </w:pPr>
      <w:hyperlink w:anchor="_Toc74088349" w:history="1">
        <w:r w:rsidR="008550DC" w:rsidRPr="00286BFF">
          <w:rPr>
            <w:rStyle w:val="-"/>
            <w:noProof/>
            <w:lang w:val="el-GR"/>
          </w:rPr>
          <w:t>6.5</w:t>
        </w:r>
        <w:r w:rsidR="008550DC" w:rsidRPr="00286BFF">
          <w:rPr>
            <w:rStyle w:val="-"/>
            <w:noProof/>
            <w:lang w:val="en-US"/>
          </w:rPr>
          <w:t xml:space="preserve"> </w:t>
        </w:r>
        <w:r w:rsidR="008550DC" w:rsidRPr="00584115">
          <w:rPr>
            <w:rFonts w:cs="Times New Roman"/>
            <w:smallCaps w:val="0"/>
            <w:noProof/>
            <w:sz w:val="22"/>
            <w:szCs w:val="22"/>
            <w:lang w:val="el-GR" w:eastAsia="el-GR"/>
          </w:rPr>
          <w:tab/>
        </w:r>
        <w:r w:rsidR="008550DC" w:rsidRPr="00286BFF">
          <w:rPr>
            <w:rStyle w:val="-"/>
            <w:noProof/>
            <w:lang w:val="el-GR"/>
          </w:rPr>
          <w:t>Αναπροσαρμογή τιμής</w:t>
        </w:r>
        <w:r w:rsidR="008550DC">
          <w:rPr>
            <w:noProof/>
          </w:rPr>
          <w:tab/>
        </w:r>
        <w:r w:rsidR="00A56126">
          <w:rPr>
            <w:noProof/>
            <w:lang w:val="el-GR"/>
          </w:rPr>
          <w:t>58</w:t>
        </w:r>
      </w:hyperlink>
    </w:p>
    <w:p w:rsidR="002061EB" w:rsidRPr="005244A0" w:rsidRDefault="00684E0C" w:rsidP="002061EB">
      <w:pPr>
        <w:pStyle w:val="24"/>
        <w:tabs>
          <w:tab w:val="left" w:pos="880"/>
          <w:tab w:val="right" w:leader="dot" w:pos="9628"/>
        </w:tabs>
        <w:rPr>
          <w:rStyle w:val="-"/>
        </w:rPr>
      </w:pPr>
      <w:hyperlink w:anchor="_Toc74088349" w:history="1">
        <w:r w:rsidR="002061EB" w:rsidRPr="00286BFF">
          <w:rPr>
            <w:rStyle w:val="-"/>
            <w:noProof/>
            <w:lang w:val="el-GR"/>
          </w:rPr>
          <w:t>6.</w:t>
        </w:r>
        <w:r w:rsidR="005244A0">
          <w:rPr>
            <w:rStyle w:val="-"/>
            <w:noProof/>
            <w:lang w:val="el-GR"/>
          </w:rPr>
          <w:t>6</w:t>
        </w:r>
        <w:r w:rsidR="002061EB" w:rsidRPr="005244A0">
          <w:rPr>
            <w:rStyle w:val="-"/>
            <w:noProof/>
            <w:lang w:val="el-GR"/>
          </w:rPr>
          <w:t xml:space="preserve"> </w:t>
        </w:r>
        <w:r w:rsidR="002061EB" w:rsidRPr="005244A0">
          <w:rPr>
            <w:rStyle w:val="-"/>
          </w:rPr>
          <w:tab/>
        </w:r>
        <w:r w:rsidR="005244A0">
          <w:rPr>
            <w:rStyle w:val="-"/>
            <w:noProof/>
            <w:lang w:val="el-GR"/>
          </w:rPr>
          <w:t>ΜΕΤΡΑ ΑΣΦΑΛΕΙΑΣ</w:t>
        </w:r>
        <w:r w:rsidR="002061EB" w:rsidRPr="005244A0">
          <w:rPr>
            <w:rStyle w:val="-"/>
            <w:lang w:val="el-GR"/>
          </w:rPr>
          <w:tab/>
        </w:r>
        <w:r w:rsidR="00A56126">
          <w:rPr>
            <w:rStyle w:val="-"/>
            <w:lang w:val="el-GR"/>
          </w:rPr>
          <w:t>5</w:t>
        </w:r>
        <w:r w:rsidR="00FB44BB">
          <w:rPr>
            <w:rStyle w:val="-"/>
            <w:lang w:val="en-US"/>
          </w:rPr>
          <w:t>9</w:t>
        </w:r>
      </w:hyperlink>
    </w:p>
    <w:p w:rsidR="002061EB" w:rsidRPr="005244A0" w:rsidRDefault="00684E0C" w:rsidP="002061EB">
      <w:pPr>
        <w:pStyle w:val="24"/>
        <w:tabs>
          <w:tab w:val="left" w:pos="880"/>
          <w:tab w:val="right" w:leader="dot" w:pos="9628"/>
        </w:tabs>
        <w:rPr>
          <w:rStyle w:val="-"/>
        </w:rPr>
      </w:pPr>
      <w:hyperlink w:anchor="_Toc74088349" w:history="1">
        <w:r w:rsidR="002061EB" w:rsidRPr="00286BFF">
          <w:rPr>
            <w:rStyle w:val="-"/>
            <w:noProof/>
            <w:lang w:val="el-GR"/>
          </w:rPr>
          <w:t>6.</w:t>
        </w:r>
        <w:r w:rsidR="005244A0">
          <w:rPr>
            <w:rStyle w:val="-"/>
            <w:noProof/>
            <w:lang w:val="el-GR"/>
          </w:rPr>
          <w:t>7</w:t>
        </w:r>
        <w:r w:rsidR="002061EB" w:rsidRPr="005244A0">
          <w:rPr>
            <w:rStyle w:val="-"/>
            <w:noProof/>
            <w:lang w:val="el-GR"/>
          </w:rPr>
          <w:t xml:space="preserve"> </w:t>
        </w:r>
        <w:r w:rsidR="002061EB" w:rsidRPr="005244A0">
          <w:rPr>
            <w:rStyle w:val="-"/>
          </w:rPr>
          <w:tab/>
        </w:r>
        <w:r w:rsidR="005244A0">
          <w:rPr>
            <w:rStyle w:val="-"/>
            <w:noProof/>
            <w:lang w:val="el-GR"/>
          </w:rPr>
          <w:t>ΑΝΩΤΕΡΑ ΒΙΑ</w:t>
        </w:r>
        <w:r w:rsidR="002061EB" w:rsidRPr="005244A0">
          <w:rPr>
            <w:rStyle w:val="-"/>
            <w:lang w:val="el-GR"/>
          </w:rPr>
          <w:tab/>
        </w:r>
        <w:r w:rsidR="00A56126">
          <w:rPr>
            <w:rStyle w:val="-"/>
            <w:lang w:val="el-GR"/>
          </w:rPr>
          <w:t>5</w:t>
        </w:r>
        <w:r w:rsidR="00FB44BB">
          <w:rPr>
            <w:rStyle w:val="-"/>
            <w:lang w:val="en-US"/>
          </w:rPr>
          <w:t>9</w:t>
        </w:r>
      </w:hyperlink>
    </w:p>
    <w:p w:rsidR="002061EB" w:rsidRPr="005244A0" w:rsidRDefault="00684E0C" w:rsidP="002061EB">
      <w:pPr>
        <w:pStyle w:val="24"/>
        <w:tabs>
          <w:tab w:val="left" w:pos="880"/>
          <w:tab w:val="right" w:leader="dot" w:pos="9628"/>
        </w:tabs>
        <w:rPr>
          <w:rStyle w:val="-"/>
        </w:rPr>
      </w:pPr>
      <w:hyperlink w:anchor="_Toc74088349" w:history="1">
        <w:r w:rsidR="002061EB" w:rsidRPr="00286BFF">
          <w:rPr>
            <w:rStyle w:val="-"/>
            <w:noProof/>
            <w:lang w:val="el-GR"/>
          </w:rPr>
          <w:t>6.</w:t>
        </w:r>
        <w:r w:rsidR="005244A0">
          <w:rPr>
            <w:rStyle w:val="-"/>
            <w:noProof/>
            <w:lang w:val="el-GR"/>
          </w:rPr>
          <w:t>8</w:t>
        </w:r>
        <w:r w:rsidR="002061EB" w:rsidRPr="005244A0">
          <w:rPr>
            <w:rStyle w:val="-"/>
            <w:noProof/>
            <w:lang w:val="el-GR"/>
          </w:rPr>
          <w:t xml:space="preserve"> </w:t>
        </w:r>
        <w:r w:rsidR="002061EB" w:rsidRPr="005244A0">
          <w:rPr>
            <w:rStyle w:val="-"/>
          </w:rPr>
          <w:tab/>
        </w:r>
        <w:r w:rsidR="005244A0">
          <w:rPr>
            <w:rStyle w:val="-"/>
            <w:noProof/>
            <w:lang w:val="el-GR"/>
          </w:rPr>
          <w:t>ΔΙΑΦΟΡΕΣ ΔΙΑΚΗΡΘΞΕΙΣ - ΝΟΜΩΝ</w:t>
        </w:r>
        <w:r w:rsidR="002061EB" w:rsidRPr="005244A0">
          <w:rPr>
            <w:rStyle w:val="-"/>
            <w:lang w:val="el-GR"/>
          </w:rPr>
          <w:tab/>
        </w:r>
        <w:r w:rsidR="00A56126">
          <w:rPr>
            <w:rStyle w:val="-"/>
            <w:lang w:val="el-GR"/>
          </w:rPr>
          <w:t>5</w:t>
        </w:r>
        <w:r w:rsidR="00FB44BB">
          <w:rPr>
            <w:rStyle w:val="-"/>
            <w:lang w:val="en-US"/>
          </w:rPr>
          <w:t>9</w:t>
        </w:r>
      </w:hyperlink>
    </w:p>
    <w:p w:rsidR="008550DC" w:rsidRPr="00584115" w:rsidRDefault="00684E0C">
      <w:pPr>
        <w:pStyle w:val="15"/>
        <w:tabs>
          <w:tab w:val="right" w:leader="dot" w:pos="9628"/>
        </w:tabs>
        <w:rPr>
          <w:rFonts w:cs="Times New Roman"/>
          <w:b w:val="0"/>
          <w:bCs w:val="0"/>
          <w:caps w:val="0"/>
          <w:noProof/>
          <w:sz w:val="22"/>
          <w:szCs w:val="22"/>
          <w:lang w:val="el-GR" w:eastAsia="el-GR"/>
        </w:rPr>
      </w:pPr>
      <w:hyperlink w:anchor="_Toc74088350" w:history="1">
        <w:r w:rsidR="008550DC" w:rsidRPr="00286BFF">
          <w:rPr>
            <w:rStyle w:val="-"/>
            <w:noProof/>
            <w:lang w:val="el-GR"/>
          </w:rPr>
          <w:t>ΠΑΡΑΡΤΗΜΑΤΑ</w:t>
        </w:r>
        <w:r w:rsidR="008550DC">
          <w:rPr>
            <w:noProof/>
          </w:rPr>
          <w:tab/>
        </w:r>
        <w:r w:rsidR="00FB44BB">
          <w:rPr>
            <w:noProof/>
          </w:rPr>
          <w:t>60</w:t>
        </w:r>
      </w:hyperlink>
    </w:p>
    <w:p w:rsidR="008550DC" w:rsidRPr="00584115" w:rsidRDefault="00684E0C">
      <w:pPr>
        <w:pStyle w:val="24"/>
        <w:tabs>
          <w:tab w:val="right" w:leader="dot" w:pos="9628"/>
        </w:tabs>
        <w:rPr>
          <w:rFonts w:cs="Times New Roman"/>
          <w:smallCaps w:val="0"/>
          <w:noProof/>
          <w:sz w:val="22"/>
          <w:szCs w:val="22"/>
          <w:lang w:val="el-GR" w:eastAsia="el-GR"/>
        </w:rPr>
      </w:pPr>
      <w:hyperlink w:anchor="_Toc74088351" w:history="1">
        <w:r w:rsidR="008550DC" w:rsidRPr="00286BFF">
          <w:rPr>
            <w:rStyle w:val="-"/>
            <w:noProof/>
            <w:lang w:val="el-GR"/>
          </w:rPr>
          <w:t>ΠΑΡΑΡΤΗΜΑ Ι – Αναλυτική Περιγραφή Φυσικού και Οικονομικού Αντικειμένου της Σύμβασης (προσαρμοσμένο από την Αναθέτουσα Αρχή)</w:t>
        </w:r>
        <w:r w:rsidR="008550DC">
          <w:rPr>
            <w:noProof/>
          </w:rPr>
          <w:tab/>
        </w:r>
        <w:r w:rsidR="00FB44BB">
          <w:rPr>
            <w:noProof/>
          </w:rPr>
          <w:t>60</w:t>
        </w:r>
      </w:hyperlink>
    </w:p>
    <w:p w:rsidR="008550DC" w:rsidRPr="00584115" w:rsidRDefault="00684E0C">
      <w:pPr>
        <w:pStyle w:val="24"/>
        <w:tabs>
          <w:tab w:val="right" w:leader="dot" w:pos="9628"/>
        </w:tabs>
        <w:rPr>
          <w:rFonts w:cs="Times New Roman"/>
          <w:smallCaps w:val="0"/>
          <w:noProof/>
          <w:sz w:val="22"/>
          <w:szCs w:val="22"/>
          <w:lang w:val="el-GR" w:eastAsia="el-GR"/>
        </w:rPr>
      </w:pPr>
      <w:hyperlink w:anchor="_Toc74088352" w:history="1">
        <w:r w:rsidR="008550DC" w:rsidRPr="00286BFF">
          <w:rPr>
            <w:rStyle w:val="-"/>
            <w:noProof/>
            <w:lang w:val="el-GR"/>
          </w:rPr>
          <w:t>ΠΑΡΑΡΤΗΜΑ ΙΙ –  Ειδική Συγγραφή Υποχρεώσεων (προσαρμοσμένο από την Αναθέτουσα Αρχή)</w:t>
        </w:r>
        <w:r w:rsidR="008550DC">
          <w:rPr>
            <w:noProof/>
          </w:rPr>
          <w:tab/>
        </w:r>
        <w:r w:rsidR="00FB44BB">
          <w:rPr>
            <w:noProof/>
          </w:rPr>
          <w:t>108</w:t>
        </w:r>
      </w:hyperlink>
    </w:p>
    <w:p w:rsidR="008550DC" w:rsidRPr="00584115" w:rsidRDefault="00684E0C">
      <w:pPr>
        <w:pStyle w:val="24"/>
        <w:tabs>
          <w:tab w:val="right" w:leader="dot" w:pos="9628"/>
        </w:tabs>
        <w:rPr>
          <w:rFonts w:cs="Times New Roman"/>
          <w:smallCaps w:val="0"/>
          <w:noProof/>
          <w:sz w:val="22"/>
          <w:szCs w:val="22"/>
          <w:lang w:val="el-GR" w:eastAsia="el-GR"/>
        </w:rPr>
      </w:pPr>
      <w:hyperlink w:anchor="_Toc74088353" w:history="1">
        <w:r w:rsidR="008550DC" w:rsidRPr="00286BFF">
          <w:rPr>
            <w:rStyle w:val="-"/>
            <w:noProof/>
            <w:lang w:val="el-GR"/>
          </w:rPr>
          <w:t xml:space="preserve">ΠΑΡΑΡΤΗΜΑ ΙΙI – ΕΕΕΣ (Προσαρμοσμένο από την Αναθέτουσα Αρχή)- </w:t>
        </w:r>
        <w:r w:rsidR="008550DC" w:rsidRPr="00286BFF">
          <w:rPr>
            <w:rStyle w:val="-"/>
            <w:i/>
            <w:noProof/>
            <w:lang w:val="el-GR"/>
          </w:rPr>
          <w:t>[ΥΠΟΧΡΕΩΤΙΚΟ]</w:t>
        </w:r>
        <w:r w:rsidR="008550DC">
          <w:rPr>
            <w:noProof/>
          </w:rPr>
          <w:tab/>
        </w:r>
        <w:r w:rsidR="00FB44BB">
          <w:rPr>
            <w:noProof/>
          </w:rPr>
          <w:t>113</w:t>
        </w:r>
      </w:hyperlink>
    </w:p>
    <w:p w:rsidR="008550DC" w:rsidRDefault="00684E0C">
      <w:pPr>
        <w:pStyle w:val="24"/>
        <w:tabs>
          <w:tab w:val="right" w:leader="dot" w:pos="9628"/>
        </w:tabs>
        <w:rPr>
          <w:rStyle w:val="-"/>
          <w:noProof/>
        </w:rPr>
      </w:pPr>
      <w:hyperlink w:anchor="_Toc74088357" w:history="1">
        <w:r w:rsidR="008550DC" w:rsidRPr="00286BFF">
          <w:rPr>
            <w:rStyle w:val="-"/>
            <w:noProof/>
            <w:lang w:val="el-GR"/>
          </w:rPr>
          <w:t xml:space="preserve">ΠΑΡΑΡΤΗΜΑ </w:t>
        </w:r>
        <w:r w:rsidR="008C0CD1">
          <w:rPr>
            <w:rStyle w:val="-"/>
            <w:noProof/>
            <w:lang w:val="el-GR"/>
          </w:rPr>
          <w:t>Ι</w:t>
        </w:r>
        <w:r w:rsidR="008550DC" w:rsidRPr="00286BFF">
          <w:rPr>
            <w:rStyle w:val="-"/>
            <w:noProof/>
            <w:lang w:val="el-GR"/>
          </w:rPr>
          <w:t xml:space="preserve">V – Υπόδειγμα Οικονομικής Προσφοράς (Προσαρμοσμένο από την Αναθέτουσα Αρχή) </w:t>
        </w:r>
        <w:r w:rsidR="008550DC" w:rsidRPr="00286BFF">
          <w:rPr>
            <w:rStyle w:val="-"/>
            <w:i/>
            <w:noProof/>
            <w:lang w:val="el-GR"/>
          </w:rPr>
          <w:t>[ΠΡΟΑΙΡΕΤΙΚΟ]</w:t>
        </w:r>
        <w:r w:rsidR="008550DC">
          <w:rPr>
            <w:noProof/>
          </w:rPr>
          <w:tab/>
        </w:r>
        <w:r w:rsidR="00FB44BB">
          <w:rPr>
            <w:noProof/>
          </w:rPr>
          <w:t>114</w:t>
        </w:r>
      </w:hyperlink>
    </w:p>
    <w:p w:rsidR="00FB44BB" w:rsidRPr="00FB44BB" w:rsidRDefault="00FB44BB" w:rsidP="00FB44BB"/>
    <w:p w:rsidR="00D41FD6" w:rsidRDefault="00684E0C">
      <w:pPr>
        <w:rPr>
          <w:rFonts w:eastAsia="MS Mincho" w:cs="Times New Roman"/>
          <w:b/>
          <w:bCs/>
          <w:caps/>
          <w:sz w:val="20"/>
          <w:szCs w:val="22"/>
          <w:lang w:val="el-GR"/>
        </w:rPr>
      </w:pPr>
      <w:r w:rsidRPr="00185745">
        <w:fldChar w:fldCharType="end"/>
      </w:r>
    </w:p>
    <w:p w:rsidR="00D41FD6" w:rsidRDefault="00D41FD6">
      <w:pPr>
        <w:pStyle w:val="1"/>
        <w:numPr>
          <w:ilvl w:val="0"/>
          <w:numId w:val="3"/>
        </w:numPr>
        <w:tabs>
          <w:tab w:val="left" w:pos="567"/>
        </w:tabs>
        <w:ind w:left="567" w:hanging="567"/>
      </w:pPr>
      <w:bookmarkStart w:id="3" w:name="_Toc74088287"/>
      <w:r>
        <w:rPr>
          <w:rFonts w:ascii="Calibri" w:hAnsi="Calibri"/>
          <w:lang w:val="el-GR"/>
        </w:rPr>
        <w:lastRenderedPageBreak/>
        <w:t>ΑΝΑΘΕΤΟΥΣΑ ΑΡΧΗ ΚΑΙ ΑΝΤΙΚΕΙΜΕΝΟ ΣΥΜΒΑΣΗΣ</w:t>
      </w:r>
      <w:bookmarkEnd w:id="3"/>
    </w:p>
    <w:p w:rsidR="00D41FD6" w:rsidRDefault="00D41FD6">
      <w:pPr>
        <w:pStyle w:val="2"/>
      </w:pPr>
      <w:bookmarkStart w:id="4" w:name="_Toc74088288"/>
      <w:r>
        <w:rPr>
          <w:rFonts w:ascii="Calibri" w:hAnsi="Calibri"/>
          <w:lang w:val="el-GR"/>
        </w:rPr>
        <w:t>1.1</w:t>
      </w:r>
      <w:r>
        <w:rPr>
          <w:rFonts w:ascii="Calibri" w:hAnsi="Calibri"/>
          <w:lang w:val="el-GR"/>
        </w:rPr>
        <w:tab/>
        <w:t>Στοιχεία Αναθέτουσας Αρχής</w:t>
      </w:r>
      <w:bookmarkEnd w:id="4"/>
      <w:r>
        <w:rPr>
          <w:rFonts w:ascii="Calibri" w:hAnsi="Calibri"/>
          <w:lang w:val="el-GR"/>
        </w:rPr>
        <w:t xml:space="preserve"> </w:t>
      </w:r>
    </w:p>
    <w:p w:rsidR="00D41FD6" w:rsidRDefault="00D41FD6">
      <w:pPr>
        <w:pStyle w:val="normalwithoutspacing"/>
        <w:rPr>
          <w:b/>
        </w:rPr>
      </w:pPr>
    </w:p>
    <w:tbl>
      <w:tblPr>
        <w:tblW w:w="0" w:type="auto"/>
        <w:tblInd w:w="108" w:type="dxa"/>
        <w:tblLayout w:type="fixed"/>
        <w:tblLook w:val="0000"/>
      </w:tblPr>
      <w:tblGrid>
        <w:gridCol w:w="5245"/>
        <w:gridCol w:w="4349"/>
      </w:tblGrid>
      <w:tr w:rsidR="00BB1176">
        <w:tc>
          <w:tcPr>
            <w:tcW w:w="5245" w:type="dxa"/>
            <w:tcBorders>
              <w:top w:val="single" w:sz="4" w:space="0" w:color="000000"/>
              <w:left w:val="single" w:sz="4" w:space="0" w:color="000000"/>
              <w:bottom w:val="single" w:sz="4" w:space="0" w:color="000000"/>
            </w:tcBorders>
            <w:shd w:val="clear" w:color="auto" w:fill="auto"/>
          </w:tcPr>
          <w:p w:rsidR="00BB1176" w:rsidRDefault="00BB1176" w:rsidP="00BB1176">
            <w:pPr>
              <w:pStyle w:val="normalwithoutspacing"/>
            </w:pPr>
            <w:r>
              <w:t>Επωνυμία</w:t>
            </w:r>
          </w:p>
        </w:tc>
        <w:tc>
          <w:tcPr>
            <w:tcW w:w="4349" w:type="dxa"/>
            <w:tcBorders>
              <w:top w:val="single" w:sz="4" w:space="0" w:color="000000"/>
              <w:left w:val="single" w:sz="4" w:space="0" w:color="000000"/>
              <w:bottom w:val="single" w:sz="4" w:space="0" w:color="000000"/>
              <w:right w:val="single" w:sz="4" w:space="0" w:color="000000"/>
            </w:tcBorders>
            <w:shd w:val="clear" w:color="auto" w:fill="auto"/>
          </w:tcPr>
          <w:p w:rsidR="00BB1176" w:rsidRDefault="00BB1176" w:rsidP="00BB1176">
            <w:pPr>
              <w:pStyle w:val="normalwithoutspacing"/>
              <w:snapToGrid w:val="0"/>
            </w:pPr>
            <w:r>
              <w:t>ΔΗΜΟΣ ΝΑΥΠΑΚΤΙΑΣ</w:t>
            </w:r>
          </w:p>
        </w:tc>
      </w:tr>
      <w:tr w:rsidR="00BB1176" w:rsidRPr="00D80E7D">
        <w:tc>
          <w:tcPr>
            <w:tcW w:w="5245" w:type="dxa"/>
            <w:tcBorders>
              <w:top w:val="single" w:sz="4" w:space="0" w:color="000000"/>
              <w:left w:val="single" w:sz="4" w:space="0" w:color="000000"/>
              <w:bottom w:val="single" w:sz="4" w:space="0" w:color="000000"/>
            </w:tcBorders>
            <w:shd w:val="clear" w:color="auto" w:fill="auto"/>
          </w:tcPr>
          <w:p w:rsidR="00BB1176" w:rsidRDefault="00BB1176" w:rsidP="00BB1176">
            <w:pPr>
              <w:pStyle w:val="normalwithoutspacing"/>
            </w:pPr>
            <w:r w:rsidRPr="005B7536">
              <w:t>Αριθμός Φορολογικού Μητρώου (Α.Φ.Μ.)</w:t>
            </w:r>
          </w:p>
        </w:tc>
        <w:tc>
          <w:tcPr>
            <w:tcW w:w="4349" w:type="dxa"/>
            <w:tcBorders>
              <w:top w:val="single" w:sz="4" w:space="0" w:color="000000"/>
              <w:left w:val="single" w:sz="4" w:space="0" w:color="000000"/>
              <w:bottom w:val="single" w:sz="4" w:space="0" w:color="000000"/>
              <w:right w:val="single" w:sz="4" w:space="0" w:color="000000"/>
            </w:tcBorders>
          </w:tcPr>
          <w:p w:rsidR="00BB1176" w:rsidRDefault="00BB1176" w:rsidP="00BB1176">
            <w:pPr>
              <w:pStyle w:val="normalwithoutspacing"/>
              <w:snapToGrid w:val="0"/>
            </w:pPr>
            <w:r>
              <w:rPr>
                <w:lang w:val="en-US"/>
              </w:rPr>
              <w:t>998517151</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Default="00BB1176" w:rsidP="00BB1176">
            <w:pPr>
              <w:pStyle w:val="normalwithoutspacing"/>
            </w:pPr>
            <w:r w:rsidRPr="005B7536">
              <w:t>Κωδικός ηλεκτρονικής τιμολόγησης</w:t>
            </w:r>
            <w:r w:rsidRPr="005B7536">
              <w:rPr>
                <w:rStyle w:val="a6"/>
                <w:rFonts w:cs="Calibri"/>
                <w:szCs w:val="22"/>
              </w:rPr>
              <w:footnoteReference w:id="2"/>
            </w:r>
          </w:p>
        </w:tc>
        <w:tc>
          <w:tcPr>
            <w:tcW w:w="4349" w:type="dxa"/>
            <w:tcBorders>
              <w:top w:val="single" w:sz="4" w:space="0" w:color="000000"/>
              <w:left w:val="single" w:sz="4" w:space="0" w:color="000000"/>
              <w:bottom w:val="single" w:sz="4" w:space="0" w:color="000000"/>
              <w:right w:val="single" w:sz="4" w:space="0" w:color="000000"/>
            </w:tcBorders>
          </w:tcPr>
          <w:p w:rsidR="00BB1176" w:rsidRDefault="00BB1176" w:rsidP="00BB1176">
            <w:pPr>
              <w:pStyle w:val="normalwithoutspacing"/>
              <w:snapToGrid w:val="0"/>
            </w:pPr>
            <w:r>
              <w:rPr>
                <w:lang w:val="en-US"/>
              </w:rPr>
              <w:t>1007.</w:t>
            </w:r>
            <w:r>
              <w:t>Ε83806.00254</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Default="00BB1176" w:rsidP="00BB1176">
            <w:pPr>
              <w:pStyle w:val="normalwithoutspacing"/>
            </w:pPr>
            <w:r>
              <w:t>Ταχυδρομική διεύθυνση</w:t>
            </w:r>
          </w:p>
        </w:tc>
        <w:tc>
          <w:tcPr>
            <w:tcW w:w="4349" w:type="dxa"/>
            <w:tcBorders>
              <w:top w:val="single" w:sz="4" w:space="0" w:color="000000"/>
              <w:left w:val="single" w:sz="4" w:space="0" w:color="000000"/>
              <w:bottom w:val="single" w:sz="4" w:space="0" w:color="000000"/>
              <w:right w:val="single" w:sz="4" w:space="0" w:color="000000"/>
            </w:tcBorders>
          </w:tcPr>
          <w:p w:rsidR="00BB1176" w:rsidRDefault="00BB1176" w:rsidP="00BB1176">
            <w:pPr>
              <w:pStyle w:val="normalwithoutspacing"/>
              <w:snapToGrid w:val="0"/>
            </w:pPr>
            <w:r w:rsidRPr="002F2433">
              <w:rPr>
                <w:szCs w:val="22"/>
              </w:rPr>
              <w:t>ΙΛ. ΤΖΑΒΕΛΑ 37</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Default="00BB1176" w:rsidP="00BB1176">
            <w:pPr>
              <w:pStyle w:val="normalwithoutspacing"/>
            </w:pPr>
            <w:r>
              <w:t>Πόλη</w:t>
            </w:r>
          </w:p>
        </w:tc>
        <w:tc>
          <w:tcPr>
            <w:tcW w:w="4349" w:type="dxa"/>
            <w:tcBorders>
              <w:top w:val="single" w:sz="4" w:space="0" w:color="000000"/>
              <w:left w:val="single" w:sz="4" w:space="0" w:color="000000"/>
              <w:bottom w:val="single" w:sz="4" w:space="0" w:color="000000"/>
              <w:right w:val="single" w:sz="4" w:space="0" w:color="000000"/>
            </w:tcBorders>
          </w:tcPr>
          <w:p w:rsidR="00BB1176" w:rsidRDefault="00BB1176" w:rsidP="00BB1176">
            <w:pPr>
              <w:pStyle w:val="normalwithoutspacing"/>
              <w:snapToGrid w:val="0"/>
            </w:pPr>
            <w:r>
              <w:rPr>
                <w:szCs w:val="22"/>
              </w:rPr>
              <w:t>ΝΑΥΠΑΚΤΟΣ</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Default="00BB1176" w:rsidP="00BB1176">
            <w:pPr>
              <w:pStyle w:val="normalwithoutspacing"/>
            </w:pPr>
            <w:r>
              <w:t>Ταχυδρομικός Κωδικός</w:t>
            </w:r>
          </w:p>
        </w:tc>
        <w:tc>
          <w:tcPr>
            <w:tcW w:w="4349" w:type="dxa"/>
            <w:tcBorders>
              <w:top w:val="single" w:sz="4" w:space="0" w:color="000000"/>
              <w:left w:val="single" w:sz="4" w:space="0" w:color="000000"/>
              <w:bottom w:val="single" w:sz="4" w:space="0" w:color="000000"/>
              <w:right w:val="single" w:sz="4" w:space="0" w:color="000000"/>
            </w:tcBorders>
          </w:tcPr>
          <w:p w:rsidR="00BB1176" w:rsidRDefault="00BB1176" w:rsidP="00BB1176">
            <w:pPr>
              <w:pStyle w:val="normalwithoutspacing"/>
              <w:snapToGrid w:val="0"/>
            </w:pPr>
            <w:r>
              <w:t>30300</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Default="00BB1176" w:rsidP="00BB1176">
            <w:pPr>
              <w:pStyle w:val="normalwithoutspacing"/>
            </w:pPr>
            <w:r>
              <w:t>Χώρα</w:t>
            </w:r>
            <w:r>
              <w:rPr>
                <w:rStyle w:val="WW-FootnoteReference"/>
              </w:rPr>
              <w:footnoteReference w:id="3"/>
            </w:r>
          </w:p>
        </w:tc>
        <w:tc>
          <w:tcPr>
            <w:tcW w:w="4349" w:type="dxa"/>
            <w:tcBorders>
              <w:top w:val="single" w:sz="4" w:space="0" w:color="000000"/>
              <w:left w:val="single" w:sz="4" w:space="0" w:color="000000"/>
              <w:bottom w:val="single" w:sz="4" w:space="0" w:color="000000"/>
              <w:right w:val="single" w:sz="4" w:space="0" w:color="000000"/>
            </w:tcBorders>
          </w:tcPr>
          <w:p w:rsidR="00BB1176" w:rsidRDefault="00BB1176" w:rsidP="00BB1176">
            <w:pPr>
              <w:pStyle w:val="normalwithoutspacing"/>
              <w:snapToGrid w:val="0"/>
            </w:pPr>
            <w:r>
              <w:t>ΕΛΛΑΔΑ</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Default="00BB1176" w:rsidP="00BB1176">
            <w:pPr>
              <w:pStyle w:val="normalwithoutspacing"/>
            </w:pPr>
            <w:r>
              <w:t>Κωδικός ΝUTS</w:t>
            </w:r>
            <w:r>
              <w:rPr>
                <w:rStyle w:val="WW-FootnoteReference"/>
              </w:rPr>
              <w:footnoteReference w:id="4"/>
            </w:r>
          </w:p>
        </w:tc>
        <w:tc>
          <w:tcPr>
            <w:tcW w:w="4349" w:type="dxa"/>
            <w:tcBorders>
              <w:top w:val="single" w:sz="4" w:space="0" w:color="000000"/>
              <w:left w:val="single" w:sz="4" w:space="0" w:color="000000"/>
              <w:bottom w:val="single" w:sz="4" w:space="0" w:color="000000"/>
              <w:right w:val="single" w:sz="4" w:space="0" w:color="000000"/>
            </w:tcBorders>
          </w:tcPr>
          <w:p w:rsidR="00BB1176" w:rsidRDefault="00BB1176" w:rsidP="00BB1176">
            <w:pPr>
              <w:pStyle w:val="normalwithoutspacing"/>
              <w:snapToGrid w:val="0"/>
            </w:pPr>
            <w:r w:rsidRPr="002F2433">
              <w:rPr>
                <w:szCs w:val="22"/>
                <w:lang w:val="en-US"/>
              </w:rPr>
              <w:t xml:space="preserve">EL </w:t>
            </w:r>
            <w:r w:rsidRPr="002F2433">
              <w:rPr>
                <w:szCs w:val="22"/>
              </w:rPr>
              <w:t>631</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Pr="00081D64" w:rsidRDefault="00BB1176" w:rsidP="00BB1176">
            <w:pPr>
              <w:pStyle w:val="normalwithoutspacing"/>
            </w:pPr>
            <w:r w:rsidRPr="00081D64">
              <w:t>Τηλέφωνο</w:t>
            </w:r>
          </w:p>
        </w:tc>
        <w:tc>
          <w:tcPr>
            <w:tcW w:w="4349" w:type="dxa"/>
            <w:tcBorders>
              <w:top w:val="single" w:sz="4" w:space="0" w:color="000000"/>
              <w:left w:val="single" w:sz="4" w:space="0" w:color="000000"/>
              <w:bottom w:val="single" w:sz="4" w:space="0" w:color="000000"/>
              <w:right w:val="single" w:sz="4" w:space="0" w:color="000000"/>
            </w:tcBorders>
          </w:tcPr>
          <w:p w:rsidR="00BB1176" w:rsidRPr="00081D64" w:rsidRDefault="00BB1176" w:rsidP="00691C48">
            <w:pPr>
              <w:pStyle w:val="normalwithoutspacing"/>
              <w:snapToGrid w:val="0"/>
            </w:pPr>
            <w:r w:rsidRPr="00081D64">
              <w:rPr>
                <w:lang w:val="en-US"/>
              </w:rPr>
              <w:t>26343</w:t>
            </w:r>
            <w:r w:rsidR="00691C48" w:rsidRPr="00081D64">
              <w:rPr>
                <w:lang w:val="en-US"/>
              </w:rPr>
              <w:t>.61.211</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Pr="00081D64" w:rsidRDefault="00BB1176" w:rsidP="00BB1176">
            <w:pPr>
              <w:pStyle w:val="normalwithoutspacing"/>
            </w:pPr>
            <w:r w:rsidRPr="00081D64">
              <w:t>Φαξ</w:t>
            </w:r>
          </w:p>
        </w:tc>
        <w:tc>
          <w:tcPr>
            <w:tcW w:w="4349" w:type="dxa"/>
            <w:tcBorders>
              <w:top w:val="single" w:sz="4" w:space="0" w:color="000000"/>
              <w:left w:val="single" w:sz="4" w:space="0" w:color="000000"/>
              <w:bottom w:val="single" w:sz="4" w:space="0" w:color="000000"/>
              <w:right w:val="single" w:sz="4" w:space="0" w:color="000000"/>
            </w:tcBorders>
          </w:tcPr>
          <w:p w:rsidR="00BB1176" w:rsidRPr="00081D64" w:rsidRDefault="00BB1176" w:rsidP="00BB1176">
            <w:pPr>
              <w:pStyle w:val="normalwithoutspacing"/>
              <w:snapToGrid w:val="0"/>
            </w:pPr>
            <w:r w:rsidRPr="00081D64">
              <w:t>2634021933</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Pr="00081D64" w:rsidRDefault="00BB1176" w:rsidP="00BB1176">
            <w:pPr>
              <w:pStyle w:val="normalwithoutspacing"/>
            </w:pPr>
            <w:r w:rsidRPr="00081D64">
              <w:t xml:space="preserve">Ηλεκτρονικό Ταχυδρομείο </w:t>
            </w:r>
            <w:r w:rsidRPr="00081D64">
              <w:rPr>
                <w:lang w:val="en-US"/>
              </w:rPr>
              <w:t>(e-mail)</w:t>
            </w:r>
          </w:p>
        </w:tc>
        <w:tc>
          <w:tcPr>
            <w:tcW w:w="4349" w:type="dxa"/>
            <w:tcBorders>
              <w:top w:val="single" w:sz="4" w:space="0" w:color="000000"/>
              <w:left w:val="single" w:sz="4" w:space="0" w:color="000000"/>
              <w:bottom w:val="single" w:sz="4" w:space="0" w:color="000000"/>
              <w:right w:val="single" w:sz="4" w:space="0" w:color="000000"/>
            </w:tcBorders>
          </w:tcPr>
          <w:p w:rsidR="00BB1176" w:rsidRPr="00081D64" w:rsidRDefault="00691C48" w:rsidP="00BB1176">
            <w:pPr>
              <w:pStyle w:val="normalwithoutspacing"/>
              <w:snapToGrid w:val="0"/>
            </w:pPr>
            <w:r w:rsidRPr="00081D64">
              <w:rPr>
                <w:rFonts w:eastAsia="Cambria"/>
                <w:color w:val="0000FF"/>
                <w:szCs w:val="22"/>
                <w:u w:val="single"/>
                <w:lang w:val="en-US"/>
              </w:rPr>
              <w:t>Slpap1983@gmail.com</w:t>
            </w:r>
          </w:p>
        </w:tc>
      </w:tr>
      <w:tr w:rsidR="00BB1176">
        <w:tc>
          <w:tcPr>
            <w:tcW w:w="5245" w:type="dxa"/>
            <w:tcBorders>
              <w:top w:val="single" w:sz="4" w:space="0" w:color="000000"/>
              <w:left w:val="single" w:sz="4" w:space="0" w:color="000000"/>
              <w:bottom w:val="single" w:sz="4" w:space="0" w:color="000000"/>
            </w:tcBorders>
            <w:shd w:val="clear" w:color="auto" w:fill="auto"/>
          </w:tcPr>
          <w:p w:rsidR="00BB1176" w:rsidRPr="00081D64" w:rsidRDefault="00BB1176" w:rsidP="00BB1176">
            <w:pPr>
              <w:pStyle w:val="normalwithoutspacing"/>
            </w:pPr>
            <w:r w:rsidRPr="00081D64">
              <w:t>Αρμόδιος για πληροφορίες</w:t>
            </w:r>
            <w:r w:rsidRPr="00081D64">
              <w:rPr>
                <w:rStyle w:val="WW-FootnoteReference"/>
              </w:rPr>
              <w:footnoteReference w:id="5"/>
            </w:r>
          </w:p>
        </w:tc>
        <w:tc>
          <w:tcPr>
            <w:tcW w:w="4349" w:type="dxa"/>
            <w:tcBorders>
              <w:top w:val="single" w:sz="4" w:space="0" w:color="000000"/>
              <w:left w:val="single" w:sz="4" w:space="0" w:color="000000"/>
              <w:bottom w:val="single" w:sz="4" w:space="0" w:color="000000"/>
              <w:right w:val="single" w:sz="4" w:space="0" w:color="000000"/>
            </w:tcBorders>
          </w:tcPr>
          <w:p w:rsidR="00BB1176" w:rsidRPr="00081D64" w:rsidRDefault="00691C48" w:rsidP="00BB1176">
            <w:pPr>
              <w:pStyle w:val="normalwithoutspacing"/>
              <w:snapToGrid w:val="0"/>
            </w:pPr>
            <w:r w:rsidRPr="00081D64">
              <w:rPr>
                <w:szCs w:val="22"/>
              </w:rPr>
              <w:t>Παναγιωτοπούλου Σταυρούλα</w:t>
            </w:r>
          </w:p>
        </w:tc>
      </w:tr>
      <w:tr w:rsidR="00BB1176" w:rsidRPr="00D80E7D">
        <w:tc>
          <w:tcPr>
            <w:tcW w:w="5245" w:type="dxa"/>
            <w:tcBorders>
              <w:top w:val="single" w:sz="4" w:space="0" w:color="000000"/>
              <w:left w:val="single" w:sz="4" w:space="0" w:color="000000"/>
              <w:bottom w:val="single" w:sz="4" w:space="0" w:color="000000"/>
            </w:tcBorders>
            <w:shd w:val="clear" w:color="auto" w:fill="auto"/>
          </w:tcPr>
          <w:p w:rsidR="00BB1176" w:rsidRPr="00081D64" w:rsidRDefault="00BB1176" w:rsidP="00BB1176">
            <w:pPr>
              <w:pStyle w:val="normalwithoutspacing"/>
            </w:pPr>
            <w:r w:rsidRPr="00081D64">
              <w:t>Γενική Διεύθυνση στο διαδίκτυο  (URL)</w:t>
            </w:r>
          </w:p>
        </w:tc>
        <w:tc>
          <w:tcPr>
            <w:tcW w:w="4349" w:type="dxa"/>
            <w:tcBorders>
              <w:top w:val="single" w:sz="4" w:space="0" w:color="000000"/>
              <w:left w:val="single" w:sz="4" w:space="0" w:color="000000"/>
              <w:bottom w:val="single" w:sz="4" w:space="0" w:color="000000"/>
              <w:right w:val="single" w:sz="4" w:space="0" w:color="000000"/>
            </w:tcBorders>
          </w:tcPr>
          <w:p w:rsidR="00BB1176" w:rsidRPr="00081D64" w:rsidRDefault="00684E0C" w:rsidP="00BB1176">
            <w:pPr>
              <w:pStyle w:val="normalwithoutspacing"/>
              <w:snapToGrid w:val="0"/>
            </w:pPr>
            <w:hyperlink r:id="rId10" w:history="1">
              <w:r w:rsidR="00BB1176" w:rsidRPr="00081D64">
                <w:rPr>
                  <w:rFonts w:eastAsia="Cambria"/>
                  <w:color w:val="0000FF"/>
                  <w:szCs w:val="22"/>
                  <w:u w:val="single"/>
                </w:rPr>
                <w:t>http://www.</w:t>
              </w:r>
              <w:r w:rsidR="00BB1176" w:rsidRPr="00081D64">
                <w:rPr>
                  <w:rFonts w:eastAsia="Cambria"/>
                  <w:color w:val="0000FF"/>
                  <w:szCs w:val="22"/>
                  <w:u w:val="single"/>
                  <w:lang w:val="en-US"/>
                </w:rPr>
                <w:t>nafpaktos</w:t>
              </w:r>
              <w:r w:rsidR="00BB1176" w:rsidRPr="00081D64">
                <w:rPr>
                  <w:rFonts w:eastAsia="Cambria"/>
                  <w:color w:val="0000FF"/>
                  <w:szCs w:val="22"/>
                  <w:u w:val="single"/>
                </w:rPr>
                <w:t>.gr</w:t>
              </w:r>
            </w:hyperlink>
          </w:p>
        </w:tc>
      </w:tr>
    </w:tbl>
    <w:p w:rsidR="00D41FD6" w:rsidRDefault="00D41FD6">
      <w:pPr>
        <w:pStyle w:val="normalwithoutspacing"/>
      </w:pPr>
    </w:p>
    <w:p w:rsidR="00D41FD6" w:rsidRDefault="00D41FD6">
      <w:pPr>
        <w:pStyle w:val="normalwithoutspacing"/>
      </w:pPr>
      <w:r>
        <w:rPr>
          <w:b/>
        </w:rPr>
        <w:t xml:space="preserve">Είδος Αναθέτουσας Αρχής </w:t>
      </w:r>
    </w:p>
    <w:p w:rsidR="00D41FD6" w:rsidRDefault="00D41FD6">
      <w:pPr>
        <w:pStyle w:val="normalwithoutspacing"/>
        <w:rPr>
          <w:rFonts w:eastAsia="Calibri"/>
        </w:rPr>
      </w:pPr>
      <w:r>
        <w:t xml:space="preserve">Η Αναθέτουσα Αρχή είναι </w:t>
      </w:r>
      <w:r>
        <w:rPr>
          <w:rStyle w:val="a6"/>
          <w:rFonts w:cs="Calibri"/>
          <w:szCs w:val="22"/>
        </w:rPr>
        <w:footnoteReference w:id="6"/>
      </w:r>
      <w:r w:rsidR="00BB1176" w:rsidRPr="005107BE">
        <w:t>Δήμος, μη κεντρική αναθέτουσα αρχή</w:t>
      </w:r>
      <w:r>
        <w:t xml:space="preserve"> και ανήκει στην </w:t>
      </w:r>
      <w:r w:rsidR="00BB1176" w:rsidRPr="00BB1176">
        <w:t xml:space="preserve">Γενική Κυβέρνηση (Υποτομέας Ο.Τ.Α.).   </w:t>
      </w:r>
      <w:r>
        <w:rPr>
          <w:rStyle w:val="a6"/>
          <w:rFonts w:cs="Calibri"/>
          <w:szCs w:val="22"/>
        </w:rPr>
        <w:footnoteReference w:id="7"/>
      </w:r>
    </w:p>
    <w:p w:rsidR="00D41FD6" w:rsidRDefault="00D41FD6">
      <w:pPr>
        <w:pStyle w:val="normalwithoutspacing"/>
      </w:pPr>
      <w:r>
        <w:rPr>
          <w:rFonts w:eastAsia="Calibri"/>
        </w:rPr>
        <w:t xml:space="preserve">  </w:t>
      </w:r>
    </w:p>
    <w:p w:rsidR="00D41FD6" w:rsidRDefault="00D41FD6">
      <w:pPr>
        <w:pStyle w:val="normalwithoutspacing"/>
      </w:pPr>
      <w:r>
        <w:rPr>
          <w:b/>
        </w:rPr>
        <w:t>Κύρια δραστηριότητα Α.Α.</w:t>
      </w:r>
      <w:r>
        <w:rPr>
          <w:rStyle w:val="a6"/>
          <w:rFonts w:cs="Calibri"/>
          <w:b/>
          <w:szCs w:val="22"/>
        </w:rPr>
        <w:footnoteReference w:id="8"/>
      </w:r>
    </w:p>
    <w:p w:rsidR="00BB1176" w:rsidRDefault="00BB1176" w:rsidP="00BB1176">
      <w:pPr>
        <w:pStyle w:val="normalwithoutspacing"/>
      </w:pPr>
      <w:r>
        <w:t>Η κύρια δραστηριότητα της Αναθέτουσας Αρχής είναι η «Γενικές δημόσιες υπηρεσίες»</w:t>
      </w:r>
    </w:p>
    <w:p w:rsidR="00D41FD6" w:rsidRDefault="00BB1176">
      <w:pPr>
        <w:pStyle w:val="normalwithoutspacing"/>
      </w:pPr>
      <w:r w:rsidRPr="00BB1176">
        <w:t>Εφαρμοστέο εθνικό δίκαιο είναι το Ελληνικό.</w:t>
      </w:r>
      <w:r w:rsidR="00D41FD6">
        <w:rPr>
          <w:rStyle w:val="a6"/>
          <w:szCs w:val="22"/>
        </w:rPr>
        <w:footnoteReference w:id="9"/>
      </w:r>
      <w:r w:rsidR="00D41FD6">
        <w:t xml:space="preserve"> : </w:t>
      </w:r>
    </w:p>
    <w:p w:rsidR="00D41FD6" w:rsidRDefault="00D41FD6">
      <w:pPr>
        <w:pStyle w:val="normalwithoutspacing"/>
      </w:pPr>
      <w:r>
        <w:rPr>
          <w:b/>
        </w:rPr>
        <w:t xml:space="preserve">Στοιχεία Επικοινωνίας </w:t>
      </w:r>
      <w:r>
        <w:rPr>
          <w:rStyle w:val="a6"/>
          <w:b/>
          <w:szCs w:val="22"/>
        </w:rPr>
        <w:footnoteReference w:id="10"/>
      </w:r>
      <w:r>
        <w:rPr>
          <w:b/>
        </w:rPr>
        <w:t xml:space="preserve"> </w:t>
      </w:r>
    </w:p>
    <w:p w:rsidR="00D41FD6" w:rsidRDefault="00D41FD6">
      <w:pPr>
        <w:pStyle w:val="normalwithoutspacing"/>
        <w:ind w:left="567" w:hanging="567"/>
      </w:pPr>
      <w:r>
        <w:t>α)</w:t>
      </w:r>
      <w:r w:rsidR="00DD50E7">
        <w:tab/>
      </w:r>
      <w:r>
        <w:t xml:space="preserve">Τα έγγραφα της σύμβασης είναι διαθέσιμα για ελεύθερη, πλήρη, άμεση &amp; δωρεάν ηλεκτρονική πρόσβαση  μέσω της διαδικτυακής πύλης </w:t>
      </w:r>
      <w:r w:rsidR="00525275">
        <w:t>(</w:t>
      </w:r>
      <w:r>
        <w:t>www.promitheus.gov.gr</w:t>
      </w:r>
      <w:r w:rsidR="00525275">
        <w:t>)</w:t>
      </w:r>
      <w:r>
        <w:t xml:space="preserve"> του </w:t>
      </w:r>
      <w:r w:rsidR="00525275">
        <w:rPr>
          <w:kern w:val="1"/>
        </w:rPr>
        <w:t xml:space="preserve">ΟΠΣ </w:t>
      </w:r>
      <w:r w:rsidR="00525275">
        <w:t>ΕΣΗΔΗΣ</w:t>
      </w:r>
      <w:r>
        <w:rPr>
          <w:rStyle w:val="00"/>
        </w:rPr>
        <w:footnoteReference w:id="11"/>
      </w:r>
    </w:p>
    <w:p w:rsidR="00C442E7" w:rsidRPr="00C442E7" w:rsidRDefault="00C442E7">
      <w:pPr>
        <w:pStyle w:val="normalwithoutspacing"/>
        <w:ind w:left="567" w:hanging="567"/>
      </w:pPr>
      <w:r>
        <w:lastRenderedPageBreak/>
        <w:t>β</w:t>
      </w:r>
      <w:r w:rsidRPr="006428CF">
        <w:t>)</w:t>
      </w:r>
      <w:r w:rsidRPr="006428CF">
        <w:tab/>
      </w:r>
      <w:r>
        <w:t xml:space="preserve">Κάθε είδους επικοινωνία και ανταλλαγή πληροφοριών πραγματοποιείται </w:t>
      </w:r>
      <w:r w:rsidR="00525275">
        <w:t>μέσω του ΕΣΗΔΗΣ Προμήθειες και Υπηρεσίες (εφεξής ΕΣΗΔΗΣ), το οποίο είναι προσβάσιμο από τη Διαδικτυακή Πύλη (www.promitheus.gov.gr) του ΟΠΣ ΕΣΗΔΗΣ</w:t>
      </w:r>
    </w:p>
    <w:p w:rsidR="00D41FD6" w:rsidRDefault="00C442E7" w:rsidP="00DD50E7">
      <w:pPr>
        <w:pStyle w:val="normalwithoutspacing"/>
        <w:ind w:left="567" w:hanging="567"/>
      </w:pPr>
      <w:r>
        <w:t>γ</w:t>
      </w:r>
      <w:r w:rsidR="00D41FD6">
        <w:t>)</w:t>
      </w:r>
      <w:r w:rsidR="00DD50E7">
        <w:tab/>
      </w:r>
      <w:r w:rsidR="00D41FD6">
        <w:t>Περαιτέρω πληροφορίες είναι διαθέσιμες από :</w:t>
      </w:r>
    </w:p>
    <w:p w:rsidR="00D41FD6" w:rsidRDefault="00D41FD6">
      <w:pPr>
        <w:pStyle w:val="normalwithoutspacing"/>
        <w:ind w:left="567" w:hanging="567"/>
      </w:pPr>
      <w:r>
        <w:rPr>
          <w:kern w:val="1"/>
        </w:rPr>
        <w:tab/>
      </w:r>
      <w:r w:rsidR="00BA6A6D" w:rsidRPr="00BA6A6D">
        <w:rPr>
          <w:kern w:val="1"/>
        </w:rPr>
        <w:t xml:space="preserve">Τα έγγραφα της σύμβασης είναι διαθέσιμα για ελεύθερη, πλήρη, άμεση και δωρεάν ηλεκτρονική πρόσβαση στην διεύθυνση (URL): www.nafpaktos.gr    </w:t>
      </w:r>
    </w:p>
    <w:p w:rsidR="00525275" w:rsidRPr="00BA6A6D" w:rsidRDefault="00C442E7" w:rsidP="00BA6A6D">
      <w:pPr>
        <w:pStyle w:val="normalwithoutspacing"/>
        <w:ind w:left="567" w:hanging="567"/>
      </w:pPr>
      <w:r>
        <w:t>δ</w:t>
      </w:r>
      <w:r w:rsidR="00D41FD6">
        <w:t>)</w:t>
      </w:r>
      <w:r w:rsidR="00D41FD6">
        <w:rPr>
          <w:i/>
        </w:rPr>
        <w:tab/>
      </w:r>
      <w:r w:rsidR="00BA6A6D" w:rsidRPr="00BA6A6D">
        <w:t xml:space="preserve">την προαναφερθείσα διεύθυνση: </w:t>
      </w:r>
      <w:r w:rsidR="00BA6A6D" w:rsidRPr="00BA6A6D">
        <w:rPr>
          <w:lang w:val="en-US"/>
        </w:rPr>
        <w:t>www</w:t>
      </w:r>
      <w:r w:rsidR="00BA6A6D" w:rsidRPr="00BA6A6D">
        <w:t>.</w:t>
      </w:r>
      <w:r w:rsidR="00BA6A6D" w:rsidRPr="00BA6A6D">
        <w:rPr>
          <w:lang w:val="en-US"/>
        </w:rPr>
        <w:t>promitheus</w:t>
      </w:r>
      <w:r w:rsidR="00BA6A6D" w:rsidRPr="00BA6A6D">
        <w:t>.</w:t>
      </w:r>
      <w:r w:rsidR="00BA6A6D" w:rsidRPr="00BA6A6D">
        <w:rPr>
          <w:lang w:val="en-US"/>
        </w:rPr>
        <w:t>gov</w:t>
      </w:r>
      <w:r w:rsidR="00BA6A6D" w:rsidRPr="00BA6A6D">
        <w:t>.</w:t>
      </w:r>
      <w:r w:rsidR="00BA6A6D" w:rsidRPr="00BA6A6D">
        <w:rPr>
          <w:lang w:val="en-US"/>
        </w:rPr>
        <w:t>gr</w:t>
      </w:r>
      <w:r w:rsidR="00BA6A6D" w:rsidRPr="00BA6A6D">
        <w:t xml:space="preserve">   του ΚΗΜΔΗΣ, και από τη Διεύθυνση Οικονομικών Υπηρεσιών του Δήμου Ναυπακτίας – Οδός Κοζώνη, Ναύπακτος – Τ.Κ 30300, τηλ. 2634038290.</w:t>
      </w:r>
    </w:p>
    <w:p w:rsidR="00D41FD6" w:rsidRPr="006B2C94" w:rsidRDefault="00D41FD6">
      <w:pPr>
        <w:pStyle w:val="2"/>
        <w:rPr>
          <w:lang w:val="el-GR"/>
        </w:rPr>
      </w:pPr>
      <w:bookmarkStart w:id="5" w:name="_Toc74088289"/>
      <w:r>
        <w:rPr>
          <w:rFonts w:ascii="Calibri" w:hAnsi="Calibri"/>
          <w:lang w:val="el-GR"/>
        </w:rPr>
        <w:t>1.2</w:t>
      </w:r>
      <w:r>
        <w:rPr>
          <w:rFonts w:ascii="Calibri" w:hAnsi="Calibri"/>
          <w:lang w:val="el-GR"/>
        </w:rPr>
        <w:tab/>
        <w:t>Στοιχεία Διαδικασίας-Χρηματοδότηση</w:t>
      </w:r>
      <w:bookmarkEnd w:id="5"/>
    </w:p>
    <w:p w:rsidR="00D41FD6" w:rsidRPr="006B2C94" w:rsidRDefault="00D41FD6">
      <w:pPr>
        <w:rPr>
          <w:lang w:val="el-GR"/>
        </w:rPr>
      </w:pPr>
      <w:r>
        <w:rPr>
          <w:b/>
          <w:lang w:val="el-GR"/>
        </w:rPr>
        <w:t xml:space="preserve">Είδος διαδικασίας </w:t>
      </w:r>
    </w:p>
    <w:p w:rsidR="00D41FD6" w:rsidRDefault="00D41FD6">
      <w:pPr>
        <w:pStyle w:val="normalwithoutspacing"/>
      </w:pPr>
      <w:r>
        <w:t xml:space="preserve">Ο διαγωνισμός θα διεξαχθεί με την ανοικτή διαδικασία του άρθρου 27 του ν. 4412/16. </w:t>
      </w:r>
    </w:p>
    <w:p w:rsidR="00DE6E15" w:rsidRDefault="00DE6E15">
      <w:pPr>
        <w:pStyle w:val="normalwithoutspacing"/>
      </w:pPr>
    </w:p>
    <w:p w:rsidR="00625E70" w:rsidRPr="00625E70" w:rsidRDefault="00625E70" w:rsidP="00625E70">
      <w:pPr>
        <w:spacing w:after="60"/>
        <w:rPr>
          <w:lang w:val="el-GR" w:eastAsia="ar-SA"/>
        </w:rPr>
      </w:pPr>
      <w:r w:rsidRPr="00625E70">
        <w:rPr>
          <w:b/>
          <w:lang w:val="el-GR" w:eastAsia="ar-SA"/>
        </w:rPr>
        <w:t>Χρηματοδότηση της σύμβασης</w:t>
      </w:r>
      <w:r w:rsidRPr="00625E70">
        <w:rPr>
          <w:rFonts w:cs="Times New Roman"/>
          <w:b/>
          <w:szCs w:val="22"/>
          <w:vertAlign w:val="superscript"/>
          <w:lang w:val="el-GR" w:eastAsia="ar-SA"/>
        </w:rPr>
        <w:footnoteReference w:id="12"/>
      </w:r>
    </w:p>
    <w:p w:rsidR="00DF2D15" w:rsidRPr="00B950F6" w:rsidRDefault="00DF2D15" w:rsidP="00DF2D15">
      <w:pPr>
        <w:pStyle w:val="normalwithoutspacing"/>
      </w:pPr>
      <w:r w:rsidRPr="00B950F6">
        <w:rPr>
          <w:i/>
          <w:iCs/>
          <w:color w:val="5B9BD5"/>
          <w:kern w:val="1"/>
        </w:rPr>
        <w:t xml:space="preserve"> </w:t>
      </w:r>
      <w:r w:rsidRPr="00B950F6">
        <w:t xml:space="preserve">Φορέας χρηματοδότησης της παρούσας σύμβασης είναι </w:t>
      </w:r>
      <w:r w:rsidR="00BA6A6D">
        <w:t>Δήμος Ναυπακτίας.</w:t>
      </w:r>
      <w:r w:rsidRPr="00B950F6">
        <w:t xml:space="preserve"> Η δαπάνη για την εν λόγω σύμβαση βαρύνει την με Κ.Α.: </w:t>
      </w:r>
      <w:bookmarkStart w:id="6" w:name="_Hlk114570878"/>
      <w:r w:rsidR="00791ECA">
        <w:t xml:space="preserve">10-6263, 15-6263, 20-6263, 30-6263, 30-6264, </w:t>
      </w:r>
      <w:r w:rsidR="00791ECA" w:rsidRPr="000C5F23">
        <w:t>3</w:t>
      </w:r>
      <w:r w:rsidR="00791ECA">
        <w:t xml:space="preserve">5-6263, 70.01-6263.001, </w:t>
      </w:r>
      <w:bookmarkEnd w:id="6"/>
      <w:r w:rsidRPr="00B950F6">
        <w:t xml:space="preserve">σχετική πίστωση του τακτικού προϋπολογισμού του οικονομικού έτους </w:t>
      </w:r>
      <w:r w:rsidR="00BA6A6D">
        <w:t>2022-2023-2024</w:t>
      </w:r>
      <w:r w:rsidRPr="00B950F6">
        <w:t xml:space="preserve"> του Φορέα </w:t>
      </w:r>
      <w:r w:rsidRPr="00B950F6">
        <w:rPr>
          <w:rStyle w:val="a6"/>
          <w:szCs w:val="22"/>
        </w:rPr>
        <w:footnoteReference w:id="13"/>
      </w:r>
      <w:r w:rsidRPr="00B950F6">
        <w:t xml:space="preserve"> </w:t>
      </w:r>
    </w:p>
    <w:p w:rsidR="00DF2D15" w:rsidRDefault="00DF2D15" w:rsidP="00DF2D15">
      <w:pPr>
        <w:pStyle w:val="normalwithoutspacing"/>
      </w:pPr>
      <w:r w:rsidRPr="00B950F6">
        <w:t xml:space="preserve">Για την παρούσα διαδικασία </w:t>
      </w:r>
      <w:r w:rsidR="007D144F">
        <w:t xml:space="preserve">έχουν </w:t>
      </w:r>
      <w:r w:rsidRPr="00B950F6">
        <w:t xml:space="preserve">εκδοθεί </w:t>
      </w:r>
      <w:r w:rsidR="007D144F">
        <w:t>οι αποφάσεις</w:t>
      </w:r>
      <w:r w:rsidRPr="00B950F6">
        <w:t xml:space="preserve"> με αρ. πρωτ.</w:t>
      </w:r>
      <w:r w:rsidR="007D144F">
        <w:t xml:space="preserve"> 21413/12.10.22 (ΑΔΑ 9ΟΗ8ΩΚΓ-ΨΤΕ), 21416/12.10.22 (ΑΔΑ 6ΨΠΖΩΚΓ-ΞΚΑ), 21417/12.10.22 (ΑΔΑ 99ΛΘΩΚΓ-4ΥΖ), 21419/12.10.22 (ΑΔΑ ΨΣΑΖΩΚΓ-Υ4Υ), 21420/12.10.22 (ΑΔΑ 9ΧΙΠΩΚΓ-6ΞΨ), 21421/12.10.22 (ΑΔΑ 9Γ3ΩΩΚΓ-5Γ7), 21422/12.10.22 (ΑΔΑ 9ΒΑΗΩΚΓ-ΙΝΣ) και με ΑΔΑΜ </w:t>
      </w:r>
      <w:r w:rsidR="00C43F15">
        <w:t>22</w:t>
      </w:r>
      <w:r w:rsidR="00C43F15">
        <w:rPr>
          <w:lang w:val="en-US"/>
        </w:rPr>
        <w:t>REQ</w:t>
      </w:r>
      <w:r w:rsidR="00C43F15" w:rsidRPr="00C43F15">
        <w:t>011422731/14.10.22</w:t>
      </w:r>
      <w:r w:rsidRPr="00B950F6">
        <w:t xml:space="preserve"> υποχρέωσης/έγκριση δέσμευσης πίστωσης για το οικονομικό έτος 202</w:t>
      </w:r>
      <w:r w:rsidR="00C43F15" w:rsidRPr="00C43F15">
        <w:t>2-2023-2024</w:t>
      </w:r>
      <w:r w:rsidRPr="00B950F6">
        <w:t>. και έλαβε α/α</w:t>
      </w:r>
      <w:r w:rsidR="00C43F15" w:rsidRPr="00C43F15">
        <w:t xml:space="preserve"> 1301,1302, 1303, 1304, 1305, 1306, 1307</w:t>
      </w:r>
      <w:r w:rsidRPr="00B950F6">
        <w:t xml:space="preserve"> καταχώρησης στο μητρώο δεσμεύσεων/Βιβλίο εγκρίσεων &amp; Εντολών Πληρωμής του φορέα</w:t>
      </w:r>
      <w:r w:rsidRPr="00B950F6">
        <w:rPr>
          <w:rStyle w:val="ad"/>
        </w:rPr>
        <w:footnoteReference w:id="14"/>
      </w:r>
      <w:r w:rsidRPr="00B950F6">
        <w:t xml:space="preserve">. </w:t>
      </w:r>
    </w:p>
    <w:p w:rsidR="007D144F" w:rsidRDefault="007D144F" w:rsidP="00DF2D15">
      <w:pPr>
        <w:pStyle w:val="normalwithoutspacing"/>
      </w:pPr>
    </w:p>
    <w:p w:rsidR="00D41FD6" w:rsidRPr="006B2C94" w:rsidRDefault="00D41FD6">
      <w:pPr>
        <w:pStyle w:val="2"/>
        <w:rPr>
          <w:lang w:val="el-GR"/>
        </w:rPr>
      </w:pPr>
      <w:bookmarkStart w:id="7" w:name="_Toc74088290"/>
      <w:r>
        <w:rPr>
          <w:rFonts w:ascii="Calibri" w:hAnsi="Calibri"/>
          <w:lang w:val="el-GR"/>
        </w:rPr>
        <w:t>1.3</w:t>
      </w:r>
      <w:r>
        <w:rPr>
          <w:rFonts w:ascii="Calibri" w:hAnsi="Calibri"/>
          <w:lang w:val="el-GR"/>
        </w:rPr>
        <w:tab/>
        <w:t>Συνοπτική Περιγραφή φυσικού και οικονομικού αντικειμένου της σύμβασης</w:t>
      </w:r>
      <w:bookmarkEnd w:id="7"/>
      <w:r>
        <w:rPr>
          <w:rFonts w:ascii="Calibri" w:hAnsi="Calibri"/>
          <w:lang w:val="el-GR"/>
        </w:rPr>
        <w:t xml:space="preserve"> </w:t>
      </w:r>
    </w:p>
    <w:p w:rsidR="000A2238" w:rsidRDefault="00275936" w:rsidP="000A2238">
      <w:pPr>
        <w:suppressAutoHyphens w:val="0"/>
        <w:spacing w:after="233" w:line="247" w:lineRule="auto"/>
        <w:ind w:left="12" w:right="45" w:hanging="10"/>
        <w:rPr>
          <w:rFonts w:eastAsia="Calibri"/>
          <w:color w:val="000000"/>
          <w:szCs w:val="22"/>
          <w:lang w:val="el-GR" w:eastAsia="el-GR"/>
        </w:rPr>
      </w:pPr>
      <w:bookmarkStart w:id="8" w:name="_Hlk114570952"/>
      <w:r w:rsidRPr="00A43E45">
        <w:rPr>
          <w:rFonts w:eastAsia="Calibri"/>
          <w:color w:val="000000"/>
          <w:szCs w:val="22"/>
          <w:lang w:val="el-GR" w:eastAsia="el-GR"/>
        </w:rPr>
        <w:t xml:space="preserve">Αντικείμενο της σύμβασης είναι οι εργασίες πάσης φύσεως επισκευής – συντήρησης  (καθώς &amp; της αντικατάστασης φθαρμένων ή κατεστραμμένων τμημάτων) σε εξωτερικά συνεργεία, συμπεριλαμβανομένης της προμήθειας των απαραίτητων ανταλλακτικών (μηχανικών, υπερκατασκευών κ.λ.π.)  όλων των οχημάτων και μηχανημάτων έργου του Δήμου Ναυπακτίας. </w:t>
      </w:r>
      <w:bookmarkEnd w:id="8"/>
    </w:p>
    <w:p w:rsidR="00D41FD6" w:rsidRDefault="00D41FD6" w:rsidP="008E0872">
      <w:pPr>
        <w:suppressAutoHyphens w:val="0"/>
        <w:spacing w:after="233"/>
        <w:ind w:left="11" w:right="45" w:hanging="11"/>
        <w:contextualSpacing/>
        <w:rPr>
          <w:rFonts w:eastAsia="Calibri"/>
          <w:color w:val="000000"/>
          <w:szCs w:val="22"/>
          <w:lang w:val="el-GR" w:eastAsia="el-GR"/>
        </w:rPr>
      </w:pPr>
      <w:r>
        <w:rPr>
          <w:lang w:val="el-GR"/>
        </w:rPr>
        <w:t xml:space="preserve">Οι παρεχόμενες υπηρεσίες κατατάσσονται στους ακόλουθους κωδικούς του Κοινού Λεξιλογίου δημοσίων συμβάσεων (CPV) : </w:t>
      </w:r>
      <w:bookmarkStart w:id="9" w:name="_Hlk114570978"/>
      <w:r w:rsidR="00226874" w:rsidRPr="00FE3CB4">
        <w:rPr>
          <w:rFonts w:eastAsia="Calibri"/>
          <w:color w:val="000000"/>
          <w:szCs w:val="22"/>
          <w:lang w:val="el-GR" w:eastAsia="el-GR"/>
        </w:rPr>
        <w:t>5011</w:t>
      </w:r>
      <w:r w:rsidR="000A2804" w:rsidRPr="003C569A">
        <w:rPr>
          <w:rFonts w:eastAsia="Calibri"/>
          <w:color w:val="000000"/>
          <w:szCs w:val="22"/>
          <w:lang w:val="el-GR" w:eastAsia="el-GR"/>
        </w:rPr>
        <w:t>2</w:t>
      </w:r>
      <w:r w:rsidR="00226874">
        <w:rPr>
          <w:rFonts w:eastAsia="Calibri"/>
          <w:color w:val="000000"/>
          <w:szCs w:val="22"/>
          <w:lang w:val="el-GR" w:eastAsia="el-GR"/>
        </w:rPr>
        <w:t>000-</w:t>
      </w:r>
      <w:r w:rsidR="008E0872">
        <w:rPr>
          <w:rFonts w:eastAsia="Calibri"/>
          <w:color w:val="000000"/>
          <w:szCs w:val="22"/>
          <w:lang w:val="el-GR" w:eastAsia="el-GR"/>
        </w:rPr>
        <w:t>3</w:t>
      </w:r>
      <w:r w:rsidR="00226874">
        <w:rPr>
          <w:rFonts w:eastAsia="Calibri"/>
          <w:color w:val="000000"/>
          <w:szCs w:val="22"/>
          <w:lang w:val="el-GR" w:eastAsia="el-GR"/>
        </w:rPr>
        <w:t xml:space="preserve"> </w:t>
      </w:r>
      <w:r w:rsidR="00226874" w:rsidRPr="005E26F9">
        <w:rPr>
          <w:rFonts w:eastAsia="Calibri"/>
          <w:color w:val="000000"/>
          <w:szCs w:val="22"/>
          <w:lang w:val="el-GR" w:eastAsia="el-GR"/>
        </w:rPr>
        <w:t xml:space="preserve">Υπηρεσίες επισκευής και συντήρησης οχημάτων </w:t>
      </w:r>
      <w:bookmarkEnd w:id="9"/>
      <w:r w:rsidR="00777529">
        <w:rPr>
          <w:rStyle w:val="00"/>
          <w:lang w:val="el-GR"/>
        </w:rPr>
        <w:footnoteReference w:id="15"/>
      </w:r>
    </w:p>
    <w:p w:rsidR="00DE6E15" w:rsidRDefault="00DE6E15" w:rsidP="000A2238">
      <w:pPr>
        <w:suppressAutoHyphens w:val="0"/>
        <w:spacing w:after="233"/>
        <w:ind w:left="11" w:right="45" w:hanging="11"/>
        <w:contextualSpacing/>
        <w:rPr>
          <w:rFonts w:eastAsia="Calibri"/>
          <w:color w:val="000000"/>
          <w:szCs w:val="22"/>
          <w:lang w:val="el-GR" w:eastAsia="el-GR"/>
        </w:rPr>
      </w:pPr>
    </w:p>
    <w:p w:rsidR="008E0872" w:rsidRPr="000A2238" w:rsidRDefault="008E0872" w:rsidP="000A2238">
      <w:pPr>
        <w:suppressAutoHyphens w:val="0"/>
        <w:spacing w:after="233"/>
        <w:ind w:left="11" w:right="45" w:hanging="11"/>
        <w:contextualSpacing/>
        <w:rPr>
          <w:rFonts w:eastAsia="Calibri"/>
          <w:color w:val="000000"/>
          <w:szCs w:val="22"/>
          <w:lang w:val="el-GR" w:eastAsia="el-GR"/>
        </w:rPr>
      </w:pPr>
    </w:p>
    <w:p w:rsidR="00226874" w:rsidRDefault="00226874" w:rsidP="000A2238">
      <w:pPr>
        <w:suppressAutoHyphens w:val="0"/>
        <w:spacing w:after="111"/>
        <w:ind w:left="11" w:right="45" w:hanging="11"/>
        <w:contextualSpacing/>
        <w:rPr>
          <w:rFonts w:eastAsia="Calibri"/>
          <w:color w:val="000000"/>
          <w:szCs w:val="22"/>
          <w:lang w:val="el-GR" w:eastAsia="el-GR"/>
        </w:rPr>
      </w:pPr>
      <w:bookmarkStart w:id="10" w:name="_Hlk114571080"/>
      <w:bookmarkStart w:id="11" w:name="_Hlk110589332"/>
      <w:r w:rsidRPr="00A43E45">
        <w:rPr>
          <w:rFonts w:eastAsia="Calibri"/>
          <w:color w:val="000000"/>
          <w:szCs w:val="22"/>
          <w:lang w:val="el-GR" w:eastAsia="el-GR"/>
        </w:rPr>
        <w:lastRenderedPageBreak/>
        <w:t xml:space="preserve">Οι συμμετέχοντες στο διαγωνισμό μπορούν να υποβάλλουν προσφορά για ένα ή περισσότερα από τα παρακάτω τμήματα: </w:t>
      </w:r>
    </w:p>
    <w:bookmarkEnd w:id="10"/>
    <w:p w:rsidR="0015308B" w:rsidRDefault="0015308B" w:rsidP="00226874">
      <w:pPr>
        <w:widowControl w:val="0"/>
        <w:suppressAutoHyphens w:val="0"/>
        <w:spacing w:after="0" w:line="240" w:lineRule="exact"/>
        <w:rPr>
          <w:rFonts w:ascii="Arial" w:eastAsia="Arial" w:hAnsi="Arial" w:cs="Arial"/>
          <w:b/>
          <w:sz w:val="21"/>
          <w:szCs w:val="21"/>
          <w:lang w:val="el-GR" w:eastAsia="el-GR"/>
        </w:rPr>
      </w:pPr>
    </w:p>
    <w:tbl>
      <w:tblPr>
        <w:tblW w:w="11449" w:type="dxa"/>
        <w:tblInd w:w="-743" w:type="dxa"/>
        <w:tblLook w:val="04A0"/>
      </w:tblPr>
      <w:tblGrid>
        <w:gridCol w:w="463"/>
        <w:gridCol w:w="789"/>
        <w:gridCol w:w="1530"/>
        <w:gridCol w:w="830"/>
        <w:gridCol w:w="754"/>
        <w:gridCol w:w="883"/>
        <w:gridCol w:w="907"/>
        <w:gridCol w:w="830"/>
        <w:gridCol w:w="908"/>
        <w:gridCol w:w="910"/>
        <w:gridCol w:w="830"/>
        <w:gridCol w:w="908"/>
        <w:gridCol w:w="907"/>
      </w:tblGrid>
      <w:tr w:rsidR="00226874" w:rsidRPr="00C01FF3" w:rsidTr="00226874">
        <w:trPr>
          <w:trHeight w:val="405"/>
        </w:trPr>
        <w:tc>
          <w:tcPr>
            <w:tcW w:w="46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bookmarkStart w:id="12" w:name="_Hlk114571110"/>
            <w:r w:rsidRPr="00C01FF3">
              <w:rPr>
                <w:b/>
                <w:bCs/>
                <w:color w:val="000000"/>
                <w:sz w:val="15"/>
                <w:szCs w:val="15"/>
                <w:lang w:val="el-GR" w:eastAsia="el-GR"/>
              </w:rPr>
              <w:t>Α/Α</w:t>
            </w:r>
          </w:p>
        </w:tc>
        <w:tc>
          <w:tcPr>
            <w:tcW w:w="790" w:type="dxa"/>
            <w:tcBorders>
              <w:top w:val="single" w:sz="8" w:space="0" w:color="auto"/>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Κ.Α</w:t>
            </w:r>
          </w:p>
        </w:tc>
        <w:tc>
          <w:tcPr>
            <w:tcW w:w="1530" w:type="dxa"/>
            <w:tcBorders>
              <w:top w:val="single" w:sz="8" w:space="0" w:color="auto"/>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ΠΕΡΙΓΡΑΦΗ ΚΑΤΗΓΟΡΙΩΝ CPV</w:t>
            </w:r>
          </w:p>
        </w:tc>
        <w:tc>
          <w:tcPr>
            <w:tcW w:w="6022" w:type="dxa"/>
            <w:gridSpan w:val="7"/>
            <w:tcBorders>
              <w:top w:val="single" w:sz="8" w:space="0" w:color="auto"/>
              <w:left w:val="nil"/>
              <w:bottom w:val="single" w:sz="8" w:space="0" w:color="auto"/>
              <w:right w:val="single" w:sz="8" w:space="0" w:color="000000"/>
            </w:tcBorders>
            <w:shd w:val="clear" w:color="auto" w:fill="auto"/>
            <w:hideMark/>
          </w:tcPr>
          <w:p w:rsidR="00226874" w:rsidRPr="00C01FF3" w:rsidRDefault="00226874" w:rsidP="00503EFF">
            <w:pPr>
              <w:suppressAutoHyphens w:val="0"/>
              <w:spacing w:after="0"/>
              <w:jc w:val="left"/>
              <w:rPr>
                <w:rFonts w:ascii="Times New Roman" w:hAnsi="Times New Roman" w:cs="Times New Roman"/>
                <w:color w:val="000000"/>
                <w:sz w:val="15"/>
                <w:szCs w:val="15"/>
                <w:lang w:val="el-GR" w:eastAsia="el-GR"/>
              </w:rPr>
            </w:pPr>
            <w:r w:rsidRPr="00C01FF3">
              <w:rPr>
                <w:rFonts w:ascii="Times New Roman" w:hAnsi="Times New Roman" w:cs="Times New Roman"/>
                <w:color w:val="000000"/>
                <w:sz w:val="15"/>
                <w:szCs w:val="15"/>
                <w:lang w:val="el-GR" w:eastAsia="el-GR"/>
              </w:rPr>
              <w:t> </w:t>
            </w:r>
          </w:p>
        </w:tc>
        <w:tc>
          <w:tcPr>
            <w:tcW w:w="830" w:type="dxa"/>
            <w:tcBorders>
              <w:top w:val="single" w:sz="8" w:space="0" w:color="auto"/>
              <w:left w:val="nil"/>
              <w:bottom w:val="single" w:sz="8" w:space="0" w:color="auto"/>
              <w:right w:val="single" w:sz="8" w:space="0" w:color="auto"/>
            </w:tcBorders>
            <w:shd w:val="clear" w:color="auto" w:fill="auto"/>
            <w:hideMark/>
          </w:tcPr>
          <w:p w:rsidR="00226874" w:rsidRPr="00C01FF3" w:rsidRDefault="00226874" w:rsidP="00503EFF">
            <w:pPr>
              <w:suppressAutoHyphens w:val="0"/>
              <w:spacing w:after="0"/>
              <w:jc w:val="left"/>
              <w:rPr>
                <w:rFonts w:ascii="Times New Roman" w:hAnsi="Times New Roman" w:cs="Times New Roman"/>
                <w:color w:val="000000"/>
                <w:sz w:val="15"/>
                <w:szCs w:val="15"/>
                <w:lang w:val="el-GR" w:eastAsia="el-GR"/>
              </w:rPr>
            </w:pPr>
            <w:r w:rsidRPr="00C01FF3">
              <w:rPr>
                <w:rFonts w:ascii="Times New Roman" w:hAnsi="Times New Roman" w:cs="Times New Roman"/>
                <w:color w:val="000000"/>
                <w:sz w:val="15"/>
                <w:szCs w:val="15"/>
                <w:lang w:val="el-GR" w:eastAsia="el-GR"/>
              </w:rPr>
              <w:t> </w:t>
            </w:r>
          </w:p>
        </w:tc>
        <w:tc>
          <w:tcPr>
            <w:tcW w:w="908" w:type="dxa"/>
            <w:tcBorders>
              <w:top w:val="single" w:sz="8" w:space="0" w:color="auto"/>
              <w:left w:val="nil"/>
              <w:bottom w:val="single" w:sz="8" w:space="0" w:color="auto"/>
              <w:right w:val="single" w:sz="8" w:space="0" w:color="auto"/>
            </w:tcBorders>
            <w:shd w:val="clear" w:color="auto" w:fill="auto"/>
            <w:hideMark/>
          </w:tcPr>
          <w:p w:rsidR="00226874" w:rsidRPr="00C01FF3" w:rsidRDefault="00226874" w:rsidP="00503EFF">
            <w:pPr>
              <w:suppressAutoHyphens w:val="0"/>
              <w:spacing w:after="0"/>
              <w:jc w:val="left"/>
              <w:rPr>
                <w:rFonts w:ascii="Times New Roman" w:hAnsi="Times New Roman" w:cs="Times New Roman"/>
                <w:color w:val="000000"/>
                <w:sz w:val="15"/>
                <w:szCs w:val="15"/>
                <w:lang w:val="el-GR" w:eastAsia="el-GR"/>
              </w:rPr>
            </w:pPr>
            <w:r w:rsidRPr="00C01FF3">
              <w:rPr>
                <w:rFonts w:ascii="Times New Roman" w:hAnsi="Times New Roman" w:cs="Times New Roman"/>
                <w:color w:val="000000"/>
                <w:sz w:val="15"/>
                <w:szCs w:val="15"/>
                <w:lang w:val="el-GR" w:eastAsia="el-GR"/>
              </w:rPr>
              <w:t> </w:t>
            </w:r>
          </w:p>
        </w:tc>
        <w:tc>
          <w:tcPr>
            <w:tcW w:w="907" w:type="dxa"/>
            <w:tcBorders>
              <w:top w:val="single" w:sz="8" w:space="0" w:color="auto"/>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ΣΥΝΟΛΙΚΗ ΔΑΠΑΝΗ</w:t>
            </w:r>
          </w:p>
        </w:tc>
      </w:tr>
      <w:tr w:rsidR="00226874" w:rsidRPr="00C01FF3" w:rsidTr="00226874">
        <w:trPr>
          <w:trHeight w:val="294"/>
        </w:trPr>
        <w:tc>
          <w:tcPr>
            <w:tcW w:w="461" w:type="dxa"/>
            <w:tcBorders>
              <w:top w:val="nil"/>
              <w:left w:val="single" w:sz="8" w:space="0" w:color="auto"/>
              <w:bottom w:val="single" w:sz="8" w:space="0" w:color="auto"/>
              <w:right w:val="single" w:sz="8" w:space="0" w:color="auto"/>
            </w:tcBorders>
            <w:shd w:val="clear" w:color="auto" w:fill="auto"/>
            <w:hideMark/>
          </w:tcPr>
          <w:p w:rsidR="00226874" w:rsidRPr="00C01FF3" w:rsidRDefault="00226874" w:rsidP="00503EFF">
            <w:pPr>
              <w:suppressAutoHyphens w:val="0"/>
              <w:spacing w:after="0"/>
              <w:jc w:val="left"/>
              <w:rPr>
                <w:rFonts w:ascii="Times New Roman" w:hAnsi="Times New Roman" w:cs="Times New Roman"/>
                <w:color w:val="000000"/>
                <w:sz w:val="15"/>
                <w:szCs w:val="15"/>
                <w:lang w:val="el-GR" w:eastAsia="el-GR"/>
              </w:rPr>
            </w:pPr>
            <w:r w:rsidRPr="00C01FF3">
              <w:rPr>
                <w:rFonts w:ascii="Times New Roman" w:hAnsi="Times New Roman" w:cs="Times New Roman"/>
                <w:color w:val="000000"/>
                <w:sz w:val="15"/>
                <w:szCs w:val="15"/>
                <w:lang w:val="el-GR" w:eastAsia="el-GR"/>
              </w:rPr>
              <w:t> </w:t>
            </w:r>
          </w:p>
        </w:tc>
        <w:tc>
          <w:tcPr>
            <w:tcW w:w="790" w:type="dxa"/>
            <w:tcBorders>
              <w:top w:val="nil"/>
              <w:left w:val="nil"/>
              <w:bottom w:val="single" w:sz="8" w:space="0" w:color="auto"/>
              <w:right w:val="single" w:sz="8" w:space="0" w:color="auto"/>
            </w:tcBorders>
            <w:shd w:val="clear" w:color="auto" w:fill="auto"/>
            <w:hideMark/>
          </w:tcPr>
          <w:p w:rsidR="00226874" w:rsidRPr="00C01FF3" w:rsidRDefault="00226874" w:rsidP="00503EFF">
            <w:pPr>
              <w:suppressAutoHyphens w:val="0"/>
              <w:spacing w:after="0"/>
              <w:jc w:val="left"/>
              <w:rPr>
                <w:rFonts w:ascii="Times New Roman" w:hAnsi="Times New Roman" w:cs="Times New Roman"/>
                <w:color w:val="000000"/>
                <w:sz w:val="15"/>
                <w:szCs w:val="15"/>
                <w:lang w:val="el-GR" w:eastAsia="el-GR"/>
              </w:rPr>
            </w:pPr>
            <w:r w:rsidRPr="00C01FF3">
              <w:rPr>
                <w:rFonts w:ascii="Times New Roman" w:hAnsi="Times New Roman" w:cs="Times New Roman"/>
                <w:color w:val="000000"/>
                <w:sz w:val="15"/>
                <w:szCs w:val="15"/>
                <w:lang w:val="el-GR" w:eastAsia="el-GR"/>
              </w:rPr>
              <w:t> </w:t>
            </w:r>
          </w:p>
        </w:tc>
        <w:tc>
          <w:tcPr>
            <w:tcW w:w="15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w:t>
            </w:r>
          </w:p>
        </w:tc>
        <w:tc>
          <w:tcPr>
            <w:tcW w:w="2467" w:type="dxa"/>
            <w:gridSpan w:val="3"/>
            <w:tcBorders>
              <w:top w:val="single" w:sz="8" w:space="0" w:color="auto"/>
              <w:left w:val="nil"/>
              <w:bottom w:val="nil"/>
              <w:right w:val="single" w:sz="8" w:space="0" w:color="000000"/>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2022</w:t>
            </w:r>
          </w:p>
        </w:tc>
        <w:tc>
          <w:tcPr>
            <w:tcW w:w="2645" w:type="dxa"/>
            <w:gridSpan w:val="3"/>
            <w:tcBorders>
              <w:top w:val="single" w:sz="8" w:space="0" w:color="auto"/>
              <w:left w:val="nil"/>
              <w:bottom w:val="single" w:sz="8" w:space="0" w:color="auto"/>
              <w:right w:val="single" w:sz="8" w:space="0" w:color="000000"/>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2023</w:t>
            </w:r>
          </w:p>
        </w:tc>
        <w:tc>
          <w:tcPr>
            <w:tcW w:w="2647" w:type="dxa"/>
            <w:gridSpan w:val="3"/>
            <w:tcBorders>
              <w:top w:val="single" w:sz="8" w:space="0" w:color="auto"/>
              <w:left w:val="nil"/>
              <w:bottom w:val="single" w:sz="8" w:space="0" w:color="auto"/>
              <w:right w:val="single" w:sz="8" w:space="0" w:color="000000"/>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2024</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202</w:t>
            </w:r>
            <w:r w:rsidR="00B25F6A">
              <w:rPr>
                <w:b/>
                <w:bCs/>
                <w:color w:val="000000"/>
                <w:sz w:val="15"/>
                <w:szCs w:val="15"/>
                <w:lang w:val="el-GR" w:eastAsia="el-GR"/>
              </w:rPr>
              <w:t>2</w:t>
            </w:r>
            <w:r w:rsidRPr="00C01FF3">
              <w:rPr>
                <w:b/>
                <w:bCs/>
                <w:color w:val="000000"/>
                <w:sz w:val="15"/>
                <w:szCs w:val="15"/>
                <w:lang w:val="el-GR" w:eastAsia="el-GR"/>
              </w:rPr>
              <w:t>-2024</w:t>
            </w:r>
          </w:p>
        </w:tc>
      </w:tr>
      <w:tr w:rsidR="00226874" w:rsidRPr="00C01FF3" w:rsidTr="00226874">
        <w:trPr>
          <w:trHeight w:val="405"/>
        </w:trPr>
        <w:tc>
          <w:tcPr>
            <w:tcW w:w="461" w:type="dxa"/>
            <w:tcBorders>
              <w:top w:val="nil"/>
              <w:left w:val="single" w:sz="8" w:space="0" w:color="auto"/>
              <w:bottom w:val="single" w:sz="8" w:space="0" w:color="auto"/>
              <w:right w:val="single" w:sz="8" w:space="0" w:color="auto"/>
            </w:tcBorders>
            <w:shd w:val="clear" w:color="auto" w:fill="auto"/>
            <w:hideMark/>
          </w:tcPr>
          <w:p w:rsidR="00226874" w:rsidRPr="00C01FF3" w:rsidRDefault="00226874" w:rsidP="00503EFF">
            <w:pPr>
              <w:suppressAutoHyphens w:val="0"/>
              <w:spacing w:after="0"/>
              <w:jc w:val="left"/>
              <w:rPr>
                <w:rFonts w:ascii="Times New Roman" w:hAnsi="Times New Roman" w:cs="Times New Roman"/>
                <w:color w:val="000000"/>
                <w:sz w:val="15"/>
                <w:szCs w:val="15"/>
                <w:lang w:val="el-GR" w:eastAsia="el-GR"/>
              </w:rPr>
            </w:pPr>
            <w:r w:rsidRPr="00C01FF3">
              <w:rPr>
                <w:rFonts w:ascii="Times New Roman" w:hAnsi="Times New Roman" w:cs="Times New Roman"/>
                <w:color w:val="000000"/>
                <w:sz w:val="15"/>
                <w:szCs w:val="15"/>
                <w:lang w:val="el-GR" w:eastAsia="el-GR"/>
              </w:rPr>
              <w:t> </w:t>
            </w:r>
          </w:p>
        </w:tc>
        <w:tc>
          <w:tcPr>
            <w:tcW w:w="790" w:type="dxa"/>
            <w:tcBorders>
              <w:top w:val="nil"/>
              <w:left w:val="nil"/>
              <w:bottom w:val="single" w:sz="8" w:space="0" w:color="auto"/>
              <w:right w:val="single" w:sz="8" w:space="0" w:color="auto"/>
            </w:tcBorders>
            <w:shd w:val="clear" w:color="auto" w:fill="auto"/>
            <w:hideMark/>
          </w:tcPr>
          <w:p w:rsidR="00226874" w:rsidRPr="00C01FF3" w:rsidRDefault="00226874" w:rsidP="00503EFF">
            <w:pPr>
              <w:suppressAutoHyphens w:val="0"/>
              <w:spacing w:after="0"/>
              <w:jc w:val="left"/>
              <w:rPr>
                <w:rFonts w:ascii="Times New Roman" w:hAnsi="Times New Roman" w:cs="Times New Roman"/>
                <w:color w:val="000000"/>
                <w:sz w:val="15"/>
                <w:szCs w:val="15"/>
                <w:lang w:val="el-GR" w:eastAsia="el-GR"/>
              </w:rPr>
            </w:pPr>
            <w:r w:rsidRPr="00C01FF3">
              <w:rPr>
                <w:rFonts w:ascii="Times New Roman" w:hAnsi="Times New Roman" w:cs="Times New Roman"/>
                <w:color w:val="000000"/>
                <w:sz w:val="15"/>
                <w:szCs w:val="15"/>
                <w:lang w:val="el-GR" w:eastAsia="el-GR"/>
              </w:rPr>
              <w:t> </w:t>
            </w:r>
          </w:p>
        </w:tc>
        <w:tc>
          <w:tcPr>
            <w:tcW w:w="1530" w:type="dxa"/>
            <w:tcBorders>
              <w:top w:val="nil"/>
              <w:left w:val="nil"/>
              <w:bottom w:val="single" w:sz="8" w:space="0" w:color="auto"/>
              <w:right w:val="single" w:sz="8" w:space="0" w:color="auto"/>
            </w:tcBorders>
            <w:shd w:val="clear" w:color="auto" w:fill="auto"/>
            <w:hideMark/>
          </w:tcPr>
          <w:p w:rsidR="00226874" w:rsidRPr="00C01FF3" w:rsidRDefault="00226874" w:rsidP="00503EFF">
            <w:pPr>
              <w:suppressAutoHyphens w:val="0"/>
              <w:spacing w:after="0"/>
              <w:jc w:val="left"/>
              <w:rPr>
                <w:rFonts w:ascii="Times New Roman" w:hAnsi="Times New Roman" w:cs="Times New Roman"/>
                <w:color w:val="000000"/>
                <w:sz w:val="15"/>
                <w:szCs w:val="15"/>
                <w:lang w:val="el-GR" w:eastAsia="el-GR"/>
              </w:rPr>
            </w:pPr>
            <w:r w:rsidRPr="00C01FF3">
              <w:rPr>
                <w:rFonts w:ascii="Times New Roman" w:hAnsi="Times New Roman" w:cs="Times New Roman"/>
                <w:color w:val="000000"/>
                <w:sz w:val="15"/>
                <w:szCs w:val="15"/>
                <w:lang w:val="el-GR" w:eastAsia="el-GR"/>
              </w:rPr>
              <w:t> </w:t>
            </w:r>
          </w:p>
        </w:tc>
        <w:tc>
          <w:tcPr>
            <w:tcW w:w="830" w:type="dxa"/>
            <w:tcBorders>
              <w:top w:val="single" w:sz="8" w:space="0" w:color="auto"/>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ΚΟΣΤΟΣ ΧΩΡΙΣ ΦΠΑ</w:t>
            </w:r>
          </w:p>
        </w:tc>
        <w:tc>
          <w:tcPr>
            <w:tcW w:w="754" w:type="dxa"/>
            <w:tcBorders>
              <w:top w:val="single" w:sz="8" w:space="0" w:color="auto"/>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ΦΠΑ 24%</w:t>
            </w:r>
          </w:p>
        </w:tc>
        <w:tc>
          <w:tcPr>
            <w:tcW w:w="883" w:type="dxa"/>
            <w:tcBorders>
              <w:top w:val="single" w:sz="8" w:space="0" w:color="auto"/>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ΣΥΝΟΛΙΚΟ ΚΟΣΤΟΣ</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ΚΟΣΤΟΣ ΧΩΡΙΣ ΦΠΑ</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ΦΠΑ 24%</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ΣΥΝΟΛΙΚΟ ΚΟΣΤΟΣ</w:t>
            </w:r>
          </w:p>
        </w:tc>
        <w:tc>
          <w:tcPr>
            <w:tcW w:w="909"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ΚΟΣΤΟΣ ΧΩΡΙΣ ΦΠΑ</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ΦΠΑ 24%</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ΣΥΝΟΛΙΚΟ ΚΟΣΤΟΣ</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w:t>
            </w:r>
          </w:p>
        </w:tc>
      </w:tr>
      <w:tr w:rsidR="00226874" w:rsidRPr="00C01FF3" w:rsidTr="00226874">
        <w:trPr>
          <w:trHeight w:val="589"/>
        </w:trPr>
        <w:tc>
          <w:tcPr>
            <w:tcW w:w="461" w:type="dxa"/>
            <w:tcBorders>
              <w:top w:val="nil"/>
              <w:left w:val="single" w:sz="8" w:space="0" w:color="auto"/>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Α</w:t>
            </w:r>
          </w:p>
        </w:tc>
        <w:tc>
          <w:tcPr>
            <w:tcW w:w="79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1 0-6263</w:t>
            </w:r>
          </w:p>
        </w:tc>
        <w:tc>
          <w:tcPr>
            <w:tcW w:w="15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ΔΙΟΙΚΗΤΙΚΕΣ ΥΠΗΡΕΣΙΕΣ CPV50112000-3</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1.209,68 </w:t>
            </w:r>
          </w:p>
        </w:tc>
        <w:tc>
          <w:tcPr>
            <w:tcW w:w="754"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290,32 </w:t>
            </w:r>
          </w:p>
        </w:tc>
        <w:tc>
          <w:tcPr>
            <w:tcW w:w="883"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1.500,00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4.838,71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1.161,29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6.000,00 </w:t>
            </w:r>
          </w:p>
        </w:tc>
        <w:tc>
          <w:tcPr>
            <w:tcW w:w="909"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4.838,71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1.161,29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6.000,00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13.500,00 </w:t>
            </w:r>
          </w:p>
        </w:tc>
      </w:tr>
      <w:tr w:rsidR="00226874" w:rsidRPr="00C01FF3" w:rsidTr="00226874">
        <w:trPr>
          <w:trHeight w:val="616"/>
        </w:trPr>
        <w:tc>
          <w:tcPr>
            <w:tcW w:w="461" w:type="dxa"/>
            <w:tcBorders>
              <w:top w:val="nil"/>
              <w:left w:val="single" w:sz="8" w:space="0" w:color="auto"/>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Β</w:t>
            </w:r>
          </w:p>
        </w:tc>
        <w:tc>
          <w:tcPr>
            <w:tcW w:w="79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15-6263</w:t>
            </w:r>
          </w:p>
        </w:tc>
        <w:tc>
          <w:tcPr>
            <w:tcW w:w="15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ΥΠΗΡΕΣΙΑ ΠΟΛΙΤΙΣΜΟΥ CPV50112000-3</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604,84 </w:t>
            </w:r>
          </w:p>
        </w:tc>
        <w:tc>
          <w:tcPr>
            <w:tcW w:w="754"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145,16 </w:t>
            </w:r>
          </w:p>
        </w:tc>
        <w:tc>
          <w:tcPr>
            <w:tcW w:w="883"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750,00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2.419,35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580,64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2.999,99 </w:t>
            </w:r>
          </w:p>
        </w:tc>
        <w:tc>
          <w:tcPr>
            <w:tcW w:w="909"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2.419,35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580,64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2.999,99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6.749,99 </w:t>
            </w:r>
          </w:p>
        </w:tc>
      </w:tr>
      <w:tr w:rsidR="00226874" w:rsidRPr="00C01FF3" w:rsidTr="00226874">
        <w:trPr>
          <w:trHeight w:val="602"/>
        </w:trPr>
        <w:tc>
          <w:tcPr>
            <w:tcW w:w="461" w:type="dxa"/>
            <w:tcBorders>
              <w:top w:val="nil"/>
              <w:left w:val="single" w:sz="8" w:space="0" w:color="auto"/>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C</w:t>
            </w:r>
          </w:p>
        </w:tc>
        <w:tc>
          <w:tcPr>
            <w:tcW w:w="79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20-6263</w:t>
            </w:r>
          </w:p>
        </w:tc>
        <w:tc>
          <w:tcPr>
            <w:tcW w:w="15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ΚΑΘΑΡΙΟΤΗΤΑ – ΗΛΕΚΤΡΟΦΩΤΙΣΜΟΣ CPV50112000-3</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14.112,90 </w:t>
            </w:r>
          </w:p>
        </w:tc>
        <w:tc>
          <w:tcPr>
            <w:tcW w:w="754"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3.387,10 </w:t>
            </w:r>
          </w:p>
        </w:tc>
        <w:tc>
          <w:tcPr>
            <w:tcW w:w="883"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17.500,00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56.451,61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13.548,39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70.000,00 </w:t>
            </w:r>
          </w:p>
        </w:tc>
        <w:tc>
          <w:tcPr>
            <w:tcW w:w="909"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56.451,61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13.548,39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70.000,00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157.499,99 </w:t>
            </w:r>
          </w:p>
        </w:tc>
      </w:tr>
      <w:tr w:rsidR="00226874" w:rsidRPr="00C01FF3" w:rsidTr="00226874">
        <w:trPr>
          <w:trHeight w:val="405"/>
        </w:trPr>
        <w:tc>
          <w:tcPr>
            <w:tcW w:w="461" w:type="dxa"/>
            <w:tcBorders>
              <w:top w:val="nil"/>
              <w:left w:val="single" w:sz="8" w:space="0" w:color="auto"/>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D</w:t>
            </w:r>
          </w:p>
        </w:tc>
        <w:tc>
          <w:tcPr>
            <w:tcW w:w="79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30-6263</w:t>
            </w:r>
          </w:p>
        </w:tc>
        <w:tc>
          <w:tcPr>
            <w:tcW w:w="15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ΤΕΧΝΙΚΗ ΥΠΗΡΕΣΙΑ CPV50112000-3</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4.032,26 </w:t>
            </w:r>
          </w:p>
        </w:tc>
        <w:tc>
          <w:tcPr>
            <w:tcW w:w="754"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967,74 </w:t>
            </w:r>
          </w:p>
        </w:tc>
        <w:tc>
          <w:tcPr>
            <w:tcW w:w="883"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5.000,00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16.129,03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3.870,97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20.000,00 </w:t>
            </w:r>
          </w:p>
        </w:tc>
        <w:tc>
          <w:tcPr>
            <w:tcW w:w="909"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16.129,03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3.870,97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20.000,00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45.000,00 </w:t>
            </w:r>
          </w:p>
        </w:tc>
      </w:tr>
      <w:tr w:rsidR="00226874" w:rsidRPr="00C01FF3" w:rsidTr="00226874">
        <w:trPr>
          <w:trHeight w:val="405"/>
        </w:trPr>
        <w:tc>
          <w:tcPr>
            <w:tcW w:w="461" w:type="dxa"/>
            <w:tcBorders>
              <w:top w:val="nil"/>
              <w:left w:val="single" w:sz="8" w:space="0" w:color="auto"/>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E</w:t>
            </w:r>
          </w:p>
        </w:tc>
        <w:tc>
          <w:tcPr>
            <w:tcW w:w="79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30-6264</w:t>
            </w:r>
          </w:p>
        </w:tc>
        <w:tc>
          <w:tcPr>
            <w:tcW w:w="15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ΤΕΧΝΙΚΗ ΥΠΗΡΕΣΙΑ (ME) CPV50112000-3</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10.080,65 </w:t>
            </w:r>
          </w:p>
        </w:tc>
        <w:tc>
          <w:tcPr>
            <w:tcW w:w="754"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2.419,36 </w:t>
            </w:r>
          </w:p>
        </w:tc>
        <w:tc>
          <w:tcPr>
            <w:tcW w:w="883"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12.500,01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40.322,58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9.677,42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50.000,00 </w:t>
            </w:r>
          </w:p>
        </w:tc>
        <w:tc>
          <w:tcPr>
            <w:tcW w:w="909"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40.322,58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9.677,42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50.000,00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112.500,00 </w:t>
            </w:r>
          </w:p>
        </w:tc>
      </w:tr>
      <w:tr w:rsidR="00226874" w:rsidRPr="00C01FF3" w:rsidTr="00226874">
        <w:trPr>
          <w:trHeight w:val="405"/>
        </w:trPr>
        <w:tc>
          <w:tcPr>
            <w:tcW w:w="461" w:type="dxa"/>
            <w:tcBorders>
              <w:top w:val="nil"/>
              <w:left w:val="single" w:sz="8" w:space="0" w:color="auto"/>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F</w:t>
            </w:r>
          </w:p>
        </w:tc>
        <w:tc>
          <w:tcPr>
            <w:tcW w:w="79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35-6263</w:t>
            </w:r>
          </w:p>
        </w:tc>
        <w:tc>
          <w:tcPr>
            <w:tcW w:w="15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ΥΠΗΡΕΣΙΑ ΠΡΑΣΙΝΟΥ CPV50112000-3</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604,84 </w:t>
            </w:r>
          </w:p>
        </w:tc>
        <w:tc>
          <w:tcPr>
            <w:tcW w:w="754"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145,16 </w:t>
            </w:r>
          </w:p>
        </w:tc>
        <w:tc>
          <w:tcPr>
            <w:tcW w:w="883"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750,00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2.419,35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580,64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2.999,99 </w:t>
            </w:r>
          </w:p>
        </w:tc>
        <w:tc>
          <w:tcPr>
            <w:tcW w:w="909"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2.419,35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580,64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2.999,99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6.749,99 </w:t>
            </w:r>
          </w:p>
        </w:tc>
      </w:tr>
      <w:tr w:rsidR="00226874" w:rsidRPr="00C01FF3" w:rsidTr="00226874">
        <w:trPr>
          <w:trHeight w:val="405"/>
        </w:trPr>
        <w:tc>
          <w:tcPr>
            <w:tcW w:w="461" w:type="dxa"/>
            <w:tcBorders>
              <w:top w:val="nil"/>
              <w:left w:val="single" w:sz="8" w:space="0" w:color="auto"/>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G</w:t>
            </w:r>
          </w:p>
        </w:tc>
        <w:tc>
          <w:tcPr>
            <w:tcW w:w="79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70.01-6263.001</w:t>
            </w:r>
          </w:p>
        </w:tc>
        <w:tc>
          <w:tcPr>
            <w:tcW w:w="15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ΛΟΙΠΕΣ ΥΠΗΡΕΣΙΕΣ CPV50112000-3</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3.225,80 </w:t>
            </w:r>
          </w:p>
        </w:tc>
        <w:tc>
          <w:tcPr>
            <w:tcW w:w="754"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774,19 </w:t>
            </w:r>
          </w:p>
        </w:tc>
        <w:tc>
          <w:tcPr>
            <w:tcW w:w="883"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3.999,99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12.903,24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3.096,78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16.000,02 </w:t>
            </w:r>
          </w:p>
        </w:tc>
        <w:tc>
          <w:tcPr>
            <w:tcW w:w="909"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12.903,24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3.096,78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16.000,02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36.000,03 </w:t>
            </w:r>
          </w:p>
        </w:tc>
      </w:tr>
      <w:tr w:rsidR="00226874" w:rsidRPr="00C01FF3" w:rsidTr="00226874">
        <w:trPr>
          <w:trHeight w:val="294"/>
        </w:trPr>
        <w:tc>
          <w:tcPr>
            <w:tcW w:w="278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ΤΕΛΙΚΟ ΣΥΝΟΛΟ</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33.870,97 </w:t>
            </w:r>
          </w:p>
        </w:tc>
        <w:tc>
          <w:tcPr>
            <w:tcW w:w="754"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8.129,03 </w:t>
            </w:r>
          </w:p>
        </w:tc>
        <w:tc>
          <w:tcPr>
            <w:tcW w:w="883"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42.000,00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135.483,87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32.516,13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168.000,00 </w:t>
            </w:r>
          </w:p>
        </w:tc>
        <w:tc>
          <w:tcPr>
            <w:tcW w:w="909"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135.483,87 </w:t>
            </w:r>
          </w:p>
        </w:tc>
        <w:tc>
          <w:tcPr>
            <w:tcW w:w="830"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32.516,13 </w:t>
            </w:r>
          </w:p>
        </w:tc>
        <w:tc>
          <w:tcPr>
            <w:tcW w:w="908"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168.000,00 </w:t>
            </w:r>
          </w:p>
        </w:tc>
        <w:tc>
          <w:tcPr>
            <w:tcW w:w="907" w:type="dxa"/>
            <w:tcBorders>
              <w:top w:val="nil"/>
              <w:left w:val="nil"/>
              <w:bottom w:val="single" w:sz="8" w:space="0" w:color="auto"/>
              <w:right w:val="single" w:sz="8" w:space="0" w:color="auto"/>
            </w:tcBorders>
            <w:shd w:val="clear" w:color="auto" w:fill="auto"/>
            <w:vAlign w:val="center"/>
            <w:hideMark/>
          </w:tcPr>
          <w:p w:rsidR="00226874" w:rsidRPr="00C01FF3" w:rsidRDefault="00226874" w:rsidP="00503EFF">
            <w:pPr>
              <w:suppressAutoHyphens w:val="0"/>
              <w:spacing w:after="0"/>
              <w:jc w:val="center"/>
              <w:rPr>
                <w:b/>
                <w:bCs/>
                <w:color w:val="000000"/>
                <w:sz w:val="15"/>
                <w:szCs w:val="15"/>
                <w:lang w:val="el-GR" w:eastAsia="el-GR"/>
              </w:rPr>
            </w:pPr>
            <w:r w:rsidRPr="00C01FF3">
              <w:rPr>
                <w:b/>
                <w:bCs/>
                <w:color w:val="000000"/>
                <w:sz w:val="15"/>
                <w:szCs w:val="15"/>
                <w:lang w:val="el-GR" w:eastAsia="el-GR"/>
              </w:rPr>
              <w:t xml:space="preserve">378.000,00 </w:t>
            </w:r>
          </w:p>
        </w:tc>
      </w:tr>
      <w:bookmarkEnd w:id="12"/>
    </w:tbl>
    <w:p w:rsidR="0015308B" w:rsidRDefault="0015308B" w:rsidP="0062533F">
      <w:pPr>
        <w:widowControl w:val="0"/>
        <w:suppressAutoHyphens w:val="0"/>
        <w:spacing w:after="0" w:line="240" w:lineRule="exact"/>
        <w:rPr>
          <w:rFonts w:ascii="Arial" w:eastAsia="Arial" w:hAnsi="Arial" w:cs="Arial"/>
          <w:b/>
          <w:sz w:val="21"/>
          <w:szCs w:val="21"/>
          <w:lang w:val="el-GR" w:eastAsia="el-GR"/>
        </w:rPr>
      </w:pPr>
    </w:p>
    <w:bookmarkEnd w:id="11"/>
    <w:p w:rsidR="009D6673" w:rsidRDefault="003C75B5" w:rsidP="000A2238">
      <w:pPr>
        <w:suppressAutoHyphens w:val="0"/>
        <w:spacing w:after="0"/>
        <w:jc w:val="center"/>
        <w:rPr>
          <w:rFonts w:ascii="Times New Roman" w:hAnsi="Times New Roman" w:cs="Times New Roman"/>
          <w:bCs/>
          <w:sz w:val="24"/>
          <w:lang w:val="el-GR" w:eastAsia="el-GR"/>
        </w:rPr>
      </w:pPr>
      <w:r w:rsidRPr="003C75B5">
        <w:rPr>
          <w:rFonts w:ascii="Times New Roman" w:hAnsi="Times New Roman" w:cs="Times New Roman"/>
          <w:sz w:val="24"/>
          <w:lang w:val="el-GR" w:eastAsia="el-GR"/>
        </w:rPr>
        <w:t xml:space="preserve">    </w:t>
      </w:r>
      <w:bookmarkStart w:id="13" w:name="_Hlk114571222"/>
      <w:r w:rsidR="009D6673" w:rsidRPr="00C01FF3">
        <w:rPr>
          <w:rFonts w:ascii="Times New Roman" w:hAnsi="Times New Roman" w:cs="Times New Roman"/>
          <w:bCs/>
          <w:sz w:val="24"/>
          <w:lang w:val="el-GR" w:eastAsia="el-GR"/>
        </w:rPr>
        <w:t>Και θα διεξαχθεί σύμφωνα με τα στοιχεία του πίνακα που ακολουθεί:</w:t>
      </w:r>
    </w:p>
    <w:p w:rsidR="00DE6E15" w:rsidRDefault="00DE6E15" w:rsidP="000A2238">
      <w:pPr>
        <w:suppressAutoHyphens w:val="0"/>
        <w:spacing w:after="0"/>
        <w:jc w:val="center"/>
        <w:rPr>
          <w:rFonts w:ascii="Times New Roman" w:hAnsi="Times New Roman" w:cs="Times New Roman"/>
          <w:bCs/>
          <w:sz w:val="24"/>
          <w:lang w:val="el-GR" w:eastAsia="el-GR"/>
        </w:rPr>
      </w:pPr>
    </w:p>
    <w:tbl>
      <w:tblPr>
        <w:tblW w:w="11057" w:type="dxa"/>
        <w:tblInd w:w="-459" w:type="dxa"/>
        <w:tblLook w:val="04A0"/>
      </w:tblPr>
      <w:tblGrid>
        <w:gridCol w:w="571"/>
        <w:gridCol w:w="1362"/>
        <w:gridCol w:w="2290"/>
        <w:gridCol w:w="1447"/>
        <w:gridCol w:w="1276"/>
        <w:gridCol w:w="1276"/>
        <w:gridCol w:w="1417"/>
        <w:gridCol w:w="1418"/>
      </w:tblGrid>
      <w:tr w:rsidR="009D6673" w:rsidRPr="00223596" w:rsidTr="00F4307F">
        <w:trPr>
          <w:trHeight w:val="231"/>
        </w:trPr>
        <w:tc>
          <w:tcPr>
            <w:tcW w:w="57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Α/Α</w:t>
            </w:r>
          </w:p>
        </w:tc>
        <w:tc>
          <w:tcPr>
            <w:tcW w:w="136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Κ.Α</w:t>
            </w:r>
          </w:p>
        </w:tc>
        <w:tc>
          <w:tcPr>
            <w:tcW w:w="3737"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ΠΕΡΙΓΡΑΦΗ ΚΑΤΗΓΟΡΙΩΝ</w:t>
            </w:r>
          </w:p>
        </w:tc>
        <w:tc>
          <w:tcPr>
            <w:tcW w:w="3969" w:type="dxa"/>
            <w:gridSpan w:val="3"/>
            <w:vMerge w:val="restart"/>
            <w:tcBorders>
              <w:top w:val="single" w:sz="8" w:space="0" w:color="auto"/>
              <w:left w:val="single" w:sz="8" w:space="0" w:color="000000"/>
              <w:bottom w:val="single" w:sz="8" w:space="0" w:color="000000"/>
              <w:right w:val="nil"/>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 </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ΣΥΝΟΛΙΚΗ ΔΑΠΑΝΗ</w:t>
            </w:r>
          </w:p>
        </w:tc>
      </w:tr>
      <w:tr w:rsidR="009D6673" w:rsidRPr="00223596" w:rsidTr="00F4307F">
        <w:trPr>
          <w:trHeight w:val="207"/>
        </w:trPr>
        <w:tc>
          <w:tcPr>
            <w:tcW w:w="571" w:type="dxa"/>
            <w:vMerge/>
            <w:tcBorders>
              <w:top w:val="single" w:sz="8" w:space="0" w:color="auto"/>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vMerge/>
            <w:tcBorders>
              <w:top w:val="single" w:sz="8" w:space="0" w:color="auto"/>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3737" w:type="dxa"/>
            <w:gridSpan w:val="2"/>
            <w:vMerge/>
            <w:tcBorders>
              <w:top w:val="single" w:sz="8" w:space="0" w:color="auto"/>
              <w:left w:val="single" w:sz="8" w:space="0" w:color="auto"/>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3969" w:type="dxa"/>
            <w:gridSpan w:val="3"/>
            <w:vMerge/>
            <w:tcBorders>
              <w:top w:val="single" w:sz="8" w:space="0" w:color="auto"/>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207"/>
        </w:trPr>
        <w:tc>
          <w:tcPr>
            <w:tcW w:w="571" w:type="dxa"/>
            <w:vMerge/>
            <w:tcBorders>
              <w:top w:val="single" w:sz="8" w:space="0" w:color="auto"/>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vMerge/>
            <w:tcBorders>
              <w:top w:val="single" w:sz="8" w:space="0" w:color="auto"/>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3737" w:type="dxa"/>
            <w:gridSpan w:val="2"/>
            <w:vMerge/>
            <w:tcBorders>
              <w:top w:val="single" w:sz="8" w:space="0" w:color="auto"/>
              <w:left w:val="single" w:sz="8" w:space="0" w:color="auto"/>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3969" w:type="dxa"/>
            <w:gridSpan w:val="3"/>
            <w:vMerge/>
            <w:tcBorders>
              <w:top w:val="single" w:sz="8" w:space="0" w:color="auto"/>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8"/>
        </w:trPr>
        <w:tc>
          <w:tcPr>
            <w:tcW w:w="571" w:type="dxa"/>
            <w:tcBorders>
              <w:top w:val="nil"/>
              <w:left w:val="single" w:sz="8" w:space="0" w:color="000000"/>
              <w:bottom w:val="single" w:sz="4" w:space="0" w:color="auto"/>
              <w:right w:val="single" w:sz="8" w:space="0" w:color="auto"/>
            </w:tcBorders>
            <w:shd w:val="clear" w:color="auto" w:fill="auto"/>
            <w:vAlign w:val="center"/>
            <w:hideMark/>
          </w:tcPr>
          <w:p w:rsidR="009D6673" w:rsidRPr="00223596" w:rsidRDefault="009D6673" w:rsidP="00503EFF">
            <w:pPr>
              <w:suppressAutoHyphens w:val="0"/>
              <w:spacing w:after="0"/>
              <w:jc w:val="left"/>
              <w:rPr>
                <w:rFonts w:ascii="Times New Roman" w:hAnsi="Times New Roman" w:cs="Times New Roman"/>
                <w:color w:val="000000"/>
                <w:sz w:val="20"/>
                <w:szCs w:val="20"/>
                <w:lang w:val="el-GR" w:eastAsia="el-GR"/>
              </w:rPr>
            </w:pPr>
            <w:r w:rsidRPr="00223596">
              <w:rPr>
                <w:rFonts w:ascii="Times New Roman" w:hAnsi="Times New Roman" w:cs="Times New Roman"/>
                <w:color w:val="000000"/>
                <w:sz w:val="20"/>
                <w:szCs w:val="20"/>
                <w:lang w:val="el-GR" w:eastAsia="el-GR"/>
              </w:rPr>
              <w:t> </w:t>
            </w:r>
          </w:p>
        </w:tc>
        <w:tc>
          <w:tcPr>
            <w:tcW w:w="1362" w:type="dxa"/>
            <w:tcBorders>
              <w:top w:val="nil"/>
              <w:left w:val="nil"/>
              <w:bottom w:val="single" w:sz="4" w:space="0" w:color="auto"/>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 </w:t>
            </w:r>
          </w:p>
        </w:tc>
        <w:tc>
          <w:tcPr>
            <w:tcW w:w="3737" w:type="dxa"/>
            <w:gridSpan w:val="2"/>
            <w:tcBorders>
              <w:top w:val="single" w:sz="8" w:space="0" w:color="000000"/>
              <w:left w:val="nil"/>
              <w:bottom w:val="single" w:sz="4" w:space="0" w:color="auto"/>
              <w:right w:val="single" w:sz="8" w:space="0" w:color="000000"/>
            </w:tcBorders>
            <w:shd w:val="clear" w:color="auto" w:fill="auto"/>
            <w:vAlign w:val="center"/>
            <w:hideMark/>
          </w:tcPr>
          <w:p w:rsidR="009D6673" w:rsidRPr="00223596" w:rsidRDefault="009D6673" w:rsidP="00503EFF">
            <w:pPr>
              <w:suppressAutoHyphens w:val="0"/>
              <w:spacing w:after="0"/>
              <w:jc w:val="left"/>
              <w:rPr>
                <w:rFonts w:ascii="Times New Roman" w:hAnsi="Times New Roman" w:cs="Times New Roman"/>
                <w:color w:val="000000"/>
                <w:sz w:val="20"/>
                <w:szCs w:val="20"/>
                <w:lang w:val="el-GR" w:eastAsia="el-GR"/>
              </w:rPr>
            </w:pPr>
            <w:r w:rsidRPr="00223596">
              <w:rPr>
                <w:rFonts w:ascii="Times New Roman" w:hAnsi="Times New Roman" w:cs="Times New Roman"/>
                <w:color w:val="000000"/>
                <w:sz w:val="20"/>
                <w:szCs w:val="20"/>
                <w:lang w:val="el-GR" w:eastAsia="el-GR"/>
              </w:rPr>
              <w:t> </w:t>
            </w:r>
          </w:p>
        </w:tc>
        <w:tc>
          <w:tcPr>
            <w:tcW w:w="1276" w:type="dxa"/>
            <w:tcBorders>
              <w:top w:val="nil"/>
              <w:left w:val="nil"/>
              <w:bottom w:val="single" w:sz="4" w:space="0" w:color="auto"/>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2022</w:t>
            </w:r>
          </w:p>
        </w:tc>
        <w:tc>
          <w:tcPr>
            <w:tcW w:w="1276" w:type="dxa"/>
            <w:tcBorders>
              <w:top w:val="nil"/>
              <w:left w:val="nil"/>
              <w:bottom w:val="single" w:sz="4" w:space="0" w:color="auto"/>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2023</w:t>
            </w:r>
          </w:p>
        </w:tc>
        <w:tc>
          <w:tcPr>
            <w:tcW w:w="1417" w:type="dxa"/>
            <w:tcBorders>
              <w:top w:val="nil"/>
              <w:left w:val="nil"/>
              <w:bottom w:val="single" w:sz="4" w:space="0" w:color="auto"/>
              <w:right w:val="nil"/>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2024</w:t>
            </w:r>
          </w:p>
        </w:tc>
        <w:tc>
          <w:tcPr>
            <w:tcW w:w="1418" w:type="dxa"/>
            <w:tcBorders>
              <w:top w:val="nil"/>
              <w:left w:val="single" w:sz="8" w:space="0" w:color="auto"/>
              <w:bottom w:val="single" w:sz="4" w:space="0" w:color="auto"/>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2022-2024</w:t>
            </w:r>
          </w:p>
        </w:tc>
      </w:tr>
      <w:tr w:rsidR="009D6673" w:rsidRPr="00223596" w:rsidTr="00F4307F">
        <w:trPr>
          <w:trHeight w:val="359"/>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Α</w:t>
            </w:r>
          </w:p>
        </w:tc>
        <w:tc>
          <w:tcPr>
            <w:tcW w:w="13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 0-6263</w:t>
            </w:r>
          </w:p>
        </w:tc>
        <w:tc>
          <w:tcPr>
            <w:tcW w:w="373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ΕΠΙΣΚΕΥΗ ΚΑΙ ΣΥΝΤΗΡΗΣΗ ΕΠΙΒΑΤΙΚΩΝ ΚΑΙ ΔΙΚΥΚΛΩΝ</w:t>
            </w:r>
          </w:p>
          <w:p w:rsidR="009D6673" w:rsidRPr="001A2C2E" w:rsidRDefault="009D6673" w:rsidP="00503EFF">
            <w:pPr>
              <w:suppressAutoHyphens w:val="0"/>
              <w:spacing w:after="0"/>
              <w:jc w:val="center"/>
              <w:rPr>
                <w:rFonts w:ascii="Arial" w:hAnsi="Arial" w:cs="Arial"/>
                <w:b/>
                <w:bCs/>
                <w:color w:val="000000"/>
                <w:sz w:val="18"/>
                <w:szCs w:val="18"/>
                <w:lang w:val="el-GR" w:eastAsia="el-GR"/>
              </w:rPr>
            </w:pPr>
            <w:r>
              <w:rPr>
                <w:rFonts w:ascii="Arial" w:hAnsi="Arial" w:cs="Arial"/>
                <w:b/>
                <w:bCs/>
                <w:color w:val="000000"/>
                <w:sz w:val="18"/>
                <w:szCs w:val="18"/>
                <w:lang w:val="en-US" w:eastAsia="el-GR"/>
              </w:rPr>
              <w:t xml:space="preserve">CPV </w:t>
            </w:r>
            <w:r w:rsidR="001A2C2E">
              <w:rPr>
                <w:rFonts w:ascii="Arial" w:hAnsi="Arial" w:cs="Arial"/>
                <w:b/>
                <w:bCs/>
                <w:color w:val="000000"/>
                <w:sz w:val="18"/>
                <w:szCs w:val="18"/>
                <w:lang w:val="el-GR" w:eastAsia="el-GR"/>
              </w:rPr>
              <w:t>50112000-3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705,65 €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2.822,58 €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2.822,58 €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6.350,81 €</w:t>
            </w:r>
          </w:p>
        </w:tc>
      </w:tr>
      <w:tr w:rsidR="009D6673" w:rsidRPr="00223596" w:rsidTr="00F4307F">
        <w:trPr>
          <w:trHeight w:val="170"/>
        </w:trPr>
        <w:tc>
          <w:tcPr>
            <w:tcW w:w="571" w:type="dxa"/>
            <w:vMerge w:val="restart"/>
            <w:tcBorders>
              <w:top w:val="single" w:sz="4" w:space="0" w:color="auto"/>
              <w:left w:val="single" w:sz="8" w:space="0" w:color="000000"/>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Β</w:t>
            </w:r>
          </w:p>
        </w:tc>
        <w:tc>
          <w:tcPr>
            <w:tcW w:w="1362" w:type="dxa"/>
            <w:tcBorders>
              <w:top w:val="single" w:sz="4" w:space="0" w:color="auto"/>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 0-6263</w:t>
            </w:r>
          </w:p>
        </w:tc>
        <w:tc>
          <w:tcPr>
            <w:tcW w:w="3737" w:type="dxa"/>
            <w:gridSpan w:val="2"/>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9D6673"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ΕΠΙΣΚΕΥΗ ΗΛΕΚΤΡΟΛΟΓΙΚΩΝ ΣΥΣΤΗΜΑΤΩΝ ΟΧΗΜΑΤΩΝ ΚΑΙ ΜΗΧΑΝΗΜΑΤΩΝ ΕΡΓΟΥ</w:t>
            </w:r>
          </w:p>
          <w:p w:rsidR="009D6673" w:rsidRPr="00223596" w:rsidRDefault="001A2C2E" w:rsidP="00503EFF">
            <w:pPr>
              <w:suppressAutoHyphens w:val="0"/>
              <w:spacing w:after="0"/>
              <w:jc w:val="center"/>
              <w:rPr>
                <w:rFonts w:ascii="Arial" w:hAnsi="Arial" w:cs="Arial"/>
                <w:b/>
                <w:bCs/>
                <w:color w:val="000000"/>
                <w:sz w:val="18"/>
                <w:szCs w:val="18"/>
                <w:lang w:val="el-GR" w:eastAsia="el-GR"/>
              </w:rPr>
            </w:pPr>
            <w:r>
              <w:rPr>
                <w:rFonts w:ascii="Arial" w:hAnsi="Arial" w:cs="Arial"/>
                <w:b/>
                <w:bCs/>
                <w:color w:val="000000"/>
                <w:sz w:val="18"/>
                <w:szCs w:val="18"/>
                <w:lang w:val="en-US" w:eastAsia="el-GR"/>
              </w:rPr>
              <w:t xml:space="preserve">CPV </w:t>
            </w:r>
            <w:r>
              <w:rPr>
                <w:rFonts w:ascii="Arial" w:hAnsi="Arial" w:cs="Arial"/>
                <w:b/>
                <w:bCs/>
                <w:color w:val="000000"/>
                <w:sz w:val="18"/>
                <w:szCs w:val="18"/>
                <w:lang w:val="el-GR" w:eastAsia="el-GR"/>
              </w:rPr>
              <w:t>50112000-3</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2.116,94 €</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8.467,74 €</w:t>
            </w:r>
          </w:p>
        </w:tc>
        <w:tc>
          <w:tcPr>
            <w:tcW w:w="1417" w:type="dxa"/>
            <w:vMerge w:val="restart"/>
            <w:tcBorders>
              <w:top w:val="single" w:sz="4" w:space="0" w:color="auto"/>
              <w:left w:val="single" w:sz="8" w:space="0" w:color="000000"/>
              <w:bottom w:val="single" w:sz="8" w:space="0" w:color="000000"/>
              <w:right w:val="nil"/>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8.467,74 €</w:t>
            </w:r>
          </w:p>
        </w:tc>
        <w:tc>
          <w:tcPr>
            <w:tcW w:w="1418"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19.052,42 €</w:t>
            </w: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15-6263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20-6263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30-6264</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35-6263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282"/>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single" w:sz="8" w:space="0" w:color="auto"/>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70.01-6263.001</w:t>
            </w:r>
          </w:p>
        </w:tc>
        <w:tc>
          <w:tcPr>
            <w:tcW w:w="3737" w:type="dxa"/>
            <w:gridSpan w:val="2"/>
            <w:vMerge/>
            <w:tcBorders>
              <w:top w:val="nil"/>
              <w:left w:val="nil"/>
              <w:bottom w:val="single" w:sz="4" w:space="0" w:color="auto"/>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368"/>
        </w:trPr>
        <w:tc>
          <w:tcPr>
            <w:tcW w:w="571" w:type="dxa"/>
            <w:vMerge w:val="restart"/>
            <w:tcBorders>
              <w:top w:val="nil"/>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C</w:t>
            </w:r>
          </w:p>
        </w:tc>
        <w:tc>
          <w:tcPr>
            <w:tcW w:w="1362" w:type="dxa"/>
            <w:vMerge w:val="restart"/>
            <w:tcBorders>
              <w:top w:val="nil"/>
              <w:left w:val="single" w:sz="8" w:space="0" w:color="auto"/>
              <w:bottom w:val="single" w:sz="8" w:space="0" w:color="000000"/>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30-6264</w:t>
            </w:r>
          </w:p>
        </w:tc>
        <w:tc>
          <w:tcPr>
            <w:tcW w:w="373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ΕΠΙΣΚΕΥΗ ΚΑΙ ΣΥΝΤΗΡΗΣΗ ΜΗΧΑΝΗΜΑΤΩΝ ΕΡΓΟΥ</w:t>
            </w:r>
          </w:p>
          <w:p w:rsidR="009D6673" w:rsidRPr="00223596" w:rsidRDefault="001A2C2E" w:rsidP="00503EFF">
            <w:pPr>
              <w:suppressAutoHyphens w:val="0"/>
              <w:spacing w:after="0"/>
              <w:jc w:val="center"/>
              <w:rPr>
                <w:rFonts w:ascii="Arial" w:hAnsi="Arial" w:cs="Arial"/>
                <w:b/>
                <w:bCs/>
                <w:color w:val="000000"/>
                <w:sz w:val="18"/>
                <w:szCs w:val="18"/>
                <w:lang w:val="el-GR" w:eastAsia="el-GR"/>
              </w:rPr>
            </w:pPr>
            <w:r>
              <w:rPr>
                <w:rFonts w:ascii="Arial" w:hAnsi="Arial" w:cs="Arial"/>
                <w:b/>
                <w:bCs/>
                <w:color w:val="000000"/>
                <w:sz w:val="18"/>
                <w:szCs w:val="18"/>
                <w:lang w:val="en-US" w:eastAsia="el-GR"/>
              </w:rPr>
              <w:t>CPV</w:t>
            </w:r>
            <w:r w:rsidRPr="008D70DE">
              <w:rPr>
                <w:rFonts w:ascii="Arial" w:hAnsi="Arial" w:cs="Arial"/>
                <w:b/>
                <w:bCs/>
                <w:color w:val="000000"/>
                <w:sz w:val="18"/>
                <w:szCs w:val="18"/>
                <w:lang w:val="el-GR" w:eastAsia="el-GR"/>
              </w:rPr>
              <w:t xml:space="preserve"> </w:t>
            </w:r>
            <w:r>
              <w:rPr>
                <w:rFonts w:ascii="Arial" w:hAnsi="Arial" w:cs="Arial"/>
                <w:b/>
                <w:bCs/>
                <w:color w:val="000000"/>
                <w:sz w:val="18"/>
                <w:szCs w:val="18"/>
                <w:lang w:val="el-GR" w:eastAsia="el-GR"/>
              </w:rPr>
              <w:t>50112000-3</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10.080,65 €</w:t>
            </w:r>
          </w:p>
        </w:tc>
        <w:tc>
          <w:tcPr>
            <w:tcW w:w="1276" w:type="dxa"/>
            <w:vMerge w:val="restart"/>
            <w:tcBorders>
              <w:top w:val="nil"/>
              <w:left w:val="single" w:sz="4"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40.322,58 €</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40.322,58 €</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90.725,81 €</w:t>
            </w:r>
          </w:p>
        </w:tc>
      </w:tr>
      <w:tr w:rsidR="009D6673" w:rsidRPr="00223596" w:rsidTr="00F4307F">
        <w:trPr>
          <w:trHeight w:val="207"/>
        </w:trPr>
        <w:tc>
          <w:tcPr>
            <w:tcW w:w="571"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vMerge/>
            <w:tcBorders>
              <w:top w:val="nil"/>
              <w:left w:val="single" w:sz="8" w:space="0" w:color="auto"/>
              <w:bottom w:val="single" w:sz="8" w:space="0" w:color="000000"/>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3737" w:type="dxa"/>
            <w:gridSpan w:val="2"/>
            <w:vMerge/>
            <w:tcBorders>
              <w:top w:val="single" w:sz="4" w:space="0" w:color="auto"/>
              <w:left w:val="single" w:sz="4"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505"/>
        </w:trPr>
        <w:tc>
          <w:tcPr>
            <w:tcW w:w="571" w:type="dxa"/>
            <w:tcBorders>
              <w:top w:val="nil"/>
              <w:left w:val="single" w:sz="8" w:space="0" w:color="000000"/>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D</w:t>
            </w:r>
          </w:p>
        </w:tc>
        <w:tc>
          <w:tcPr>
            <w:tcW w:w="1362" w:type="dxa"/>
            <w:tcBorders>
              <w:top w:val="nil"/>
              <w:left w:val="nil"/>
              <w:bottom w:val="nil"/>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15-6263</w:t>
            </w:r>
          </w:p>
        </w:tc>
        <w:tc>
          <w:tcPr>
            <w:tcW w:w="3737" w:type="dxa"/>
            <w:gridSpan w:val="2"/>
            <w:tcBorders>
              <w:top w:val="single" w:sz="4" w:space="0" w:color="auto"/>
              <w:left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ΕΠΙΣΚΕΥΗ ΚΑΙ ΣΥΝΤΗΡΗΣΗ ΟΧΗΜΑΤΩΝ ΜΕΤΑΦΟΡΑΣ ΠΡΟΣΩΠΩΝ</w:t>
            </w:r>
          </w:p>
        </w:tc>
        <w:tc>
          <w:tcPr>
            <w:tcW w:w="1276" w:type="dxa"/>
            <w:tcBorders>
              <w:top w:val="single" w:sz="4" w:space="0" w:color="auto"/>
              <w:left w:val="single" w:sz="4" w:space="0" w:color="auto"/>
              <w:bottom w:val="nil"/>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403,23 €</w:t>
            </w:r>
          </w:p>
        </w:tc>
        <w:tc>
          <w:tcPr>
            <w:tcW w:w="1276" w:type="dxa"/>
            <w:tcBorders>
              <w:top w:val="nil"/>
              <w:left w:val="nil"/>
              <w:bottom w:val="nil"/>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1.612,90 €</w:t>
            </w:r>
          </w:p>
        </w:tc>
        <w:tc>
          <w:tcPr>
            <w:tcW w:w="1417" w:type="dxa"/>
            <w:tcBorders>
              <w:top w:val="nil"/>
              <w:left w:val="nil"/>
              <w:bottom w:val="nil"/>
              <w:right w:val="nil"/>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1.612,90 €</w:t>
            </w:r>
          </w:p>
        </w:tc>
        <w:tc>
          <w:tcPr>
            <w:tcW w:w="1418" w:type="dxa"/>
            <w:tcBorders>
              <w:top w:val="nil"/>
              <w:left w:val="single" w:sz="8" w:space="0" w:color="auto"/>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3.629,03 €</w:t>
            </w:r>
          </w:p>
        </w:tc>
      </w:tr>
      <w:tr w:rsidR="009D6673" w:rsidRPr="00223596" w:rsidTr="00F4307F">
        <w:trPr>
          <w:trHeight w:val="333"/>
        </w:trPr>
        <w:tc>
          <w:tcPr>
            <w:tcW w:w="571" w:type="dxa"/>
            <w:vMerge w:val="restart"/>
            <w:tcBorders>
              <w:top w:val="nil"/>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E</w:t>
            </w:r>
          </w:p>
        </w:tc>
        <w:tc>
          <w:tcPr>
            <w:tcW w:w="1362" w:type="dxa"/>
            <w:vMerge w:val="restart"/>
            <w:tcBorders>
              <w:top w:val="nil"/>
              <w:left w:val="single" w:sz="8" w:space="0" w:color="auto"/>
              <w:bottom w:val="single" w:sz="8" w:space="0" w:color="000000"/>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20-6263</w:t>
            </w:r>
          </w:p>
        </w:tc>
        <w:tc>
          <w:tcPr>
            <w:tcW w:w="3737" w:type="dxa"/>
            <w:gridSpan w:val="2"/>
            <w:vMerge w:val="restart"/>
            <w:tcBorders>
              <w:left w:val="single" w:sz="4" w:space="0" w:color="auto"/>
              <w:right w:val="single" w:sz="4" w:space="0" w:color="auto"/>
            </w:tcBorders>
            <w:shd w:val="clear" w:color="auto" w:fill="auto"/>
            <w:vAlign w:val="center"/>
            <w:hideMark/>
          </w:tcPr>
          <w:p w:rsidR="009D6673"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ΕΠΙΣΚΕΥΗ ΚΑΙ ΣΥΝΤΗΡΗΣΗ ΑΠΟΡΡΙΜΜΑΤΟΦΩΡΩΝ ΣΑΡΩΘΡΩΝ ΚΑΛΑΘΟΦΩΡΩΝ</w:t>
            </w:r>
          </w:p>
          <w:p w:rsidR="009D6673" w:rsidRPr="00223596" w:rsidRDefault="001A2C2E" w:rsidP="00503EFF">
            <w:pPr>
              <w:suppressAutoHyphens w:val="0"/>
              <w:spacing w:after="0"/>
              <w:jc w:val="center"/>
              <w:rPr>
                <w:rFonts w:ascii="Arial" w:hAnsi="Arial" w:cs="Arial"/>
                <w:b/>
                <w:bCs/>
                <w:color w:val="000000"/>
                <w:sz w:val="18"/>
                <w:szCs w:val="18"/>
                <w:lang w:val="el-GR" w:eastAsia="el-GR"/>
              </w:rPr>
            </w:pPr>
            <w:r>
              <w:rPr>
                <w:rFonts w:ascii="Arial" w:hAnsi="Arial" w:cs="Arial"/>
                <w:b/>
                <w:bCs/>
                <w:color w:val="000000"/>
                <w:sz w:val="18"/>
                <w:szCs w:val="18"/>
                <w:lang w:val="en-US" w:eastAsia="el-GR"/>
              </w:rPr>
              <w:t xml:space="preserve">CPV </w:t>
            </w:r>
            <w:r>
              <w:rPr>
                <w:rFonts w:ascii="Arial" w:hAnsi="Arial" w:cs="Arial"/>
                <w:b/>
                <w:bCs/>
                <w:color w:val="000000"/>
                <w:sz w:val="18"/>
                <w:szCs w:val="18"/>
                <w:lang w:val="el-GR" w:eastAsia="el-GR"/>
              </w:rPr>
              <w:t>50112000-3</w:t>
            </w:r>
          </w:p>
        </w:tc>
        <w:tc>
          <w:tcPr>
            <w:tcW w:w="1276" w:type="dxa"/>
            <w:vMerge w:val="restart"/>
            <w:tcBorders>
              <w:top w:val="nil"/>
              <w:left w:val="single" w:sz="4"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11.895,16 €</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47.580,64 €</w:t>
            </w:r>
          </w:p>
        </w:tc>
        <w:tc>
          <w:tcPr>
            <w:tcW w:w="1417" w:type="dxa"/>
            <w:vMerge w:val="restart"/>
            <w:tcBorders>
              <w:top w:val="nil"/>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47.580,64 €</w:t>
            </w:r>
          </w:p>
        </w:tc>
        <w:tc>
          <w:tcPr>
            <w:tcW w:w="1418" w:type="dxa"/>
            <w:vMerge w:val="restart"/>
            <w:tcBorders>
              <w:top w:val="nil"/>
              <w:left w:val="single" w:sz="8" w:space="0" w:color="auto"/>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107.056,44 €</w:t>
            </w:r>
          </w:p>
        </w:tc>
      </w:tr>
      <w:tr w:rsidR="009D6673" w:rsidRPr="00223596" w:rsidTr="00F4307F">
        <w:trPr>
          <w:trHeight w:val="207"/>
        </w:trPr>
        <w:tc>
          <w:tcPr>
            <w:tcW w:w="571"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vMerge/>
            <w:tcBorders>
              <w:top w:val="nil"/>
              <w:left w:val="single" w:sz="8" w:space="0" w:color="auto"/>
              <w:bottom w:val="single" w:sz="8" w:space="0" w:color="000000"/>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3737" w:type="dxa"/>
            <w:gridSpan w:val="2"/>
            <w:vMerge/>
            <w:tcBorders>
              <w:left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207"/>
        </w:trPr>
        <w:tc>
          <w:tcPr>
            <w:tcW w:w="571"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vMerge/>
            <w:tcBorders>
              <w:top w:val="nil"/>
              <w:left w:val="single" w:sz="8" w:space="0" w:color="auto"/>
              <w:bottom w:val="single" w:sz="8" w:space="0" w:color="000000"/>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3737" w:type="dxa"/>
            <w:gridSpan w:val="2"/>
            <w:vMerge/>
            <w:tcBorders>
              <w:left w:val="single" w:sz="4"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804BD0" w:rsidRPr="00223596" w:rsidTr="00F4307F">
        <w:trPr>
          <w:trHeight w:val="574"/>
        </w:trPr>
        <w:tc>
          <w:tcPr>
            <w:tcW w:w="571" w:type="dxa"/>
            <w:vMerge w:val="restart"/>
            <w:tcBorders>
              <w:top w:val="nil"/>
              <w:left w:val="single" w:sz="8" w:space="0" w:color="000000"/>
              <w:bottom w:val="single" w:sz="8" w:space="0" w:color="000000"/>
              <w:right w:val="single" w:sz="8"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F</w:t>
            </w:r>
          </w:p>
        </w:tc>
        <w:tc>
          <w:tcPr>
            <w:tcW w:w="1362" w:type="dxa"/>
            <w:tcBorders>
              <w:top w:val="nil"/>
              <w:left w:val="nil"/>
              <w:bottom w:val="nil"/>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30-6263</w:t>
            </w:r>
          </w:p>
        </w:tc>
        <w:tc>
          <w:tcPr>
            <w:tcW w:w="3737"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804BD0" w:rsidRPr="008D70DE" w:rsidRDefault="00804BD0" w:rsidP="00804BD0">
            <w:pPr>
              <w:suppressAutoHyphens w:val="0"/>
              <w:spacing w:after="0"/>
              <w:jc w:val="center"/>
              <w:rPr>
                <w:b/>
                <w:bCs/>
                <w:color w:val="000000"/>
                <w:sz w:val="18"/>
                <w:szCs w:val="18"/>
                <w:lang w:val="el-GR"/>
              </w:rPr>
            </w:pPr>
            <w:r w:rsidRPr="00804BD0">
              <w:rPr>
                <w:rFonts w:ascii="Arial" w:hAnsi="Arial" w:cs="Arial"/>
                <w:b/>
                <w:bCs/>
                <w:color w:val="000000"/>
                <w:sz w:val="18"/>
                <w:szCs w:val="18"/>
                <w:lang w:val="el-GR"/>
              </w:rPr>
              <w:t>ΕΠΙΣΚΕΥΗ ΚΑΙ ΣΥΝΤΗΡΗΣΗ ΦΟΡΤΗΓΩΝ (ΚΛΕΙΣΤΩΝ, ΑΝΟΙΧΤΩΝ, ΑΝΑΤΡΕΠΟΜΕΝΩΝ, Ή ΜΗ ΑΝΑΤΡΕΠΟΜΕΝΩΝ)</w:t>
            </w:r>
            <w:r w:rsidRPr="00804BD0">
              <w:rPr>
                <w:b/>
                <w:bCs/>
                <w:color w:val="000000"/>
                <w:sz w:val="18"/>
                <w:szCs w:val="18"/>
                <w:lang w:val="el-GR"/>
              </w:rPr>
              <w:t>≤3,5</w:t>
            </w:r>
            <w:r>
              <w:rPr>
                <w:b/>
                <w:bCs/>
                <w:color w:val="000000"/>
                <w:sz w:val="18"/>
                <w:szCs w:val="18"/>
              </w:rPr>
              <w:t>ton</w:t>
            </w:r>
          </w:p>
          <w:p w:rsidR="001A2C2E" w:rsidRPr="00223596" w:rsidRDefault="001A2C2E" w:rsidP="00804BD0">
            <w:pPr>
              <w:suppressAutoHyphens w:val="0"/>
              <w:spacing w:after="0"/>
              <w:jc w:val="center"/>
              <w:rPr>
                <w:rFonts w:ascii="Arial" w:hAnsi="Arial" w:cs="Arial"/>
                <w:b/>
                <w:bCs/>
                <w:color w:val="000000"/>
                <w:sz w:val="18"/>
                <w:szCs w:val="18"/>
                <w:lang w:val="el-GR" w:eastAsia="el-GR"/>
              </w:rPr>
            </w:pPr>
            <w:r>
              <w:rPr>
                <w:rFonts w:ascii="Arial" w:hAnsi="Arial" w:cs="Arial"/>
                <w:b/>
                <w:bCs/>
                <w:color w:val="000000"/>
                <w:sz w:val="18"/>
                <w:szCs w:val="18"/>
                <w:lang w:val="en-US" w:eastAsia="el-GR"/>
              </w:rPr>
              <w:t xml:space="preserve">CPV </w:t>
            </w:r>
            <w:r>
              <w:rPr>
                <w:rFonts w:ascii="Arial" w:hAnsi="Arial" w:cs="Arial"/>
                <w:b/>
                <w:bCs/>
                <w:color w:val="000000"/>
                <w:sz w:val="18"/>
                <w:szCs w:val="18"/>
                <w:lang w:val="el-GR" w:eastAsia="el-GR"/>
              </w:rPr>
              <w:t>50112000-3</w:t>
            </w:r>
          </w:p>
        </w:tc>
        <w:tc>
          <w:tcPr>
            <w:tcW w:w="1276" w:type="dxa"/>
            <w:vMerge w:val="restart"/>
            <w:tcBorders>
              <w:top w:val="nil"/>
              <w:left w:val="single" w:sz="4" w:space="0" w:color="auto"/>
              <w:bottom w:val="single" w:sz="8" w:space="0" w:color="000000"/>
              <w:right w:val="single" w:sz="8" w:space="0" w:color="000000"/>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1.375,00 €</w:t>
            </w:r>
          </w:p>
        </w:tc>
        <w:tc>
          <w:tcPr>
            <w:tcW w:w="127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5.500,00 €</w:t>
            </w:r>
          </w:p>
        </w:tc>
        <w:tc>
          <w:tcPr>
            <w:tcW w:w="1417" w:type="dxa"/>
            <w:vMerge w:val="restart"/>
            <w:tcBorders>
              <w:top w:val="nil"/>
              <w:left w:val="single" w:sz="8" w:space="0" w:color="000000"/>
              <w:bottom w:val="single" w:sz="8" w:space="0" w:color="000000"/>
              <w:right w:val="nil"/>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5.500,00 €</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12.375,00 €</w:t>
            </w:r>
          </w:p>
        </w:tc>
      </w:tr>
      <w:tr w:rsidR="00804BD0" w:rsidRPr="00223596" w:rsidTr="00F4307F">
        <w:trPr>
          <w:trHeight w:val="207"/>
        </w:trPr>
        <w:tc>
          <w:tcPr>
            <w:tcW w:w="571" w:type="dxa"/>
            <w:vMerge/>
            <w:tcBorders>
              <w:top w:val="nil"/>
              <w:left w:val="single" w:sz="8" w:space="0" w:color="000000"/>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362" w:type="dxa"/>
            <w:vMerge w:val="restart"/>
            <w:tcBorders>
              <w:top w:val="nil"/>
              <w:left w:val="single" w:sz="8" w:space="0" w:color="auto"/>
              <w:bottom w:val="single" w:sz="8" w:space="0" w:color="000000"/>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70.01-6263.001</w:t>
            </w:r>
          </w:p>
        </w:tc>
        <w:tc>
          <w:tcPr>
            <w:tcW w:w="3737" w:type="dxa"/>
            <w:gridSpan w:val="2"/>
            <w:vMerge/>
            <w:tcBorders>
              <w:top w:val="nil"/>
              <w:left w:val="single" w:sz="8" w:space="0" w:color="auto"/>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r>
      <w:tr w:rsidR="00804BD0" w:rsidRPr="00223596" w:rsidTr="00F4307F">
        <w:trPr>
          <w:trHeight w:val="207"/>
        </w:trPr>
        <w:tc>
          <w:tcPr>
            <w:tcW w:w="571" w:type="dxa"/>
            <w:vMerge/>
            <w:tcBorders>
              <w:top w:val="nil"/>
              <w:left w:val="single" w:sz="8" w:space="0" w:color="000000"/>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362" w:type="dxa"/>
            <w:vMerge/>
            <w:tcBorders>
              <w:top w:val="nil"/>
              <w:left w:val="single" w:sz="8" w:space="0" w:color="auto"/>
              <w:bottom w:val="single" w:sz="8" w:space="0" w:color="000000"/>
              <w:right w:val="single" w:sz="4"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3737" w:type="dxa"/>
            <w:gridSpan w:val="2"/>
            <w:vMerge/>
            <w:tcBorders>
              <w:top w:val="nil"/>
              <w:left w:val="single" w:sz="8" w:space="0" w:color="auto"/>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r>
      <w:tr w:rsidR="00804BD0" w:rsidRPr="00223596" w:rsidTr="00F4307F">
        <w:trPr>
          <w:trHeight w:val="207"/>
        </w:trPr>
        <w:tc>
          <w:tcPr>
            <w:tcW w:w="571" w:type="dxa"/>
            <w:vMerge/>
            <w:tcBorders>
              <w:top w:val="nil"/>
              <w:left w:val="single" w:sz="8" w:space="0" w:color="000000"/>
              <w:bottom w:val="single" w:sz="4" w:space="0" w:color="auto"/>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362" w:type="dxa"/>
            <w:vMerge/>
            <w:tcBorders>
              <w:top w:val="nil"/>
              <w:left w:val="single" w:sz="8" w:space="0" w:color="auto"/>
              <w:bottom w:val="single" w:sz="4" w:space="0" w:color="auto"/>
              <w:right w:val="single" w:sz="4"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3737" w:type="dxa"/>
            <w:gridSpan w:val="2"/>
            <w:vMerge/>
            <w:tcBorders>
              <w:top w:val="nil"/>
              <w:left w:val="single" w:sz="8" w:space="0" w:color="auto"/>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4" w:space="0" w:color="auto"/>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4" w:space="0" w:color="auto"/>
              <w:right w:val="nil"/>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8" w:type="dxa"/>
            <w:vMerge/>
            <w:tcBorders>
              <w:top w:val="single" w:sz="8" w:space="0" w:color="auto"/>
              <w:left w:val="single" w:sz="8" w:space="0" w:color="auto"/>
              <w:bottom w:val="single" w:sz="4" w:space="0" w:color="auto"/>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r>
      <w:tr w:rsidR="00804BD0" w:rsidRPr="00223596" w:rsidTr="00F4307F">
        <w:trPr>
          <w:trHeight w:val="299"/>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G</w:t>
            </w:r>
          </w:p>
        </w:tc>
        <w:tc>
          <w:tcPr>
            <w:tcW w:w="1362" w:type="dxa"/>
            <w:tcBorders>
              <w:top w:val="single" w:sz="4" w:space="0" w:color="auto"/>
              <w:left w:val="single" w:sz="4" w:space="0" w:color="auto"/>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30-6263</w:t>
            </w:r>
          </w:p>
        </w:tc>
        <w:tc>
          <w:tcPr>
            <w:tcW w:w="3737"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804BD0" w:rsidRPr="008D70DE" w:rsidRDefault="00804BD0" w:rsidP="00804BD0">
            <w:pPr>
              <w:suppressAutoHyphens w:val="0"/>
              <w:spacing w:after="0"/>
              <w:jc w:val="center"/>
              <w:rPr>
                <w:rFonts w:ascii="Arial" w:hAnsi="Arial" w:cs="Arial"/>
                <w:b/>
                <w:bCs/>
                <w:color w:val="000000"/>
                <w:sz w:val="18"/>
                <w:szCs w:val="18"/>
                <w:lang w:val="el-GR"/>
              </w:rPr>
            </w:pPr>
            <w:r w:rsidRPr="00804BD0">
              <w:rPr>
                <w:b/>
                <w:bCs/>
                <w:color w:val="000000"/>
                <w:sz w:val="18"/>
                <w:szCs w:val="18"/>
                <w:lang w:val="el-GR"/>
              </w:rPr>
              <w:t>3,5</w:t>
            </w:r>
            <w:r>
              <w:rPr>
                <w:b/>
                <w:bCs/>
                <w:color w:val="000000"/>
                <w:sz w:val="18"/>
                <w:szCs w:val="18"/>
              </w:rPr>
              <w:t>ton</w:t>
            </w:r>
            <w:r w:rsidRPr="00804BD0">
              <w:rPr>
                <w:b/>
                <w:bCs/>
                <w:color w:val="000000"/>
                <w:sz w:val="18"/>
                <w:szCs w:val="18"/>
                <w:lang w:val="el-GR"/>
              </w:rPr>
              <w:t>≤</w:t>
            </w:r>
            <w:r w:rsidRPr="00804BD0">
              <w:rPr>
                <w:rFonts w:ascii="Arial" w:hAnsi="Arial" w:cs="Arial"/>
                <w:b/>
                <w:bCs/>
                <w:color w:val="000000"/>
                <w:sz w:val="18"/>
                <w:szCs w:val="18"/>
                <w:lang w:val="el-GR"/>
              </w:rPr>
              <w:t>ΕΠΙΣΚΕΥΗ ΚΑΙ ΣΥΝΤΗΡΗΣΗ ΦΟΡΤΗΓΩΝ (ΚΛΕΙΣΤΩΝ, ΑΝΟΙΧΤΩΝ, ΑΝΑΤΡΕΠΟΜΕΝΩΝ, Ή ΜΗ ΑΝΑΤΡΕΠΟΜΕΝΩΝ)≤12</w:t>
            </w:r>
            <w:r>
              <w:rPr>
                <w:rFonts w:ascii="Arial" w:hAnsi="Arial" w:cs="Arial"/>
                <w:b/>
                <w:bCs/>
                <w:color w:val="000000"/>
                <w:sz w:val="18"/>
                <w:szCs w:val="18"/>
              </w:rPr>
              <w:t>ton</w:t>
            </w:r>
          </w:p>
          <w:p w:rsidR="001A2C2E" w:rsidRPr="00223596" w:rsidRDefault="001A2C2E" w:rsidP="00804BD0">
            <w:pPr>
              <w:suppressAutoHyphens w:val="0"/>
              <w:spacing w:after="0"/>
              <w:jc w:val="center"/>
              <w:rPr>
                <w:rFonts w:ascii="Arial" w:hAnsi="Arial" w:cs="Arial"/>
                <w:b/>
                <w:bCs/>
                <w:color w:val="000000"/>
                <w:sz w:val="18"/>
                <w:szCs w:val="18"/>
                <w:lang w:val="el-GR" w:eastAsia="el-GR"/>
              </w:rPr>
            </w:pPr>
            <w:r>
              <w:rPr>
                <w:rFonts w:ascii="Arial" w:hAnsi="Arial" w:cs="Arial"/>
                <w:b/>
                <w:bCs/>
                <w:color w:val="000000"/>
                <w:sz w:val="18"/>
                <w:szCs w:val="18"/>
                <w:lang w:val="en-US" w:eastAsia="el-GR"/>
              </w:rPr>
              <w:t xml:space="preserve">CPV </w:t>
            </w:r>
            <w:r>
              <w:rPr>
                <w:rFonts w:ascii="Arial" w:hAnsi="Arial" w:cs="Arial"/>
                <w:b/>
                <w:bCs/>
                <w:color w:val="000000"/>
                <w:sz w:val="18"/>
                <w:szCs w:val="18"/>
                <w:lang w:val="el-GR" w:eastAsia="el-GR"/>
              </w:rPr>
              <w:t>50112000-3</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2.000,00 €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8.000,00 €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8.000,00 €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18.000,00 €</w:t>
            </w:r>
          </w:p>
        </w:tc>
      </w:tr>
      <w:tr w:rsidR="00804BD0" w:rsidRPr="00223596" w:rsidTr="00F4307F">
        <w:trPr>
          <w:trHeight w:val="207"/>
        </w:trPr>
        <w:tc>
          <w:tcPr>
            <w:tcW w:w="571" w:type="dxa"/>
            <w:vMerge/>
            <w:tcBorders>
              <w:top w:val="single" w:sz="4" w:space="0" w:color="auto"/>
              <w:left w:val="single" w:sz="8" w:space="0" w:color="000000"/>
              <w:bottom w:val="single" w:sz="8" w:space="0" w:color="000000"/>
              <w:right w:val="single" w:sz="4"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362" w:type="dxa"/>
            <w:vMerge w:val="restart"/>
            <w:tcBorders>
              <w:left w:val="single" w:sz="4" w:space="0" w:color="auto"/>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70.01-6263.001</w:t>
            </w:r>
          </w:p>
        </w:tc>
        <w:tc>
          <w:tcPr>
            <w:tcW w:w="3737" w:type="dxa"/>
            <w:gridSpan w:val="2"/>
            <w:vMerge/>
            <w:tcBorders>
              <w:top w:val="nil"/>
              <w:left w:val="single" w:sz="8" w:space="0" w:color="auto"/>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single" w:sz="4" w:space="0" w:color="auto"/>
              <w:left w:val="single" w:sz="8" w:space="0" w:color="000000"/>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single" w:sz="4" w:space="0" w:color="auto"/>
              <w:left w:val="single" w:sz="8" w:space="0" w:color="000000"/>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7" w:type="dxa"/>
            <w:vMerge/>
            <w:tcBorders>
              <w:top w:val="single" w:sz="4" w:space="0" w:color="auto"/>
              <w:left w:val="single" w:sz="8" w:space="0" w:color="000000"/>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8" w:type="dxa"/>
            <w:vMerge/>
            <w:tcBorders>
              <w:top w:val="single" w:sz="4" w:space="0" w:color="auto"/>
              <w:left w:val="single" w:sz="8" w:space="0" w:color="auto"/>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r>
      <w:tr w:rsidR="00804BD0" w:rsidRPr="00223596" w:rsidTr="00F4307F">
        <w:trPr>
          <w:trHeight w:val="207"/>
        </w:trPr>
        <w:tc>
          <w:tcPr>
            <w:tcW w:w="571" w:type="dxa"/>
            <w:vMerge/>
            <w:tcBorders>
              <w:top w:val="nil"/>
              <w:left w:val="single" w:sz="8" w:space="0" w:color="000000"/>
              <w:bottom w:val="single" w:sz="8" w:space="0" w:color="000000"/>
              <w:right w:val="single" w:sz="4"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362" w:type="dxa"/>
            <w:vMerge/>
            <w:tcBorders>
              <w:top w:val="nil"/>
              <w:left w:val="single" w:sz="4" w:space="0" w:color="auto"/>
              <w:right w:val="single" w:sz="4"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3737" w:type="dxa"/>
            <w:gridSpan w:val="2"/>
            <w:vMerge/>
            <w:tcBorders>
              <w:top w:val="nil"/>
              <w:left w:val="single" w:sz="8" w:space="0" w:color="auto"/>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r>
      <w:tr w:rsidR="00804BD0" w:rsidRPr="00223596" w:rsidTr="00F4307F">
        <w:trPr>
          <w:trHeight w:val="207"/>
        </w:trPr>
        <w:tc>
          <w:tcPr>
            <w:tcW w:w="571" w:type="dxa"/>
            <w:vMerge/>
            <w:tcBorders>
              <w:top w:val="nil"/>
              <w:left w:val="single" w:sz="8" w:space="0" w:color="000000"/>
              <w:bottom w:val="single" w:sz="4" w:space="0" w:color="auto"/>
              <w:right w:val="single" w:sz="4"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362" w:type="dxa"/>
            <w:vMerge/>
            <w:tcBorders>
              <w:top w:val="nil"/>
              <w:left w:val="single" w:sz="4" w:space="0" w:color="auto"/>
              <w:bottom w:val="single" w:sz="4" w:space="0" w:color="auto"/>
              <w:right w:val="single" w:sz="4"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3737" w:type="dxa"/>
            <w:gridSpan w:val="2"/>
            <w:vMerge/>
            <w:tcBorders>
              <w:top w:val="nil"/>
              <w:left w:val="single" w:sz="8" w:space="0" w:color="auto"/>
              <w:bottom w:val="single" w:sz="8" w:space="0" w:color="000000"/>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4" w:space="0" w:color="auto"/>
              <w:right w:val="single" w:sz="8" w:space="0" w:color="auto"/>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4" w:space="0" w:color="auto"/>
              <w:right w:val="single" w:sz="8" w:space="0" w:color="000000"/>
            </w:tcBorders>
            <w:vAlign w:val="center"/>
            <w:hideMark/>
          </w:tcPr>
          <w:p w:rsidR="00804BD0" w:rsidRPr="00223596" w:rsidRDefault="00804BD0" w:rsidP="00804BD0">
            <w:pPr>
              <w:suppressAutoHyphens w:val="0"/>
              <w:spacing w:after="0"/>
              <w:jc w:val="left"/>
              <w:rPr>
                <w:rFonts w:ascii="Arial" w:hAnsi="Arial" w:cs="Arial"/>
                <w:b/>
                <w:bCs/>
                <w:color w:val="000000"/>
                <w:sz w:val="18"/>
                <w:szCs w:val="18"/>
                <w:lang w:val="el-GR" w:eastAsia="el-GR"/>
              </w:rPr>
            </w:pPr>
          </w:p>
        </w:tc>
      </w:tr>
      <w:tr w:rsidR="00804BD0" w:rsidRPr="00223596" w:rsidTr="00F4307F">
        <w:trPr>
          <w:trHeight w:val="170"/>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lastRenderedPageBreak/>
              <w:t>H</w:t>
            </w:r>
          </w:p>
        </w:tc>
        <w:tc>
          <w:tcPr>
            <w:tcW w:w="1362" w:type="dxa"/>
            <w:tcBorders>
              <w:top w:val="single" w:sz="4" w:space="0" w:color="auto"/>
              <w:left w:val="single" w:sz="4" w:space="0" w:color="auto"/>
              <w:bottom w:val="nil"/>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 </w:t>
            </w:r>
          </w:p>
        </w:tc>
        <w:tc>
          <w:tcPr>
            <w:tcW w:w="3737"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804BD0" w:rsidRPr="008D70DE" w:rsidRDefault="00804BD0" w:rsidP="00804BD0">
            <w:pPr>
              <w:suppressAutoHyphens w:val="0"/>
              <w:spacing w:after="0"/>
              <w:jc w:val="center"/>
              <w:rPr>
                <w:rFonts w:ascii="Arial" w:hAnsi="Arial" w:cs="Arial"/>
                <w:b/>
                <w:bCs/>
                <w:color w:val="000000"/>
                <w:sz w:val="18"/>
                <w:szCs w:val="18"/>
                <w:lang w:val="el-GR"/>
              </w:rPr>
            </w:pPr>
            <w:r w:rsidRPr="00804BD0">
              <w:rPr>
                <w:rFonts w:ascii="Arial" w:hAnsi="Arial" w:cs="Arial"/>
                <w:b/>
                <w:bCs/>
                <w:color w:val="000000"/>
                <w:sz w:val="18"/>
                <w:szCs w:val="18"/>
                <w:lang w:val="el-GR"/>
              </w:rPr>
              <w:t>ΕΠΙΣΚΕΥΗ ΚΑΙ ΣΥΝΤΗΡΗΣΗ ΦΟΡΤΗΓΩΝ (ΚΛΕΙΣΤΩΝ, ΑΝΟΙΧΤΩΝ, ΑΝΑΤΡΕΠΟΜΕΝΩΝ, Ή ΜΗ ΑΝΑΤΡΕΠΟΜΕΝΩΝ)</w:t>
            </w:r>
            <w:r w:rsidRPr="00804BD0">
              <w:rPr>
                <w:b/>
                <w:bCs/>
                <w:color w:val="000000"/>
                <w:sz w:val="18"/>
                <w:szCs w:val="18"/>
                <w:lang w:val="el-GR"/>
              </w:rPr>
              <w:t>≥12</w:t>
            </w:r>
            <w:r>
              <w:rPr>
                <w:rFonts w:ascii="Arial" w:hAnsi="Arial" w:cs="Arial"/>
                <w:b/>
                <w:bCs/>
                <w:color w:val="000000"/>
                <w:sz w:val="18"/>
                <w:szCs w:val="18"/>
              </w:rPr>
              <w:t>ton</w:t>
            </w:r>
          </w:p>
          <w:p w:rsidR="001A2C2E" w:rsidRPr="00223596" w:rsidRDefault="006B72C8" w:rsidP="00804BD0">
            <w:pPr>
              <w:suppressAutoHyphens w:val="0"/>
              <w:spacing w:after="0"/>
              <w:jc w:val="center"/>
              <w:rPr>
                <w:rFonts w:ascii="Arial" w:hAnsi="Arial" w:cs="Arial"/>
                <w:b/>
                <w:bCs/>
                <w:color w:val="000000"/>
                <w:sz w:val="18"/>
                <w:szCs w:val="18"/>
                <w:lang w:val="el-GR" w:eastAsia="el-GR"/>
              </w:rPr>
            </w:pPr>
            <w:r>
              <w:rPr>
                <w:rFonts w:ascii="Arial" w:hAnsi="Arial" w:cs="Arial"/>
                <w:b/>
                <w:bCs/>
                <w:color w:val="000000"/>
                <w:sz w:val="18"/>
                <w:szCs w:val="18"/>
                <w:lang w:val="en-US" w:eastAsia="el-GR"/>
              </w:rPr>
              <w:t xml:space="preserve">CPV </w:t>
            </w:r>
            <w:r>
              <w:rPr>
                <w:rFonts w:ascii="Arial" w:hAnsi="Arial" w:cs="Arial"/>
                <w:b/>
                <w:bCs/>
                <w:color w:val="000000"/>
                <w:sz w:val="18"/>
                <w:szCs w:val="18"/>
                <w:lang w:val="el-GR" w:eastAsia="el-GR"/>
              </w:rPr>
              <w:t>50112000-3</w:t>
            </w:r>
          </w:p>
        </w:tc>
        <w:tc>
          <w:tcPr>
            <w:tcW w:w="1276"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3.076,61 €</w:t>
            </w:r>
          </w:p>
        </w:tc>
        <w:tc>
          <w:tcPr>
            <w:tcW w:w="1276" w:type="dxa"/>
            <w:vMerge w:val="restart"/>
            <w:tcBorders>
              <w:top w:val="single" w:sz="4" w:space="0" w:color="auto"/>
              <w:left w:val="single" w:sz="8" w:space="0" w:color="000000"/>
              <w:bottom w:val="single" w:sz="4" w:space="0" w:color="auto"/>
              <w:right w:val="single" w:sz="8" w:space="0" w:color="000000"/>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12.306,45 €</w:t>
            </w:r>
          </w:p>
        </w:tc>
        <w:tc>
          <w:tcPr>
            <w:tcW w:w="1417" w:type="dxa"/>
            <w:vMerge w:val="restart"/>
            <w:tcBorders>
              <w:top w:val="single" w:sz="4" w:space="0" w:color="auto"/>
              <w:left w:val="single" w:sz="8" w:space="0" w:color="000000"/>
              <w:bottom w:val="single" w:sz="4" w:space="0" w:color="auto"/>
              <w:right w:val="single" w:sz="8"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12.306,45 €</w:t>
            </w:r>
          </w:p>
        </w:tc>
        <w:tc>
          <w:tcPr>
            <w:tcW w:w="1418"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804BD0" w:rsidRPr="00223596" w:rsidRDefault="00804BD0" w:rsidP="00804BD0">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27.689,51 €</w:t>
            </w:r>
          </w:p>
        </w:tc>
      </w:tr>
      <w:tr w:rsidR="009D6673" w:rsidRPr="00223596" w:rsidTr="00F4307F">
        <w:trPr>
          <w:trHeight w:val="170"/>
        </w:trPr>
        <w:tc>
          <w:tcPr>
            <w:tcW w:w="571" w:type="dxa"/>
            <w:vMerge/>
            <w:tcBorders>
              <w:top w:val="single" w:sz="8" w:space="0" w:color="000000"/>
              <w:left w:val="single" w:sz="4"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single" w:sz="4" w:space="0" w:color="auto"/>
              <w:bottom w:val="nil"/>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30-6263</w:t>
            </w:r>
          </w:p>
        </w:tc>
        <w:tc>
          <w:tcPr>
            <w:tcW w:w="3737" w:type="dxa"/>
            <w:gridSpan w:val="2"/>
            <w:vMerge/>
            <w:tcBorders>
              <w:top w:val="nil"/>
              <w:left w:val="single" w:sz="4" w:space="0" w:color="auto"/>
              <w:bottom w:val="nil"/>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4" w:space="0" w:color="auto"/>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single" w:sz="8" w:space="0" w:color="000000"/>
              <w:left w:val="single" w:sz="4"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single" w:sz="4" w:space="0" w:color="auto"/>
              <w:bottom w:val="nil"/>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 </w:t>
            </w:r>
          </w:p>
        </w:tc>
        <w:tc>
          <w:tcPr>
            <w:tcW w:w="3737" w:type="dxa"/>
            <w:gridSpan w:val="2"/>
            <w:vMerge/>
            <w:tcBorders>
              <w:top w:val="nil"/>
              <w:left w:val="single" w:sz="4" w:space="0" w:color="auto"/>
              <w:bottom w:val="nil"/>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4" w:space="0" w:color="auto"/>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273"/>
        </w:trPr>
        <w:tc>
          <w:tcPr>
            <w:tcW w:w="571" w:type="dxa"/>
            <w:vMerge/>
            <w:tcBorders>
              <w:top w:val="single" w:sz="8" w:space="0" w:color="000000"/>
              <w:left w:val="single" w:sz="4"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single" w:sz="4" w:space="0" w:color="auto"/>
              <w:bottom w:val="nil"/>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70.01-6263.001</w:t>
            </w:r>
          </w:p>
        </w:tc>
        <w:tc>
          <w:tcPr>
            <w:tcW w:w="3737" w:type="dxa"/>
            <w:gridSpan w:val="2"/>
            <w:vMerge/>
            <w:tcBorders>
              <w:top w:val="nil"/>
              <w:left w:val="single" w:sz="4" w:space="0" w:color="auto"/>
              <w:bottom w:val="nil"/>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4" w:space="0" w:color="auto"/>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5"/>
        </w:trPr>
        <w:tc>
          <w:tcPr>
            <w:tcW w:w="571" w:type="dxa"/>
            <w:vMerge/>
            <w:tcBorders>
              <w:top w:val="single" w:sz="8" w:space="0" w:color="000000"/>
              <w:left w:val="single" w:sz="4"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 </w:t>
            </w:r>
          </w:p>
        </w:tc>
        <w:tc>
          <w:tcPr>
            <w:tcW w:w="3737" w:type="dxa"/>
            <w:gridSpan w:val="2"/>
            <w:vMerge/>
            <w:tcBorders>
              <w:top w:val="nil"/>
              <w:left w:val="single" w:sz="4" w:space="0" w:color="auto"/>
              <w:bottom w:val="single" w:sz="8" w:space="0" w:color="000000"/>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4" w:space="0" w:color="auto"/>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4" w:space="0" w:color="auto"/>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4" w:space="0" w:color="auto"/>
              <w:right w:val="single" w:sz="4"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val="restart"/>
            <w:tcBorders>
              <w:top w:val="single" w:sz="4" w:space="0" w:color="auto"/>
              <w:left w:val="single" w:sz="8" w:space="0" w:color="000000"/>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I</w:t>
            </w:r>
          </w:p>
        </w:tc>
        <w:tc>
          <w:tcPr>
            <w:tcW w:w="1362" w:type="dxa"/>
            <w:tcBorders>
              <w:top w:val="single" w:sz="4" w:space="0" w:color="auto"/>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 0-6263</w:t>
            </w:r>
          </w:p>
        </w:tc>
        <w:tc>
          <w:tcPr>
            <w:tcW w:w="3737"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9D6673"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ΕΡΓΑΣΙΕΣ ΦΑΝΟΠΟΙΙΑΣ</w:t>
            </w:r>
          </w:p>
          <w:p w:rsidR="009D6673" w:rsidRPr="00223596" w:rsidRDefault="006B72C8" w:rsidP="00503EFF">
            <w:pPr>
              <w:suppressAutoHyphens w:val="0"/>
              <w:spacing w:after="0"/>
              <w:jc w:val="center"/>
              <w:rPr>
                <w:rFonts w:ascii="Arial" w:hAnsi="Arial" w:cs="Arial"/>
                <w:b/>
                <w:bCs/>
                <w:color w:val="000000"/>
                <w:sz w:val="18"/>
                <w:szCs w:val="18"/>
                <w:lang w:val="el-GR" w:eastAsia="el-GR"/>
              </w:rPr>
            </w:pPr>
            <w:r>
              <w:rPr>
                <w:rFonts w:ascii="Arial" w:hAnsi="Arial" w:cs="Arial"/>
                <w:b/>
                <w:bCs/>
                <w:color w:val="000000"/>
                <w:sz w:val="18"/>
                <w:szCs w:val="18"/>
                <w:lang w:val="en-US" w:eastAsia="el-GR"/>
              </w:rPr>
              <w:t xml:space="preserve">CPV </w:t>
            </w:r>
            <w:r>
              <w:rPr>
                <w:rFonts w:ascii="Arial" w:hAnsi="Arial" w:cs="Arial"/>
                <w:b/>
                <w:bCs/>
                <w:color w:val="000000"/>
                <w:sz w:val="18"/>
                <w:szCs w:val="18"/>
                <w:lang w:val="el-GR" w:eastAsia="el-GR"/>
              </w:rPr>
              <w:t>50112000-3</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1.108,86 €</w:t>
            </w:r>
          </w:p>
        </w:tc>
        <w:tc>
          <w:tcPr>
            <w:tcW w:w="1276"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4.435,48 €</w:t>
            </w:r>
          </w:p>
        </w:tc>
        <w:tc>
          <w:tcPr>
            <w:tcW w:w="1417" w:type="dxa"/>
            <w:vMerge w:val="restart"/>
            <w:tcBorders>
              <w:top w:val="single" w:sz="4" w:space="0" w:color="auto"/>
              <w:left w:val="single" w:sz="8" w:space="0" w:color="000000"/>
              <w:bottom w:val="single" w:sz="8" w:space="0" w:color="000000"/>
              <w:right w:val="nil"/>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4.435,48 €</w:t>
            </w:r>
          </w:p>
        </w:tc>
        <w:tc>
          <w:tcPr>
            <w:tcW w:w="1418"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9.979,82 €</w:t>
            </w: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15-6263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20-6263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30-6264</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35-6263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282"/>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single" w:sz="8" w:space="0" w:color="auto"/>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70.01-6263.001</w:t>
            </w:r>
          </w:p>
        </w:tc>
        <w:tc>
          <w:tcPr>
            <w:tcW w:w="3737" w:type="dxa"/>
            <w:gridSpan w:val="2"/>
            <w:vMerge/>
            <w:tcBorders>
              <w:top w:val="nil"/>
              <w:left w:val="nil"/>
              <w:bottom w:val="single" w:sz="8" w:space="0" w:color="auto"/>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val="restart"/>
            <w:tcBorders>
              <w:top w:val="nil"/>
              <w:left w:val="single" w:sz="8" w:space="0" w:color="000000"/>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J</w:t>
            </w: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 0-6263</w:t>
            </w:r>
          </w:p>
        </w:tc>
        <w:tc>
          <w:tcPr>
            <w:tcW w:w="3737"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9D6673"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ΕΠΙΣΚΕΥΗ ΚΑΙ ΣΥΝΤΗΡΗΣΗ ΕΛΑΣΤΙΚΩΝ</w:t>
            </w:r>
          </w:p>
          <w:p w:rsidR="009D6673" w:rsidRPr="00223596" w:rsidRDefault="006B72C8" w:rsidP="00503EFF">
            <w:pPr>
              <w:suppressAutoHyphens w:val="0"/>
              <w:spacing w:after="0"/>
              <w:jc w:val="center"/>
              <w:rPr>
                <w:rFonts w:ascii="Arial" w:hAnsi="Arial" w:cs="Arial"/>
                <w:b/>
                <w:bCs/>
                <w:color w:val="000000"/>
                <w:sz w:val="18"/>
                <w:szCs w:val="18"/>
                <w:lang w:val="el-GR" w:eastAsia="el-GR"/>
              </w:rPr>
            </w:pPr>
            <w:r>
              <w:rPr>
                <w:rFonts w:ascii="Arial" w:hAnsi="Arial" w:cs="Arial"/>
                <w:b/>
                <w:bCs/>
                <w:color w:val="000000"/>
                <w:sz w:val="18"/>
                <w:szCs w:val="18"/>
                <w:lang w:val="en-US" w:eastAsia="el-GR"/>
              </w:rPr>
              <w:t>CPV</w:t>
            </w:r>
            <w:r w:rsidRPr="008D70DE">
              <w:rPr>
                <w:rFonts w:ascii="Arial" w:hAnsi="Arial" w:cs="Arial"/>
                <w:b/>
                <w:bCs/>
                <w:color w:val="000000"/>
                <w:sz w:val="18"/>
                <w:szCs w:val="18"/>
                <w:lang w:val="el-GR" w:eastAsia="el-GR"/>
              </w:rPr>
              <w:t xml:space="preserve"> </w:t>
            </w:r>
            <w:r>
              <w:rPr>
                <w:rFonts w:ascii="Arial" w:hAnsi="Arial" w:cs="Arial"/>
                <w:b/>
                <w:bCs/>
                <w:color w:val="000000"/>
                <w:sz w:val="18"/>
                <w:szCs w:val="18"/>
                <w:lang w:val="el-GR" w:eastAsia="el-GR"/>
              </w:rPr>
              <w:t>50112000-3</w:t>
            </w:r>
          </w:p>
        </w:tc>
        <w:tc>
          <w:tcPr>
            <w:tcW w:w="127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1.108,87 €</w:t>
            </w:r>
          </w:p>
        </w:tc>
        <w:tc>
          <w:tcPr>
            <w:tcW w:w="1276" w:type="dxa"/>
            <w:vMerge w:val="restart"/>
            <w:tcBorders>
              <w:top w:val="nil"/>
              <w:left w:val="single" w:sz="8" w:space="0" w:color="000000"/>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4.435,50 €</w:t>
            </w:r>
          </w:p>
        </w:tc>
        <w:tc>
          <w:tcPr>
            <w:tcW w:w="1417" w:type="dxa"/>
            <w:vMerge w:val="restart"/>
            <w:tcBorders>
              <w:top w:val="nil"/>
              <w:left w:val="single" w:sz="8" w:space="0" w:color="000000"/>
              <w:bottom w:val="single" w:sz="8" w:space="0" w:color="000000"/>
              <w:right w:val="nil"/>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4.435,50 €</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9.979,87 €</w:t>
            </w: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15-6263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20-6263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30-6264</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170"/>
        </w:trPr>
        <w:tc>
          <w:tcPr>
            <w:tcW w:w="571" w:type="dxa"/>
            <w:vMerge/>
            <w:tcBorders>
              <w:top w:val="nil"/>
              <w:left w:val="single" w:sz="8" w:space="0" w:color="000000"/>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nil"/>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35-6263</w:t>
            </w:r>
          </w:p>
        </w:tc>
        <w:tc>
          <w:tcPr>
            <w:tcW w:w="3737" w:type="dxa"/>
            <w:gridSpan w:val="2"/>
            <w:vMerge/>
            <w:tcBorders>
              <w:top w:val="nil"/>
              <w:left w:val="nil"/>
              <w:bottom w:val="nil"/>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8" w:space="0" w:color="000000"/>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8" w:space="0" w:color="000000"/>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8" w:space="0" w:color="000000"/>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282"/>
        </w:trPr>
        <w:tc>
          <w:tcPr>
            <w:tcW w:w="571" w:type="dxa"/>
            <w:vMerge/>
            <w:tcBorders>
              <w:top w:val="nil"/>
              <w:left w:val="single" w:sz="8" w:space="0" w:color="000000"/>
              <w:bottom w:val="single" w:sz="4" w:space="0" w:color="auto"/>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362" w:type="dxa"/>
            <w:tcBorders>
              <w:top w:val="nil"/>
              <w:left w:val="nil"/>
              <w:bottom w:val="single" w:sz="4" w:space="0" w:color="auto"/>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70.01-6263.001</w:t>
            </w:r>
          </w:p>
        </w:tc>
        <w:tc>
          <w:tcPr>
            <w:tcW w:w="3737" w:type="dxa"/>
            <w:gridSpan w:val="2"/>
            <w:vMerge/>
            <w:tcBorders>
              <w:top w:val="nil"/>
              <w:left w:val="nil"/>
              <w:bottom w:val="single" w:sz="4" w:space="0" w:color="auto"/>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276" w:type="dxa"/>
            <w:vMerge/>
            <w:tcBorders>
              <w:top w:val="nil"/>
              <w:left w:val="single" w:sz="8" w:space="0" w:color="000000"/>
              <w:bottom w:val="single" w:sz="4" w:space="0" w:color="auto"/>
              <w:right w:val="single" w:sz="8" w:space="0" w:color="000000"/>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7" w:type="dxa"/>
            <w:vMerge/>
            <w:tcBorders>
              <w:top w:val="nil"/>
              <w:left w:val="single" w:sz="8" w:space="0" w:color="000000"/>
              <w:bottom w:val="single" w:sz="4" w:space="0" w:color="auto"/>
              <w:right w:val="nil"/>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c>
          <w:tcPr>
            <w:tcW w:w="1418" w:type="dxa"/>
            <w:vMerge/>
            <w:tcBorders>
              <w:top w:val="nil"/>
              <w:left w:val="single" w:sz="8" w:space="0" w:color="auto"/>
              <w:bottom w:val="single" w:sz="4" w:space="0" w:color="auto"/>
              <w:right w:val="single" w:sz="8" w:space="0" w:color="auto"/>
            </w:tcBorders>
            <w:vAlign w:val="center"/>
            <w:hideMark/>
          </w:tcPr>
          <w:p w:rsidR="009D6673" w:rsidRPr="00223596" w:rsidRDefault="009D6673" w:rsidP="00503EFF">
            <w:pPr>
              <w:suppressAutoHyphens w:val="0"/>
              <w:spacing w:after="0"/>
              <w:jc w:val="left"/>
              <w:rPr>
                <w:rFonts w:ascii="Arial" w:hAnsi="Arial" w:cs="Arial"/>
                <w:b/>
                <w:bCs/>
                <w:color w:val="000000"/>
                <w:sz w:val="18"/>
                <w:szCs w:val="18"/>
                <w:lang w:val="el-GR" w:eastAsia="el-GR"/>
              </w:rPr>
            </w:pPr>
          </w:p>
        </w:tc>
      </w:tr>
      <w:tr w:rsidR="009D6673" w:rsidRPr="00223596" w:rsidTr="00F4307F">
        <w:trPr>
          <w:trHeight w:val="282"/>
        </w:trPr>
        <w:tc>
          <w:tcPr>
            <w:tcW w:w="42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 </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ΜΕΡΙΚΟ ΣΥΝΟΛΟ</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33.870,97 €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135.483,87 €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135.483,87 €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304.838,71 €</w:t>
            </w:r>
          </w:p>
        </w:tc>
      </w:tr>
      <w:tr w:rsidR="009D6673" w:rsidRPr="00223596" w:rsidTr="00F4307F">
        <w:trPr>
          <w:trHeight w:val="178"/>
        </w:trPr>
        <w:tc>
          <w:tcPr>
            <w:tcW w:w="4223" w:type="dxa"/>
            <w:gridSpan w:val="3"/>
            <w:tcBorders>
              <w:top w:val="single" w:sz="4" w:space="0" w:color="auto"/>
              <w:left w:val="single" w:sz="8" w:space="0" w:color="auto"/>
              <w:bottom w:val="single" w:sz="8" w:space="0" w:color="auto"/>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 </w:t>
            </w:r>
          </w:p>
        </w:tc>
        <w:tc>
          <w:tcPr>
            <w:tcW w:w="1447" w:type="dxa"/>
            <w:tcBorders>
              <w:top w:val="single" w:sz="4" w:space="0" w:color="auto"/>
              <w:left w:val="nil"/>
              <w:bottom w:val="single" w:sz="8" w:space="0" w:color="auto"/>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ΦΠΑ</w:t>
            </w:r>
          </w:p>
        </w:tc>
        <w:tc>
          <w:tcPr>
            <w:tcW w:w="1276" w:type="dxa"/>
            <w:tcBorders>
              <w:top w:val="single" w:sz="4" w:space="0" w:color="auto"/>
              <w:left w:val="nil"/>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8.129,03 €</w:t>
            </w:r>
          </w:p>
        </w:tc>
        <w:tc>
          <w:tcPr>
            <w:tcW w:w="1276" w:type="dxa"/>
            <w:tcBorders>
              <w:top w:val="single" w:sz="4" w:space="0" w:color="auto"/>
              <w:left w:val="nil"/>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32.516,13 €</w:t>
            </w:r>
          </w:p>
        </w:tc>
        <w:tc>
          <w:tcPr>
            <w:tcW w:w="1417" w:type="dxa"/>
            <w:tcBorders>
              <w:top w:val="single" w:sz="4" w:space="0" w:color="auto"/>
              <w:left w:val="nil"/>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32.516,13 €</w:t>
            </w:r>
          </w:p>
        </w:tc>
        <w:tc>
          <w:tcPr>
            <w:tcW w:w="1418" w:type="dxa"/>
            <w:tcBorders>
              <w:top w:val="single" w:sz="4" w:space="0" w:color="auto"/>
              <w:left w:val="nil"/>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73.161,29 €</w:t>
            </w:r>
          </w:p>
        </w:tc>
      </w:tr>
      <w:tr w:rsidR="009D6673" w:rsidRPr="00223596" w:rsidTr="00F4307F">
        <w:trPr>
          <w:trHeight w:val="282"/>
        </w:trPr>
        <w:tc>
          <w:tcPr>
            <w:tcW w:w="422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 </w:t>
            </w:r>
          </w:p>
        </w:tc>
        <w:tc>
          <w:tcPr>
            <w:tcW w:w="1447" w:type="dxa"/>
            <w:tcBorders>
              <w:top w:val="nil"/>
              <w:left w:val="nil"/>
              <w:bottom w:val="single" w:sz="8" w:space="0" w:color="auto"/>
              <w:right w:val="single" w:sz="8" w:space="0" w:color="auto"/>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ΤΕΛΙΚΟ ΣΥΝΟΛΟ</w:t>
            </w:r>
          </w:p>
        </w:tc>
        <w:tc>
          <w:tcPr>
            <w:tcW w:w="1276" w:type="dxa"/>
            <w:tcBorders>
              <w:top w:val="nil"/>
              <w:left w:val="nil"/>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42.000,00 €</w:t>
            </w:r>
          </w:p>
        </w:tc>
        <w:tc>
          <w:tcPr>
            <w:tcW w:w="1276" w:type="dxa"/>
            <w:tcBorders>
              <w:top w:val="nil"/>
              <w:left w:val="nil"/>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168.000,00 €</w:t>
            </w:r>
          </w:p>
        </w:tc>
        <w:tc>
          <w:tcPr>
            <w:tcW w:w="1417" w:type="dxa"/>
            <w:tcBorders>
              <w:top w:val="nil"/>
              <w:left w:val="nil"/>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168.000,00 €</w:t>
            </w:r>
          </w:p>
        </w:tc>
        <w:tc>
          <w:tcPr>
            <w:tcW w:w="1418" w:type="dxa"/>
            <w:tcBorders>
              <w:top w:val="nil"/>
              <w:left w:val="nil"/>
              <w:bottom w:val="single" w:sz="8" w:space="0" w:color="000000"/>
              <w:right w:val="single" w:sz="8" w:space="0" w:color="000000"/>
            </w:tcBorders>
            <w:shd w:val="clear" w:color="auto" w:fill="auto"/>
            <w:vAlign w:val="center"/>
            <w:hideMark/>
          </w:tcPr>
          <w:p w:rsidR="009D6673" w:rsidRPr="00223596" w:rsidRDefault="009D6673" w:rsidP="00503EFF">
            <w:pPr>
              <w:suppressAutoHyphens w:val="0"/>
              <w:spacing w:after="0"/>
              <w:jc w:val="center"/>
              <w:rPr>
                <w:rFonts w:ascii="Arial" w:hAnsi="Arial" w:cs="Arial"/>
                <w:b/>
                <w:bCs/>
                <w:color w:val="000000"/>
                <w:sz w:val="18"/>
                <w:szCs w:val="18"/>
                <w:lang w:val="el-GR" w:eastAsia="el-GR"/>
              </w:rPr>
            </w:pPr>
            <w:r w:rsidRPr="00223596">
              <w:rPr>
                <w:rFonts w:ascii="Arial" w:hAnsi="Arial" w:cs="Arial"/>
                <w:b/>
                <w:bCs/>
                <w:color w:val="000000"/>
                <w:sz w:val="18"/>
                <w:szCs w:val="18"/>
                <w:lang w:val="el-GR" w:eastAsia="el-GR"/>
              </w:rPr>
              <w:t>378.000,00 €</w:t>
            </w:r>
          </w:p>
        </w:tc>
      </w:tr>
    </w:tbl>
    <w:p w:rsidR="009D6673" w:rsidRDefault="009D6673" w:rsidP="00F120DB">
      <w:pPr>
        <w:suppressAutoHyphens w:val="0"/>
        <w:spacing w:after="0"/>
        <w:rPr>
          <w:rFonts w:ascii="Times New Roman" w:hAnsi="Times New Roman" w:cs="Times New Roman"/>
          <w:bCs/>
          <w:sz w:val="24"/>
          <w:lang w:val="el-GR" w:eastAsia="el-GR"/>
        </w:rPr>
      </w:pPr>
    </w:p>
    <w:p w:rsidR="00F120DB" w:rsidRPr="00A43E45" w:rsidRDefault="00F120DB" w:rsidP="00F120DB">
      <w:pPr>
        <w:suppressAutoHyphens w:val="0"/>
        <w:spacing w:after="111" w:line="247" w:lineRule="auto"/>
        <w:ind w:left="12" w:right="45" w:hanging="10"/>
        <w:rPr>
          <w:rFonts w:eastAsia="Calibri"/>
          <w:color w:val="000000"/>
          <w:szCs w:val="22"/>
          <w:lang w:val="el-GR" w:eastAsia="el-GR"/>
        </w:rPr>
      </w:pPr>
      <w:bookmarkStart w:id="14" w:name="_Hlk114571532"/>
      <w:r w:rsidRPr="00A43E45">
        <w:rPr>
          <w:rFonts w:eastAsia="Calibri"/>
          <w:color w:val="000000"/>
          <w:szCs w:val="22"/>
          <w:lang w:val="el-GR" w:eastAsia="el-GR"/>
        </w:rPr>
        <w:t xml:space="preserve">Δεν υπάρχει περιορισμός ως προς τον αριθμό Τμημάτων που μπορεί να ανατεθεί σε έναν προσφέροντα. </w:t>
      </w:r>
    </w:p>
    <w:p w:rsidR="00F120DB" w:rsidRPr="00A43E45" w:rsidRDefault="00F120DB" w:rsidP="00F120DB">
      <w:pPr>
        <w:suppressAutoHyphens w:val="0"/>
        <w:spacing w:after="111" w:line="247" w:lineRule="auto"/>
        <w:ind w:left="12" w:right="45" w:hanging="10"/>
        <w:rPr>
          <w:rFonts w:eastAsia="Calibri"/>
          <w:color w:val="000000"/>
          <w:szCs w:val="22"/>
          <w:lang w:val="el-GR" w:eastAsia="el-GR"/>
        </w:rPr>
      </w:pPr>
      <w:r w:rsidRPr="00A43E45">
        <w:rPr>
          <w:rFonts w:eastAsia="Calibri"/>
          <w:color w:val="000000"/>
          <w:szCs w:val="22"/>
          <w:lang w:val="el-GR" w:eastAsia="el-GR"/>
        </w:rPr>
        <w:t xml:space="preserve">Η εκτιμώμενη αξία της σύμβασης ανέρχεται στο ποσό των </w:t>
      </w:r>
      <w:r w:rsidRPr="00223596">
        <w:rPr>
          <w:rFonts w:eastAsia="Calibri"/>
          <w:b/>
          <w:color w:val="000000"/>
          <w:szCs w:val="22"/>
          <w:lang w:val="el-GR" w:eastAsia="el-GR"/>
        </w:rPr>
        <w:t>378</w:t>
      </w:r>
      <w:r>
        <w:rPr>
          <w:rFonts w:eastAsia="Calibri"/>
          <w:b/>
          <w:color w:val="000000"/>
          <w:szCs w:val="22"/>
          <w:lang w:val="el-GR" w:eastAsia="el-GR"/>
        </w:rPr>
        <w:t>.000,00</w:t>
      </w:r>
      <w:r w:rsidRPr="00A43E45">
        <w:rPr>
          <w:rFonts w:eastAsia="Calibri"/>
          <w:color w:val="000000"/>
          <w:szCs w:val="22"/>
          <w:lang w:val="el-GR" w:eastAsia="el-GR"/>
        </w:rPr>
        <w:t xml:space="preserve">€ συμπεριλαμβανομένου ΦΠΑ 24% (προϋπολογισμός χωρίς ΦΠΑ: </w:t>
      </w:r>
      <w:r>
        <w:rPr>
          <w:rFonts w:eastAsia="Calibri"/>
          <w:color w:val="000000"/>
          <w:szCs w:val="22"/>
          <w:lang w:val="el-GR" w:eastAsia="el-GR"/>
        </w:rPr>
        <w:t>304.838,71</w:t>
      </w:r>
      <w:r w:rsidRPr="00A43E45">
        <w:rPr>
          <w:rFonts w:eastAsia="Calibri"/>
          <w:color w:val="000000"/>
          <w:szCs w:val="22"/>
          <w:lang w:val="el-GR" w:eastAsia="el-GR"/>
        </w:rPr>
        <w:t xml:space="preserve">€, ΦΠΑ 24%: </w:t>
      </w:r>
      <w:r>
        <w:rPr>
          <w:rFonts w:eastAsia="Calibri"/>
          <w:color w:val="000000"/>
          <w:szCs w:val="22"/>
          <w:lang w:val="el-GR" w:eastAsia="el-GR"/>
        </w:rPr>
        <w:t>73.161,29</w:t>
      </w:r>
      <w:r w:rsidRPr="00A43E45">
        <w:rPr>
          <w:rFonts w:eastAsia="Calibri"/>
          <w:color w:val="000000"/>
          <w:szCs w:val="22"/>
          <w:lang w:val="el-GR" w:eastAsia="el-GR"/>
        </w:rPr>
        <w:t xml:space="preserve">€). </w:t>
      </w:r>
    </w:p>
    <w:p w:rsidR="00F120DB" w:rsidRPr="00DE6E15" w:rsidRDefault="00F120DB" w:rsidP="00DE6E15">
      <w:pPr>
        <w:rPr>
          <w:lang w:val="el-GR"/>
        </w:rPr>
      </w:pPr>
      <w:r w:rsidRPr="003C569A">
        <w:rPr>
          <w:lang w:val="el-GR"/>
        </w:rPr>
        <w:t xml:space="preserve">Η διάρκεια της σύμβασης: Ορίζεται σε </w:t>
      </w:r>
      <w:r w:rsidR="003C569A" w:rsidRPr="003C569A">
        <w:rPr>
          <w:lang w:val="el-GR"/>
        </w:rPr>
        <w:t>είκοσι τέσσερις (</w:t>
      </w:r>
      <w:r w:rsidRPr="003C569A">
        <w:rPr>
          <w:lang w:val="el-GR"/>
        </w:rPr>
        <w:t>2</w:t>
      </w:r>
      <w:r w:rsidR="009C0E58" w:rsidRPr="003C569A">
        <w:rPr>
          <w:lang w:val="el-GR"/>
        </w:rPr>
        <w:t>4</w:t>
      </w:r>
      <w:r w:rsidR="003C569A" w:rsidRPr="003C569A">
        <w:rPr>
          <w:lang w:val="el-GR"/>
        </w:rPr>
        <w:t>)</w:t>
      </w:r>
      <w:r w:rsidRPr="003C569A">
        <w:rPr>
          <w:lang w:val="el-GR"/>
        </w:rPr>
        <w:t xml:space="preserve"> μήνες από την υπογραφή της και ανάρτησή της στο ΚΗΜΔΗΣ. Η διάρκεια της σύμβασης δύναται να παραταθεί σύμφωνα με το άρθρο 217  του Νόμου 4412/2016. Η σύμβαση μπορεί να τροποποιείται κατά τη διάρκεια ισχύος της, χωρίς να απαιτείται νέα διαδικασία σύναψης σύμβασης, υπό τους όρους και προϋποθέσεις του άρθρου 132 Ν. 4412/2016,</w:t>
      </w:r>
      <w:r w:rsidRPr="00AC76DD">
        <w:rPr>
          <w:lang w:val="el-GR"/>
        </w:rPr>
        <w:t xml:space="preserve"> κατόπιν γνωμοδότησης του αρμόδιου οργάνου</w:t>
      </w:r>
      <w:r w:rsidRPr="003C75B5">
        <w:rPr>
          <w:lang w:val="el-GR"/>
        </w:rPr>
        <w:t>.</w:t>
      </w:r>
    </w:p>
    <w:p w:rsidR="00F120DB" w:rsidRPr="00A43E45" w:rsidRDefault="00F120DB" w:rsidP="00F120DB">
      <w:pPr>
        <w:suppressAutoHyphens w:val="0"/>
        <w:spacing w:after="111" w:line="247" w:lineRule="auto"/>
        <w:ind w:left="12" w:right="45" w:hanging="10"/>
        <w:rPr>
          <w:rFonts w:eastAsia="Calibri"/>
          <w:color w:val="000000"/>
          <w:szCs w:val="22"/>
          <w:lang w:val="el-GR" w:eastAsia="el-GR"/>
        </w:rPr>
      </w:pPr>
      <w:r w:rsidRPr="00A43E45">
        <w:rPr>
          <w:rFonts w:eastAsia="Calibri"/>
          <w:color w:val="000000"/>
          <w:szCs w:val="22"/>
          <w:lang w:val="el-GR" w:eastAsia="el-GR"/>
        </w:rPr>
        <w:t xml:space="preserve">Αναλυτική περιγραφή του φυσικού και οικονομικού αντικειμένου της σύμβασης δίδεται στην αρ. </w:t>
      </w:r>
      <w:r w:rsidR="00875403">
        <w:rPr>
          <w:rFonts w:eastAsia="Calibri"/>
          <w:color w:val="000000"/>
          <w:szCs w:val="22"/>
          <w:lang w:val="el-GR" w:eastAsia="el-GR"/>
        </w:rPr>
        <w:t>85</w:t>
      </w:r>
      <w:r>
        <w:rPr>
          <w:rFonts w:eastAsia="Calibri"/>
          <w:color w:val="000000"/>
          <w:szCs w:val="22"/>
          <w:lang w:val="el-GR" w:eastAsia="el-GR"/>
        </w:rPr>
        <w:t>/2022</w:t>
      </w:r>
      <w:r w:rsidRPr="00A43E45">
        <w:rPr>
          <w:rFonts w:eastAsia="Calibri"/>
          <w:color w:val="000000"/>
          <w:szCs w:val="22"/>
          <w:lang w:val="el-GR" w:eastAsia="el-GR"/>
        </w:rPr>
        <w:t xml:space="preserve"> </w:t>
      </w:r>
      <w:r>
        <w:rPr>
          <w:rFonts w:eastAsia="Calibri"/>
          <w:color w:val="000000"/>
          <w:szCs w:val="22"/>
          <w:lang w:val="el-GR" w:eastAsia="el-GR"/>
        </w:rPr>
        <w:t xml:space="preserve">(παράρτημα Ι) </w:t>
      </w:r>
      <w:r w:rsidRPr="00A43E45">
        <w:rPr>
          <w:rFonts w:eastAsia="Calibri"/>
          <w:color w:val="000000"/>
          <w:szCs w:val="22"/>
          <w:lang w:val="el-GR" w:eastAsia="el-GR"/>
        </w:rPr>
        <w:t xml:space="preserve">Μελέτη της </w:t>
      </w:r>
      <w:r>
        <w:rPr>
          <w:rFonts w:eastAsia="Calibri"/>
          <w:color w:val="000000"/>
          <w:szCs w:val="22"/>
          <w:lang w:val="el-GR" w:eastAsia="el-GR"/>
        </w:rPr>
        <w:t>Δ/νσης Περιβάλλοντος τμήματος Καθαριότητας και Ανακύκλωσης</w:t>
      </w:r>
      <w:r w:rsidRPr="00A43E45">
        <w:rPr>
          <w:rFonts w:eastAsia="Calibri"/>
          <w:color w:val="000000"/>
          <w:szCs w:val="22"/>
          <w:lang w:val="el-GR" w:eastAsia="el-GR"/>
        </w:rPr>
        <w:t xml:space="preserve"> που αποτελεί αναπόσπαστο μέρος της παρούσας. </w:t>
      </w:r>
    </w:p>
    <w:p w:rsidR="003C75B5" w:rsidRPr="00BC2E19" w:rsidRDefault="00BC2E19" w:rsidP="00BC2E19">
      <w:pPr>
        <w:pStyle w:val="normalwithoutspacing"/>
      </w:pPr>
      <w:bookmarkStart w:id="15" w:name="_Hlk114570855"/>
      <w:bookmarkEnd w:id="14"/>
      <w:r>
        <w:t>Η πλέον σ</w:t>
      </w:r>
      <w:r w:rsidRPr="005E7E5D">
        <w:t>υμφέρουσα από οικονομική άποψη προσφορά μόνο βάση τιμής (μεγαλύτερο ποσοστό μέσης έκπτωσης</w:t>
      </w:r>
      <w:r>
        <w:t xml:space="preserve"> %) ανά τμήμα – κατηγορία του συνολικού προϋπολογισμού. (επί του πίνακα κόστους ενδεικτικών</w:t>
      </w:r>
      <w:r w:rsidRPr="00E37D4F">
        <w:t xml:space="preserve"> </w:t>
      </w:r>
      <w:r>
        <w:t>εργασιών, εργατοώρας και ανταλλακτικών). Προσφορές υποβάλλονται για ένα ή για περισσότερα τμήματα -</w:t>
      </w:r>
      <w:r w:rsidRPr="00E37D4F">
        <w:t xml:space="preserve"> </w:t>
      </w:r>
      <w:r>
        <w:t>κατηγορίες.</w:t>
      </w:r>
      <w:bookmarkEnd w:id="13"/>
      <w:bookmarkEnd w:id="15"/>
    </w:p>
    <w:p w:rsidR="00D41FD6" w:rsidRPr="006B2C94" w:rsidRDefault="00D41FD6">
      <w:pPr>
        <w:pStyle w:val="2"/>
        <w:rPr>
          <w:lang w:val="el-GR"/>
        </w:rPr>
      </w:pPr>
      <w:bookmarkStart w:id="16" w:name="_Toc74088291"/>
      <w:r>
        <w:rPr>
          <w:rFonts w:ascii="Calibri" w:hAnsi="Calibri"/>
          <w:lang w:val="el-GR"/>
        </w:rPr>
        <w:t>1.4</w:t>
      </w:r>
      <w:r>
        <w:rPr>
          <w:rFonts w:ascii="Calibri" w:hAnsi="Calibri"/>
          <w:lang w:val="el-GR"/>
        </w:rPr>
        <w:tab/>
        <w:t>Θεσμικό πλαίσιο</w:t>
      </w:r>
      <w:bookmarkEnd w:id="16"/>
      <w:r>
        <w:rPr>
          <w:rFonts w:ascii="Calibri" w:hAnsi="Calibri"/>
          <w:lang w:val="el-GR"/>
        </w:rPr>
        <w:t xml:space="preserve"> </w:t>
      </w:r>
    </w:p>
    <w:p w:rsidR="00D41FD6" w:rsidRPr="006B2C94" w:rsidRDefault="00D41FD6">
      <w:pPr>
        <w:rPr>
          <w:lang w:val="el-GR"/>
        </w:rPr>
      </w:pPr>
      <w:r>
        <w:rPr>
          <w:lang w:val="el-GR"/>
        </w:rPr>
        <w:t xml:space="preserve">Η ανάθεση και εκτέλεση της σύμβασης </w:t>
      </w:r>
      <w:r w:rsidR="00B2598D">
        <w:rPr>
          <w:lang w:val="el-GR"/>
        </w:rPr>
        <w:t xml:space="preserve">διέπονται </w:t>
      </w:r>
      <w:r>
        <w:rPr>
          <w:lang w:val="el-GR"/>
        </w:rPr>
        <w:t>από την κείμενη νομοθεσία και τις κατ΄ εξουσιοδότηση αυτής εκδοθείσες κανονιστικές πράξεις, όπως ισχύουν και ιδίως</w:t>
      </w:r>
      <w:r>
        <w:rPr>
          <w:rStyle w:val="aa"/>
          <w:szCs w:val="22"/>
        </w:rPr>
        <w:footnoteReference w:id="16"/>
      </w:r>
      <w:r>
        <w:rPr>
          <w:lang w:val="el-GR"/>
        </w:rPr>
        <w:t>:</w:t>
      </w:r>
    </w:p>
    <w:p w:rsidR="00050DED" w:rsidRPr="00050DED" w:rsidRDefault="00050DED" w:rsidP="00503EFF">
      <w:pPr>
        <w:numPr>
          <w:ilvl w:val="0"/>
          <w:numId w:val="7"/>
        </w:numPr>
        <w:ind w:left="426"/>
        <w:rPr>
          <w:lang w:val="el-GR" w:eastAsia="ar-SA"/>
        </w:rPr>
      </w:pPr>
      <w:r w:rsidRPr="00986402">
        <w:rPr>
          <w:szCs w:val="22"/>
          <w:lang w:val="el-GR" w:eastAsia="ar-SA"/>
        </w:rPr>
        <w:t>του</w:t>
      </w:r>
      <w:r w:rsidRPr="00050DED">
        <w:rPr>
          <w:lang w:val="el-GR" w:eastAsia="ar-SA"/>
        </w:rPr>
        <w:t xml:space="preserve"> ν. 4412/2016 (Α’ 147) “Δημόσιες Συμβάσεις Έργων, Προμηθειών και Υπηρεσιών (προσαρμογή στις Οδηγίες 2014/24/ ΕΕ και 2014/25/ΕΕ)»</w:t>
      </w:r>
    </w:p>
    <w:p w:rsidR="00050DED" w:rsidRPr="00050DED" w:rsidRDefault="00050DED" w:rsidP="00503EFF">
      <w:pPr>
        <w:numPr>
          <w:ilvl w:val="0"/>
          <w:numId w:val="7"/>
        </w:numPr>
        <w:ind w:left="426"/>
        <w:rPr>
          <w:lang w:val="el-GR" w:eastAsia="ar-SA"/>
        </w:rPr>
      </w:pPr>
      <w:r w:rsidRPr="00050DED">
        <w:rPr>
          <w:lang w:val="el-GR" w:eastAsia="ar-SA"/>
        </w:rPr>
        <w:t xml:space="preserve">του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 </w:t>
      </w:r>
    </w:p>
    <w:p w:rsidR="00050DED" w:rsidRPr="00050DED" w:rsidRDefault="00050DED" w:rsidP="00503EFF">
      <w:pPr>
        <w:numPr>
          <w:ilvl w:val="0"/>
          <w:numId w:val="7"/>
        </w:numPr>
        <w:ind w:left="426"/>
        <w:rPr>
          <w:lang w:val="el-GR" w:eastAsia="ar-SA"/>
        </w:rPr>
      </w:pPr>
      <w:r w:rsidRPr="00050DED">
        <w:rPr>
          <w:lang w:val="el-GR" w:eastAsia="ar-SA"/>
        </w:rPr>
        <w:lastRenderedPageBreak/>
        <w:t>του ν. 4700/2020 (Α’ 127)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rsidR="00050DED" w:rsidRPr="00050DED" w:rsidRDefault="00050DED" w:rsidP="00503EFF">
      <w:pPr>
        <w:numPr>
          <w:ilvl w:val="0"/>
          <w:numId w:val="7"/>
        </w:numPr>
        <w:ind w:left="426"/>
        <w:rPr>
          <w:lang w:val="el-GR" w:eastAsia="ar-SA"/>
        </w:rPr>
      </w:pPr>
      <w:r w:rsidRPr="00050DED">
        <w:rPr>
          <w:lang w:val="el-GR" w:eastAsia="ar-SA"/>
        </w:rPr>
        <w:t xml:space="preserve">του ν. 4013/2011 (Α’ 204) «Σύσταση ενιαίας Ανεξάρτητης Αρχής Δημοσίων Συμβάσεων και Κεντρικού Ηλεκτρονικού Μητρώου Δημοσίων Συμβάσεων…», </w:t>
      </w:r>
    </w:p>
    <w:p w:rsidR="00050DED" w:rsidRPr="00050DED" w:rsidRDefault="00050DED" w:rsidP="00503EFF">
      <w:pPr>
        <w:numPr>
          <w:ilvl w:val="0"/>
          <w:numId w:val="7"/>
        </w:numPr>
        <w:ind w:left="426"/>
        <w:rPr>
          <w:i/>
          <w:iCs/>
          <w:color w:val="5B9BD5"/>
          <w:lang w:val="el-GR" w:eastAsia="ar-SA"/>
        </w:rPr>
      </w:pPr>
      <w:r w:rsidRPr="00050DED">
        <w:rPr>
          <w:lang w:val="el-GR" w:eastAsia="ar-SA"/>
        </w:rPr>
        <w:t xml:space="preserve">του άρθρου 4 του π.δ. 118/07 (Α’ 150) </w:t>
      </w:r>
    </w:p>
    <w:p w:rsidR="00050DED" w:rsidRPr="00050DED" w:rsidRDefault="00050DED" w:rsidP="00503EFF">
      <w:pPr>
        <w:numPr>
          <w:ilvl w:val="0"/>
          <w:numId w:val="7"/>
        </w:numPr>
        <w:ind w:left="426"/>
        <w:rPr>
          <w:lang w:val="el-GR" w:eastAsia="ar-SA"/>
        </w:rPr>
      </w:pPr>
      <w:r w:rsidRPr="00050DED">
        <w:rPr>
          <w:lang w:val="el-GR" w:eastAsia="ar-SA"/>
        </w:rPr>
        <w:t xml:space="preserve">του ν. 3548/2007 (Α’ 68) «Καταχώριση δημοσιεύσεων των φορέων του Δημοσίου στο νομαρχιακό και τοπικό Τύπο και άλλες διατάξεις»,  </w:t>
      </w:r>
    </w:p>
    <w:p w:rsidR="00050DED" w:rsidRPr="00050DED" w:rsidRDefault="00050DED" w:rsidP="00503EFF">
      <w:pPr>
        <w:numPr>
          <w:ilvl w:val="0"/>
          <w:numId w:val="7"/>
        </w:numPr>
        <w:ind w:left="426"/>
        <w:rPr>
          <w:lang w:val="el-GR" w:eastAsia="ar-SA"/>
        </w:rPr>
      </w:pPr>
      <w:r w:rsidRPr="00050DED">
        <w:rPr>
          <w:lang w:val="el-GR" w:eastAsia="ar-SA"/>
        </w:rPr>
        <w:t>του ν. 4601/2019 (Α’ 44) «</w:t>
      </w:r>
      <w:r w:rsidRPr="00050DED">
        <w:rPr>
          <w:i/>
          <w:lang w:val="el-GR" w:eastAsia="ar-SA"/>
        </w:rPr>
        <w:t>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w:t>
      </w:r>
    </w:p>
    <w:p w:rsidR="00050DED" w:rsidRPr="00050DED" w:rsidRDefault="00050DED" w:rsidP="00503EFF">
      <w:pPr>
        <w:numPr>
          <w:ilvl w:val="0"/>
          <w:numId w:val="7"/>
        </w:numPr>
        <w:ind w:left="426"/>
        <w:rPr>
          <w:szCs w:val="22"/>
          <w:lang w:val="el-GR" w:eastAsia="ar-SA"/>
        </w:rPr>
      </w:pPr>
      <w:r w:rsidRPr="00050DED">
        <w:rPr>
          <w:lang w:val="el-GR" w:eastAsia="ar-SA"/>
        </w:rPr>
        <w:t xml:space="preserve">του ν. 3310/2005 (Α’ 30) </w:t>
      </w:r>
      <w:r w:rsidRPr="00050DED">
        <w:rPr>
          <w:i/>
          <w:lang w:val="el-GR" w:eastAsia="ar-SA"/>
        </w:rPr>
        <w:t>«Μέτρα για τη διασφάλιση της διαφάνειας και την αποτροπή καταστρατηγήσεων κατά τη διαδικασία σύναψης δημοσίων συμβάσεων</w:t>
      </w:r>
      <w:r w:rsidRPr="00050DED">
        <w:rPr>
          <w:lang w:val="el-GR" w:eastAsia="ar-SA"/>
        </w:rPr>
        <w:t xml:space="preserve">», του π.δ/τος 82/1996 (Α’ 66) </w:t>
      </w:r>
      <w:r w:rsidRPr="00050DED">
        <w:rPr>
          <w:i/>
          <w:lang w:val="el-GR" w:eastAsia="ar-SA"/>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050DED">
        <w:rPr>
          <w:i/>
          <w:vertAlign w:val="superscript"/>
          <w:lang w:val="el-GR" w:eastAsia="ar-SA"/>
        </w:rPr>
        <w:footnoteReference w:id="17"/>
      </w:r>
      <w:r w:rsidRPr="00050DED">
        <w:rPr>
          <w:lang w:val="el-GR" w:eastAsia="ar-SA"/>
        </w:rPr>
        <w:t xml:space="preserve">, της κοινής απόφασης των Υπουργών Ανάπτυξης και Επικρατείας με αρ. 20977/2007 (Β’ 1673) σχετικά με τα </w:t>
      </w:r>
      <w:r w:rsidRPr="00050DED">
        <w:rPr>
          <w:i/>
          <w:lang w:val="el-GR" w:eastAsia="ar-SA"/>
        </w:rPr>
        <w:t>«Δικαιολογητικά για την τήρηση των μητρώων του ν.3310/2005, όπως τροποποιήθηκε με το ν.3414/2005»</w:t>
      </w:r>
      <w:r w:rsidRPr="00050DED">
        <w:rPr>
          <w:lang w:val="el-GR" w:eastAsia="ar-SA"/>
        </w:rPr>
        <w:t xml:space="preserve">, καθώς και των υπουργικών αποφάσεων, οι οποίες εκδίδονται, κατ’ εξουσιοδότηση  του άρθρου 65 του ν. 4172/2013 (Α’167) για τον καθορισμό: α) των μη «συνεργάσιμων φορολογικά» κρατών και β) των κρατών με </w:t>
      </w:r>
      <w:r w:rsidRPr="00050DED">
        <w:rPr>
          <w:i/>
          <w:lang w:val="el-GR" w:eastAsia="ar-SA"/>
        </w:rPr>
        <w:t>«προνομιακό φορολογικό καθεστώς»</w:t>
      </w:r>
      <w:r w:rsidRPr="00050DED">
        <w:rPr>
          <w:vertAlign w:val="superscript"/>
          <w:lang w:val="el-GR" w:eastAsia="ar-SA"/>
        </w:rPr>
        <w:footnoteReference w:id="18"/>
      </w:r>
      <w:r w:rsidRPr="00050DED">
        <w:rPr>
          <w:szCs w:val="22"/>
          <w:lang w:val="el-GR" w:eastAsia="ar-SA"/>
        </w:rPr>
        <w:t xml:space="preserve">. </w:t>
      </w:r>
    </w:p>
    <w:p w:rsidR="00050DED" w:rsidRDefault="00050DED" w:rsidP="00503EFF">
      <w:pPr>
        <w:numPr>
          <w:ilvl w:val="0"/>
          <w:numId w:val="7"/>
        </w:numPr>
        <w:ind w:left="426"/>
        <w:rPr>
          <w:i/>
          <w:lang w:val="el-GR" w:eastAsia="ar-SA"/>
        </w:rPr>
      </w:pPr>
      <w:r w:rsidRPr="00050DED">
        <w:rPr>
          <w:lang w:val="el-GR" w:eastAsia="ar-SA"/>
        </w:rPr>
        <w:t xml:space="preserve">του π.δ. 39/2017 (Α’ 64) </w:t>
      </w:r>
      <w:r w:rsidRPr="00050DED">
        <w:rPr>
          <w:i/>
          <w:lang w:val="el-GR" w:eastAsia="ar-SA"/>
        </w:rPr>
        <w:t>«Κανονισμός εξέτασης προδικαστικών προσφυγών ενώπιων της Α.Ε.Π.Π.»</w:t>
      </w:r>
    </w:p>
    <w:p w:rsidR="00F908FD" w:rsidRPr="00F908FD" w:rsidRDefault="00F908FD" w:rsidP="00503EFF">
      <w:pPr>
        <w:numPr>
          <w:ilvl w:val="0"/>
          <w:numId w:val="7"/>
        </w:numPr>
        <w:ind w:left="426"/>
        <w:rPr>
          <w:i/>
          <w:iCs/>
          <w:color w:val="5B9BD5"/>
          <w:lang w:val="el-GR" w:eastAsia="ar-SA"/>
        </w:rPr>
      </w:pPr>
      <w:r w:rsidRPr="007D407C">
        <w:rPr>
          <w:lang w:val="el-GR" w:eastAsia="ar-SA"/>
        </w:rPr>
        <w:t>του</w:t>
      </w:r>
      <w:r w:rsidRPr="00F908FD">
        <w:rPr>
          <w:i/>
          <w:lang w:val="el-GR" w:eastAsia="ar-SA"/>
        </w:rPr>
        <w:t xml:space="preserve"> </w:t>
      </w:r>
      <w:r w:rsidRPr="007D407C">
        <w:rPr>
          <w:lang w:val="el-GR" w:eastAsia="ar-SA"/>
        </w:rPr>
        <w:t>άρθρου 68 του ν. 3863/2010 (Α΄ 115</w:t>
      </w:r>
      <w:r w:rsidRPr="007D407C">
        <w:rPr>
          <w:iCs/>
          <w:lang w:val="el-GR" w:eastAsia="ar-SA"/>
        </w:rPr>
        <w:t>)</w:t>
      </w:r>
      <w:r w:rsidRPr="00F908FD">
        <w:rPr>
          <w:i/>
          <w:iCs/>
          <w:color w:val="5B9BD5"/>
          <w:lang w:val="el-GR" w:eastAsia="ar-SA"/>
        </w:rPr>
        <w:t xml:space="preserve"> </w:t>
      </w:r>
    </w:p>
    <w:p w:rsidR="00A176CD" w:rsidRPr="00B950F6" w:rsidRDefault="006C3AA9" w:rsidP="00503EFF">
      <w:pPr>
        <w:numPr>
          <w:ilvl w:val="0"/>
          <w:numId w:val="7"/>
        </w:numPr>
        <w:ind w:left="426"/>
        <w:rPr>
          <w:i/>
          <w:lang w:val="el-GR" w:eastAsia="ar-SA"/>
        </w:rPr>
      </w:pPr>
      <w:r w:rsidRPr="00B950F6">
        <w:rPr>
          <w:i/>
          <w:lang w:val="el-GR" w:eastAsia="ar-SA"/>
        </w:rPr>
        <w:t xml:space="preserve">της υπ' </w:t>
      </w:r>
      <w:r w:rsidRPr="00986402">
        <w:rPr>
          <w:lang w:val="el-GR" w:eastAsia="ar-SA"/>
        </w:rPr>
        <w:t>αριθμ</w:t>
      </w:r>
      <w:r w:rsidRPr="00B950F6">
        <w:rPr>
          <w:i/>
          <w:lang w:val="el-GR" w:eastAsia="ar-SA"/>
        </w:rPr>
        <w:t xml:space="preserve">. 57654/22.05.2017 Απόφασης του Υπουργού Οικονομίας και Ανάπτυξης με θέμα : “Ρύθμιση ειδικότερων θεμάτων λειτουργίας και διαχείρισης του Κεντρικού Ηλεκτρονικού Μητρώου Δημοσίων Συμβάσεων (ΚΗΜΔΗΣ)” (Β’ 1781) </w:t>
      </w:r>
    </w:p>
    <w:p w:rsidR="00AE2175" w:rsidRPr="00AE2175" w:rsidRDefault="00AE2175" w:rsidP="00503EFF">
      <w:pPr>
        <w:numPr>
          <w:ilvl w:val="0"/>
          <w:numId w:val="7"/>
        </w:numPr>
        <w:ind w:left="426"/>
        <w:rPr>
          <w:lang w:val="el-GR" w:eastAsia="ar-SA"/>
        </w:rPr>
      </w:pPr>
      <w:r w:rsidRPr="009460DF">
        <w:rPr>
          <w:lang w:val="el-GR" w:eastAsia="ar-SA"/>
        </w:rPr>
        <w:t>της υπ΄αριθμ. 64233/08.06.2021 (Β΄2453/ 09.06.2021) Κοινής Απόφασης των Υπουργών Ανάπτυξης και Επενδύσεων  και Ψηφιακής Διακυβέρνησης</w:t>
      </w:r>
      <w:r w:rsidRPr="00AE2175">
        <w:rPr>
          <w:lang w:val="el-GR" w:eastAsia="ar-SA"/>
        </w:rPr>
        <w:t xml:space="preserve"> </w:t>
      </w:r>
      <w:r w:rsidRPr="009460DF">
        <w:rPr>
          <w:lang w:val="el-GR" w:eastAsia="ar-SA"/>
        </w:rPr>
        <w:t>με θέμα</w:t>
      </w:r>
      <w:r w:rsidRPr="00AE2175">
        <w:rPr>
          <w:lang w:val="el-GR" w:eastAsia="ar-SA"/>
        </w:rPr>
        <w:t> </w:t>
      </w:r>
      <w:r w:rsidRPr="00AE2175">
        <w:rPr>
          <w:i/>
          <w:lang w:val="el-GR" w:eastAsia="ar-SA"/>
        </w:rPr>
        <w:t>«Ρυθμίσεις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Pr="00AE2175">
        <w:rPr>
          <w:lang w:val="el-GR" w:eastAsia="ar-SA"/>
        </w:rPr>
        <w:t>»</w:t>
      </w:r>
    </w:p>
    <w:p w:rsidR="00050DED" w:rsidRPr="00B950F6" w:rsidRDefault="00050DED" w:rsidP="00503EFF">
      <w:pPr>
        <w:numPr>
          <w:ilvl w:val="0"/>
          <w:numId w:val="7"/>
        </w:numPr>
        <w:ind w:left="426"/>
        <w:rPr>
          <w:i/>
          <w:lang w:val="el-GR" w:eastAsia="ar-SA"/>
        </w:rPr>
      </w:pPr>
      <w:r w:rsidRPr="007D407C">
        <w:rPr>
          <w:lang w:val="el-GR" w:eastAsia="ar-SA"/>
        </w:rPr>
        <w:t>τη</w:t>
      </w:r>
      <w:r w:rsidR="00B950F6" w:rsidRPr="007D407C">
        <w:rPr>
          <w:lang w:val="el-GR" w:eastAsia="ar-SA"/>
        </w:rPr>
        <w:t>ς</w:t>
      </w:r>
      <w:r w:rsidRPr="007D407C">
        <w:rPr>
          <w:lang w:val="el-GR" w:eastAsia="ar-SA"/>
        </w:rPr>
        <w:t xml:space="preserve"> αριθμ. Κ.Υ.Α. οικ. 60967 ΕΞ 2020 (B’ 2425/18.06.2020)</w:t>
      </w:r>
      <w:r w:rsidRPr="00B950F6">
        <w:rPr>
          <w:i/>
          <w:lang w:val="el-GR" w:eastAsia="ar-SA"/>
        </w:rPr>
        <w:t xml:space="preserve"> «Ηλεκτρονική Τιμολόγηση στο πλαίσιο των Δημόσιων Συμβάσεων δυνάμει του ν. 4601/2019» (Α΄44)</w:t>
      </w:r>
    </w:p>
    <w:p w:rsidR="003C454A" w:rsidRPr="00B950F6" w:rsidRDefault="003C454A" w:rsidP="00503EFF">
      <w:pPr>
        <w:numPr>
          <w:ilvl w:val="0"/>
          <w:numId w:val="7"/>
        </w:numPr>
        <w:ind w:left="426"/>
        <w:rPr>
          <w:i/>
          <w:lang w:val="el-GR" w:eastAsia="ar-SA"/>
        </w:rPr>
      </w:pPr>
      <w:r w:rsidRPr="007D407C">
        <w:rPr>
          <w:lang w:val="el-GR" w:eastAsia="ar-SA"/>
        </w:rPr>
        <w:t>της αριθμ. 63446/2021 Κ.Υ.Α. (B’ 2338/02.06.2020)</w:t>
      </w:r>
      <w:r w:rsidRPr="00B950F6">
        <w:rPr>
          <w:i/>
          <w:lang w:val="el-GR" w:eastAsia="ar-SA"/>
        </w:rPr>
        <w:t xml:space="preserve"> «Καθορισμός Εθνικού Μορφότυπου ηλεκτρονικού τιμολογίου στο πλαίσιο των Δημοσίων Συμβάσεων». </w:t>
      </w:r>
    </w:p>
    <w:p w:rsidR="00050DED" w:rsidRPr="00050DED" w:rsidRDefault="00050DED" w:rsidP="00503EFF">
      <w:pPr>
        <w:numPr>
          <w:ilvl w:val="0"/>
          <w:numId w:val="7"/>
        </w:numPr>
        <w:ind w:left="426"/>
        <w:rPr>
          <w:i/>
          <w:iCs/>
          <w:color w:val="5B9BD5"/>
          <w:lang w:val="el-GR" w:eastAsia="ar-SA"/>
        </w:rPr>
      </w:pPr>
      <w:r w:rsidRPr="007D407C">
        <w:rPr>
          <w:lang w:val="el-GR" w:eastAsia="ar-SA"/>
        </w:rPr>
        <w:t xml:space="preserve">της αριθμ. Κ.Υ.Α. οικ. 14900/21 (Β’ 466) </w:t>
      </w:r>
      <w:r w:rsidRPr="00B950F6">
        <w:rPr>
          <w:i/>
          <w:lang w:val="el-GR" w:eastAsia="ar-SA"/>
        </w:rPr>
        <w:t>«Έγκριση σχεδίου Δράσης για τις Πράσινες Δημόσιες Συμβάσεις»</w:t>
      </w:r>
      <w:r w:rsidRPr="00050DED">
        <w:rPr>
          <w:i/>
          <w:lang w:val="el-GR" w:eastAsia="ar-SA"/>
        </w:rPr>
        <w:t xml:space="preserve"> (ΑΔΑ: ΨΡΤΟ46ΜΤΛΡ-Χ92</w:t>
      </w:r>
    </w:p>
    <w:p w:rsidR="00050DED" w:rsidRPr="00050DED" w:rsidRDefault="00050DED" w:rsidP="00503EFF">
      <w:pPr>
        <w:numPr>
          <w:ilvl w:val="0"/>
          <w:numId w:val="7"/>
        </w:numPr>
        <w:ind w:left="426"/>
        <w:rPr>
          <w:i/>
          <w:lang w:val="el-GR" w:eastAsia="ar-SA"/>
        </w:rPr>
      </w:pPr>
      <w:r w:rsidRPr="00050DED">
        <w:rPr>
          <w:lang w:val="el-GR" w:eastAsia="ar-SA"/>
        </w:rPr>
        <w:t xml:space="preserve">του ν. 3419/2005 (Α’ 297) </w:t>
      </w:r>
      <w:r w:rsidRPr="00050DED">
        <w:rPr>
          <w:i/>
          <w:lang w:val="el-GR" w:eastAsia="ar-SA"/>
        </w:rPr>
        <w:t>«Γενικό Εμπορικό Μητρώο (Γ.Ε.ΜΗ.) και εκσυγχρονισμός της Επιμελητηριακής Νομοθεσίας»</w:t>
      </w:r>
    </w:p>
    <w:p w:rsidR="00050DED" w:rsidRPr="00050DED" w:rsidRDefault="00050DED" w:rsidP="00503EFF">
      <w:pPr>
        <w:numPr>
          <w:ilvl w:val="0"/>
          <w:numId w:val="7"/>
        </w:numPr>
        <w:ind w:left="426"/>
        <w:rPr>
          <w:i/>
          <w:lang w:val="el-GR" w:eastAsia="ar-SA"/>
        </w:rPr>
      </w:pPr>
      <w:r w:rsidRPr="00050DED">
        <w:rPr>
          <w:i/>
          <w:lang w:val="el-GR" w:eastAsia="ar-SA"/>
        </w:rPr>
        <w:t xml:space="preserve">του ν. </w:t>
      </w:r>
      <w:r w:rsidRPr="00986402">
        <w:rPr>
          <w:lang w:val="el-GR" w:eastAsia="ar-SA"/>
        </w:rPr>
        <w:t>4635</w:t>
      </w:r>
      <w:r w:rsidRPr="00050DED">
        <w:rPr>
          <w:i/>
          <w:lang w:val="el-GR" w:eastAsia="ar-SA"/>
        </w:rPr>
        <w:t>/2019 (Α’167) « Επενδύω στην Ελλάδα και άλλες διατάξεις» και ιδίως  των άρθρων 85 επ.</w:t>
      </w:r>
    </w:p>
    <w:p w:rsidR="00050DED" w:rsidRPr="00050DED" w:rsidRDefault="00050DED" w:rsidP="00503EFF">
      <w:pPr>
        <w:numPr>
          <w:ilvl w:val="0"/>
          <w:numId w:val="7"/>
        </w:numPr>
        <w:ind w:left="426"/>
        <w:rPr>
          <w:lang w:val="el-GR" w:eastAsia="ar-SA"/>
        </w:rPr>
      </w:pPr>
      <w:r w:rsidRPr="00050DED">
        <w:rPr>
          <w:lang w:val="el-GR" w:eastAsia="ar-SA"/>
        </w:rPr>
        <w:lastRenderedPageBreak/>
        <w:t xml:space="preserve">του ν. 4270/2014 (Α’ 143) </w:t>
      </w:r>
      <w:r w:rsidRPr="00050DED">
        <w:rPr>
          <w:i/>
          <w:lang w:val="el-GR" w:eastAsia="ar-SA"/>
        </w:rPr>
        <w:t>«Αρχές δημοσιονομικής διαχείρισης και εποπτείας (ενσωμάτωση της Οδηγίας 2011/85/ΕΕ) – δημόσιο λογιστικό και άλλες διατάξεις»</w:t>
      </w:r>
    </w:p>
    <w:p w:rsidR="00050DED" w:rsidRPr="00050DED" w:rsidRDefault="00050DED" w:rsidP="00503EFF">
      <w:pPr>
        <w:numPr>
          <w:ilvl w:val="0"/>
          <w:numId w:val="7"/>
        </w:numPr>
        <w:ind w:left="426"/>
        <w:rPr>
          <w:i/>
          <w:lang w:val="el-GR" w:eastAsia="ar-SA"/>
        </w:rPr>
      </w:pPr>
      <w:r w:rsidRPr="00050DED">
        <w:rPr>
          <w:lang w:val="el-GR" w:eastAsia="ar-SA"/>
        </w:rPr>
        <w:t xml:space="preserve">του π.δ. 80/2016 (Α’ 145) </w:t>
      </w:r>
      <w:r w:rsidRPr="00050DED">
        <w:rPr>
          <w:i/>
          <w:lang w:val="el-GR" w:eastAsia="ar-SA"/>
        </w:rPr>
        <w:t>«Ανάληψη υποχρεώσεων από τους Διατάκτες»</w:t>
      </w:r>
    </w:p>
    <w:p w:rsidR="00050DED" w:rsidRPr="00050DED" w:rsidRDefault="00050DED" w:rsidP="00503EFF">
      <w:pPr>
        <w:numPr>
          <w:ilvl w:val="0"/>
          <w:numId w:val="7"/>
        </w:numPr>
        <w:ind w:left="426"/>
        <w:rPr>
          <w:lang w:val="el-GR" w:eastAsia="ar-SA"/>
        </w:rPr>
      </w:pPr>
      <w:r w:rsidRPr="00050DED">
        <w:rPr>
          <w:lang w:val="el-GR" w:eastAsia="ar-SA"/>
        </w:rPr>
        <w:t xml:space="preserve">της παρ. Ζ του Ν. 4152/2013 (Α’ 107) </w:t>
      </w:r>
      <w:r w:rsidRPr="00050DED">
        <w:rPr>
          <w:i/>
          <w:lang w:val="el-GR" w:eastAsia="ar-SA"/>
        </w:rPr>
        <w:t>«Προσαρμογή της ελληνικής νομοθεσίας στην Οδηγία 2011/7 της 16.2.2011 για την καταπολέμηση των καθυστερήσεων πληρωμών στις εμπορικές συναλλαγές»,</w:t>
      </w:r>
    </w:p>
    <w:p w:rsidR="00050DED" w:rsidRPr="00050DED" w:rsidRDefault="00050DED" w:rsidP="00503EFF">
      <w:pPr>
        <w:numPr>
          <w:ilvl w:val="0"/>
          <w:numId w:val="7"/>
        </w:numPr>
        <w:ind w:left="426"/>
        <w:rPr>
          <w:i/>
          <w:lang w:val="el-GR" w:eastAsia="ar-SA"/>
        </w:rPr>
      </w:pPr>
      <w:r w:rsidRPr="00050DED">
        <w:rPr>
          <w:lang w:val="el-GR" w:eastAsia="ar-SA"/>
        </w:rPr>
        <w:t xml:space="preserve">του ν. 4314/2014 (Α’ 265) </w:t>
      </w:r>
      <w:r w:rsidRPr="00050DED">
        <w:rPr>
          <w:i/>
          <w:lang w:val="el-GR" w:eastAsia="ar-SA"/>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w:t>
      </w:r>
    </w:p>
    <w:p w:rsidR="00050DED" w:rsidRPr="00050DED" w:rsidRDefault="00050DED" w:rsidP="00503EFF">
      <w:pPr>
        <w:numPr>
          <w:ilvl w:val="0"/>
          <w:numId w:val="7"/>
        </w:numPr>
        <w:ind w:left="426"/>
        <w:rPr>
          <w:i/>
          <w:lang w:val="el-GR" w:eastAsia="ar-SA"/>
        </w:rPr>
      </w:pPr>
      <w:r w:rsidRPr="00050DED">
        <w:rPr>
          <w:szCs w:val="22"/>
          <w:lang w:val="el-GR" w:eastAsia="ar-SA"/>
        </w:rPr>
        <w:t xml:space="preserve">του  ν. </w:t>
      </w:r>
      <w:r w:rsidRPr="00986402">
        <w:rPr>
          <w:lang w:val="el-GR" w:eastAsia="ar-SA"/>
        </w:rPr>
        <w:t>4727</w:t>
      </w:r>
      <w:r w:rsidRPr="00050DED">
        <w:rPr>
          <w:szCs w:val="22"/>
          <w:lang w:val="el-GR" w:eastAsia="ar-SA"/>
        </w:rPr>
        <w:t xml:space="preserve">/2020 (Α’ 184) </w:t>
      </w:r>
      <w:r w:rsidRPr="00050DED">
        <w:rPr>
          <w:i/>
          <w:lang w:val="el-GR" w:eastAsia="ar-SA"/>
        </w:rPr>
        <w:t xml:space="preserve">«Ψηφιακή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rsidR="00050DED" w:rsidRPr="00050DED" w:rsidRDefault="00050DED" w:rsidP="00503EFF">
      <w:pPr>
        <w:numPr>
          <w:ilvl w:val="0"/>
          <w:numId w:val="7"/>
        </w:numPr>
        <w:ind w:left="426"/>
        <w:rPr>
          <w:i/>
          <w:szCs w:val="22"/>
          <w:lang w:val="el-GR" w:eastAsia="ar-SA"/>
        </w:rPr>
      </w:pPr>
      <w:r w:rsidRPr="00050DED">
        <w:rPr>
          <w:szCs w:val="22"/>
          <w:lang w:val="el-GR" w:eastAsia="ar-SA"/>
        </w:rPr>
        <w:t xml:space="preserve">του π.δ 28/2015 (Α’ 34) </w:t>
      </w:r>
      <w:r w:rsidRPr="00050DED">
        <w:rPr>
          <w:i/>
          <w:szCs w:val="22"/>
          <w:lang w:val="el-GR" w:eastAsia="ar-SA"/>
        </w:rPr>
        <w:t xml:space="preserve">«Κωδικοποίηση διατάξεων για την πρόσβαση σε δημόσια έγγραφα και στοιχεία» </w:t>
      </w:r>
    </w:p>
    <w:p w:rsidR="00050DED" w:rsidRPr="00050DED" w:rsidRDefault="00050DED" w:rsidP="00503EFF">
      <w:pPr>
        <w:numPr>
          <w:ilvl w:val="0"/>
          <w:numId w:val="7"/>
        </w:numPr>
        <w:ind w:left="426"/>
        <w:rPr>
          <w:szCs w:val="22"/>
          <w:lang w:val="el-GR" w:eastAsia="ar-SA"/>
        </w:rPr>
      </w:pPr>
      <w:r w:rsidRPr="00050DED">
        <w:rPr>
          <w:szCs w:val="22"/>
          <w:lang w:val="el-GR" w:eastAsia="ar-SA"/>
        </w:rPr>
        <w:t xml:space="preserve">του ν. </w:t>
      </w:r>
      <w:r w:rsidRPr="00986402">
        <w:rPr>
          <w:lang w:val="el-GR" w:eastAsia="ar-SA"/>
        </w:rPr>
        <w:t>2859</w:t>
      </w:r>
      <w:r w:rsidRPr="00050DED">
        <w:rPr>
          <w:szCs w:val="22"/>
          <w:lang w:val="el-GR" w:eastAsia="ar-SA"/>
        </w:rPr>
        <w:t xml:space="preserve">/2000 (Α’ 248) </w:t>
      </w:r>
      <w:r w:rsidRPr="00050DED">
        <w:rPr>
          <w:i/>
          <w:szCs w:val="22"/>
          <w:lang w:val="el-GR" w:eastAsia="ar-SA"/>
        </w:rPr>
        <w:t>«Κύρωση Κώδικα Φόρου Προστιθέμενης Αξίας»</w:t>
      </w:r>
      <w:r w:rsidRPr="00050DED">
        <w:rPr>
          <w:szCs w:val="22"/>
          <w:lang w:val="el-GR" w:eastAsia="ar-SA"/>
        </w:rPr>
        <w:t xml:space="preserve"> </w:t>
      </w:r>
    </w:p>
    <w:p w:rsidR="00050DED" w:rsidRPr="00050DED" w:rsidRDefault="00050DED" w:rsidP="00503EFF">
      <w:pPr>
        <w:numPr>
          <w:ilvl w:val="0"/>
          <w:numId w:val="7"/>
        </w:numPr>
        <w:ind w:left="426"/>
        <w:rPr>
          <w:szCs w:val="22"/>
          <w:lang w:val="el-GR" w:eastAsia="ar-SA"/>
        </w:rPr>
      </w:pPr>
      <w:r w:rsidRPr="00050DED">
        <w:rPr>
          <w:szCs w:val="22"/>
          <w:lang w:val="el-GR" w:eastAsia="ar-SA"/>
        </w:rPr>
        <w:t>του ν.</w:t>
      </w:r>
      <w:r w:rsidRPr="00986402">
        <w:rPr>
          <w:lang w:val="el-GR" w:eastAsia="ar-SA"/>
        </w:rPr>
        <w:t>2690</w:t>
      </w:r>
      <w:r w:rsidRPr="00050DED">
        <w:rPr>
          <w:szCs w:val="22"/>
          <w:lang w:val="el-GR" w:eastAsia="ar-SA"/>
        </w:rPr>
        <w:t xml:space="preserve">/1999 (Α’ 45) </w:t>
      </w:r>
      <w:r w:rsidRPr="00050DED">
        <w:rPr>
          <w:i/>
          <w:szCs w:val="22"/>
          <w:lang w:val="el-GR" w:eastAsia="ar-SA"/>
        </w:rPr>
        <w:t>«Κύρωση του Κώδικα Διοικητικής Διαδικασίας και άλλες διατάξεις»</w:t>
      </w:r>
      <w:r w:rsidRPr="00050DED">
        <w:rPr>
          <w:szCs w:val="22"/>
          <w:lang w:val="el-GR" w:eastAsia="ar-SA"/>
        </w:rPr>
        <w:t xml:space="preserve">  και ιδίως των άρθρων 1,2, 7, 11 και 13 έως 15,</w:t>
      </w:r>
    </w:p>
    <w:p w:rsidR="00050DED" w:rsidRDefault="00050DED" w:rsidP="00503EFF">
      <w:pPr>
        <w:numPr>
          <w:ilvl w:val="0"/>
          <w:numId w:val="7"/>
        </w:numPr>
        <w:ind w:left="426"/>
        <w:rPr>
          <w:szCs w:val="22"/>
          <w:lang w:val="el-GR" w:eastAsia="ar-SA"/>
        </w:rPr>
      </w:pPr>
      <w:r w:rsidRPr="00050DED">
        <w:rPr>
          <w:szCs w:val="22"/>
          <w:lang w:val="el-GR" w:eastAsia="ar-SA"/>
        </w:rPr>
        <w:t xml:space="preserve">του ν. </w:t>
      </w:r>
      <w:r w:rsidRPr="00986402">
        <w:rPr>
          <w:lang w:val="el-GR" w:eastAsia="ar-SA"/>
        </w:rPr>
        <w:t>2121</w:t>
      </w:r>
      <w:r w:rsidRPr="00050DED">
        <w:rPr>
          <w:szCs w:val="22"/>
          <w:lang w:val="el-GR" w:eastAsia="ar-SA"/>
        </w:rPr>
        <w:t xml:space="preserve">/1993 (Α’ 25) </w:t>
      </w:r>
      <w:r w:rsidRPr="00050DED">
        <w:rPr>
          <w:i/>
          <w:szCs w:val="22"/>
          <w:lang w:val="el-GR" w:eastAsia="ar-SA"/>
        </w:rPr>
        <w:t>«Πνευματική Ιδιοκτησία, Συγγενικά Δικαιώματα και Πολιτιστικά Θέματα»,</w:t>
      </w:r>
      <w:r w:rsidRPr="00050DED">
        <w:rPr>
          <w:szCs w:val="22"/>
          <w:lang w:val="el-GR" w:eastAsia="ar-SA"/>
        </w:rPr>
        <w:t xml:space="preserve"> </w:t>
      </w:r>
    </w:p>
    <w:p w:rsidR="009C4B64" w:rsidRPr="009C4B64" w:rsidRDefault="009C4B64" w:rsidP="00503EFF">
      <w:pPr>
        <w:numPr>
          <w:ilvl w:val="0"/>
          <w:numId w:val="7"/>
        </w:numPr>
        <w:ind w:left="426"/>
        <w:rPr>
          <w:szCs w:val="22"/>
          <w:lang w:val="el-GR" w:eastAsia="ar-SA"/>
        </w:rPr>
      </w:pPr>
      <w:r w:rsidRPr="009C4B64">
        <w:rPr>
          <w:szCs w:val="22"/>
          <w:lang w:val="el-GR" w:eastAsia="ar-SA"/>
        </w:rPr>
        <w:t xml:space="preserve">του </w:t>
      </w:r>
      <w:r w:rsidRPr="00986402">
        <w:rPr>
          <w:lang w:val="el-GR" w:eastAsia="ar-SA"/>
        </w:rPr>
        <w:t>Κανονισμού</w:t>
      </w:r>
      <w:r w:rsidRPr="009C4B64">
        <w:rPr>
          <w:szCs w:val="22"/>
          <w:lang w:val="el-GR" w:eastAsia="ar-SA"/>
        </w:rPr>
        <w:t xml:space="preserve">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w:t>
      </w:r>
    </w:p>
    <w:p w:rsidR="00050DED" w:rsidRDefault="00050DED" w:rsidP="00503EFF">
      <w:pPr>
        <w:numPr>
          <w:ilvl w:val="0"/>
          <w:numId w:val="7"/>
        </w:numPr>
        <w:ind w:left="426"/>
        <w:rPr>
          <w:i/>
          <w:szCs w:val="22"/>
          <w:lang w:val="el-GR" w:eastAsia="ar-SA"/>
        </w:rPr>
      </w:pPr>
      <w:r w:rsidRPr="00050DED">
        <w:rPr>
          <w:szCs w:val="22"/>
          <w:lang w:val="el-GR" w:eastAsia="ar-SA"/>
        </w:rPr>
        <w:t xml:space="preserve">του ν. </w:t>
      </w:r>
      <w:r w:rsidRPr="00986402">
        <w:rPr>
          <w:lang w:val="el-GR" w:eastAsia="ar-SA"/>
        </w:rPr>
        <w:t>4624</w:t>
      </w:r>
      <w:r w:rsidRPr="00050DED">
        <w:rPr>
          <w:szCs w:val="22"/>
          <w:lang w:val="el-GR" w:eastAsia="ar-SA"/>
        </w:rPr>
        <w:t xml:space="preserve">/2019 (Α’ 137) </w:t>
      </w:r>
      <w:r w:rsidRPr="00050DED">
        <w:rPr>
          <w:i/>
          <w:szCs w:val="22"/>
          <w:lang w:val="el-GR" w:eastAsia="ar-SA"/>
        </w:rPr>
        <w:t>«Αρχή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rsidR="00050DED" w:rsidRDefault="00050DED" w:rsidP="00503EFF">
      <w:pPr>
        <w:numPr>
          <w:ilvl w:val="0"/>
          <w:numId w:val="7"/>
        </w:numPr>
        <w:ind w:left="426"/>
        <w:rPr>
          <w:szCs w:val="22"/>
          <w:lang w:val="el-GR" w:eastAsia="ar-SA"/>
        </w:rPr>
      </w:pPr>
      <w:r w:rsidRPr="00050DED">
        <w:rPr>
          <w:szCs w:val="22"/>
          <w:lang w:val="el-GR" w:eastAsia="ar-SA"/>
        </w:rPr>
        <w:t xml:space="preserve">των σε </w:t>
      </w:r>
      <w:r w:rsidRPr="00986402">
        <w:rPr>
          <w:lang w:val="el-GR" w:eastAsia="ar-SA"/>
        </w:rPr>
        <w:t>εκτέλεση</w:t>
      </w:r>
      <w:r w:rsidRPr="00050DED">
        <w:rPr>
          <w:szCs w:val="22"/>
          <w:lang w:val="el-GR" w:eastAsia="ar-SA"/>
        </w:rPr>
        <w:t xml:space="preserve">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A7773A" w:rsidRDefault="00A7773A" w:rsidP="00A7773A">
      <w:pPr>
        <w:numPr>
          <w:ilvl w:val="0"/>
          <w:numId w:val="7"/>
        </w:numPr>
        <w:ind w:left="426"/>
        <w:rPr>
          <w:szCs w:val="22"/>
          <w:lang w:val="el-GR" w:eastAsia="ar-SA"/>
        </w:rPr>
      </w:pPr>
      <w:r w:rsidRPr="001356E9">
        <w:rPr>
          <w:color w:val="000000"/>
          <w:szCs w:val="22"/>
          <w:lang w:val="el-GR" w:eastAsia="el-GR"/>
        </w:rPr>
        <w:t xml:space="preserve">Το υπ’ αριθ. πρωτ. </w:t>
      </w:r>
      <w:r>
        <w:rPr>
          <w:color w:val="000000"/>
          <w:szCs w:val="22"/>
          <w:lang w:val="el-GR" w:eastAsia="el-GR"/>
        </w:rPr>
        <w:t>19717/23.09.2022</w:t>
      </w:r>
      <w:r w:rsidRPr="001356E9">
        <w:rPr>
          <w:color w:val="000000"/>
          <w:szCs w:val="22"/>
          <w:lang w:val="el-GR" w:eastAsia="el-GR"/>
        </w:rPr>
        <w:t xml:space="preserve"> πρωτογενές αίτημα της Διεύθυνσης Περιβάλλοντος </w:t>
      </w:r>
      <w:r>
        <w:rPr>
          <w:color w:val="000000"/>
          <w:szCs w:val="22"/>
          <w:lang w:val="el-GR" w:eastAsia="el-GR"/>
        </w:rPr>
        <w:t xml:space="preserve">&amp; Ποιότητας Ζωής – Τμήματος Καθαριότητας και Ανακύκλωσης, του Δήμου Ναυπακτίας </w:t>
      </w:r>
      <w:r w:rsidRPr="001356E9">
        <w:rPr>
          <w:color w:val="000000"/>
          <w:szCs w:val="22"/>
          <w:lang w:val="el-GR" w:eastAsia="el-GR"/>
        </w:rPr>
        <w:t>(ΑΔΑΜ</w:t>
      </w:r>
      <w:r>
        <w:rPr>
          <w:color w:val="000000"/>
          <w:szCs w:val="22"/>
          <w:lang w:val="el-GR" w:eastAsia="el-GR"/>
        </w:rPr>
        <w:t xml:space="preserve"> 22</w:t>
      </w:r>
      <w:r>
        <w:rPr>
          <w:color w:val="000000"/>
          <w:szCs w:val="22"/>
          <w:lang w:val="en-US" w:eastAsia="el-GR"/>
        </w:rPr>
        <w:t>REQ</w:t>
      </w:r>
      <w:r w:rsidRPr="007F3BF5">
        <w:rPr>
          <w:color w:val="000000"/>
          <w:szCs w:val="22"/>
          <w:lang w:val="el-GR" w:eastAsia="el-GR"/>
        </w:rPr>
        <w:t>0</w:t>
      </w:r>
      <w:r>
        <w:rPr>
          <w:color w:val="000000"/>
          <w:szCs w:val="22"/>
          <w:lang w:val="el-GR" w:eastAsia="el-GR"/>
        </w:rPr>
        <w:t>11295239</w:t>
      </w:r>
      <w:r w:rsidRPr="007F3BF5">
        <w:rPr>
          <w:color w:val="000000"/>
          <w:szCs w:val="22"/>
          <w:lang w:val="el-GR" w:eastAsia="el-GR"/>
        </w:rPr>
        <w:t>/</w:t>
      </w:r>
      <w:r>
        <w:rPr>
          <w:color w:val="000000"/>
          <w:szCs w:val="22"/>
          <w:lang w:val="el-GR" w:eastAsia="el-GR"/>
        </w:rPr>
        <w:t>23</w:t>
      </w:r>
      <w:r w:rsidRPr="007F3BF5">
        <w:rPr>
          <w:color w:val="000000"/>
          <w:szCs w:val="22"/>
          <w:lang w:val="el-GR" w:eastAsia="el-GR"/>
        </w:rPr>
        <w:t>.</w:t>
      </w:r>
      <w:r>
        <w:rPr>
          <w:color w:val="000000"/>
          <w:szCs w:val="22"/>
          <w:lang w:val="el-GR" w:eastAsia="el-GR"/>
        </w:rPr>
        <w:t>09</w:t>
      </w:r>
      <w:r w:rsidRPr="007F3BF5">
        <w:rPr>
          <w:color w:val="000000"/>
          <w:szCs w:val="22"/>
          <w:lang w:val="el-GR" w:eastAsia="el-GR"/>
        </w:rPr>
        <w:t>.202</w:t>
      </w:r>
      <w:r>
        <w:rPr>
          <w:color w:val="000000"/>
          <w:szCs w:val="22"/>
          <w:lang w:val="el-GR" w:eastAsia="el-GR"/>
        </w:rPr>
        <w:t>2</w:t>
      </w:r>
      <w:r w:rsidRPr="001356E9">
        <w:rPr>
          <w:color w:val="000000"/>
          <w:szCs w:val="22"/>
          <w:lang w:val="el-GR" w:eastAsia="el-GR"/>
        </w:rPr>
        <w:t xml:space="preserve">). </w:t>
      </w:r>
    </w:p>
    <w:p w:rsidR="00A7773A" w:rsidRPr="00181243" w:rsidRDefault="00A7773A" w:rsidP="00A7773A">
      <w:pPr>
        <w:numPr>
          <w:ilvl w:val="0"/>
          <w:numId w:val="7"/>
        </w:numPr>
        <w:ind w:left="426"/>
        <w:rPr>
          <w:szCs w:val="22"/>
          <w:lang w:val="el-GR" w:eastAsia="ar-SA"/>
        </w:rPr>
      </w:pPr>
      <w:r w:rsidRPr="001356E9">
        <w:rPr>
          <w:color w:val="000000"/>
          <w:szCs w:val="22"/>
          <w:lang w:val="el-GR" w:eastAsia="el-GR"/>
        </w:rPr>
        <w:t xml:space="preserve">Το υπ’ αριθ. </w:t>
      </w:r>
      <w:r>
        <w:rPr>
          <w:color w:val="000000"/>
          <w:szCs w:val="22"/>
          <w:lang w:val="el-GR" w:eastAsia="el-GR"/>
        </w:rPr>
        <w:t>19765</w:t>
      </w:r>
      <w:r w:rsidRPr="007F3BF5">
        <w:rPr>
          <w:color w:val="000000"/>
          <w:szCs w:val="22"/>
          <w:lang w:val="el-GR" w:eastAsia="el-GR"/>
        </w:rPr>
        <w:t>/</w:t>
      </w:r>
      <w:r>
        <w:rPr>
          <w:color w:val="000000"/>
          <w:szCs w:val="22"/>
          <w:lang w:val="el-GR" w:eastAsia="el-GR"/>
        </w:rPr>
        <w:t>23</w:t>
      </w:r>
      <w:r w:rsidRPr="007F3BF5">
        <w:rPr>
          <w:color w:val="000000"/>
          <w:szCs w:val="22"/>
          <w:lang w:val="el-GR" w:eastAsia="el-GR"/>
        </w:rPr>
        <w:t>.</w:t>
      </w:r>
      <w:r>
        <w:rPr>
          <w:color w:val="000000"/>
          <w:szCs w:val="22"/>
          <w:lang w:val="el-GR" w:eastAsia="el-GR"/>
        </w:rPr>
        <w:t>09</w:t>
      </w:r>
      <w:r w:rsidRPr="007F3BF5">
        <w:rPr>
          <w:color w:val="000000"/>
          <w:szCs w:val="22"/>
          <w:lang w:val="el-GR" w:eastAsia="el-GR"/>
        </w:rPr>
        <w:t>.202</w:t>
      </w:r>
      <w:r>
        <w:rPr>
          <w:color w:val="000000"/>
          <w:szCs w:val="22"/>
          <w:lang w:val="el-GR" w:eastAsia="el-GR"/>
        </w:rPr>
        <w:t>2</w:t>
      </w:r>
      <w:r w:rsidRPr="001356E9">
        <w:rPr>
          <w:color w:val="000000"/>
          <w:szCs w:val="22"/>
          <w:lang w:val="el-GR" w:eastAsia="el-GR"/>
        </w:rPr>
        <w:t xml:space="preserve"> τεκμηριωμένο αίτημα του ανωτέρω Τμήματος. </w:t>
      </w:r>
    </w:p>
    <w:p w:rsidR="00A7773A" w:rsidRPr="007F3BF5" w:rsidRDefault="00A7773A" w:rsidP="00A7773A">
      <w:pPr>
        <w:numPr>
          <w:ilvl w:val="0"/>
          <w:numId w:val="7"/>
        </w:numPr>
        <w:ind w:left="426"/>
        <w:rPr>
          <w:szCs w:val="22"/>
          <w:lang w:val="el-GR" w:eastAsia="ar-SA"/>
        </w:rPr>
      </w:pPr>
      <w:r w:rsidRPr="001356E9">
        <w:rPr>
          <w:color w:val="000000"/>
          <w:szCs w:val="22"/>
          <w:lang w:val="el-GR" w:eastAsia="el-GR"/>
        </w:rPr>
        <w:t xml:space="preserve">την </w:t>
      </w:r>
      <w:r w:rsidRPr="00EC4423">
        <w:rPr>
          <w:color w:val="000000"/>
          <w:szCs w:val="22"/>
          <w:lang w:val="el-GR" w:eastAsia="el-GR"/>
        </w:rPr>
        <w:t xml:space="preserve">υπ’ αριθ. </w:t>
      </w:r>
      <w:r w:rsidR="00EC4423" w:rsidRPr="00EC4423">
        <w:rPr>
          <w:color w:val="000000"/>
          <w:szCs w:val="22"/>
          <w:lang w:val="el-GR" w:eastAsia="el-GR"/>
        </w:rPr>
        <w:t>85</w:t>
      </w:r>
      <w:r w:rsidRPr="00EC4423">
        <w:rPr>
          <w:color w:val="000000"/>
          <w:szCs w:val="22"/>
          <w:lang w:val="el-GR" w:eastAsia="el-GR"/>
        </w:rPr>
        <w:t>/202</w:t>
      </w:r>
      <w:r w:rsidR="00EC4423" w:rsidRPr="00EC4423">
        <w:rPr>
          <w:color w:val="000000"/>
          <w:szCs w:val="22"/>
          <w:lang w:val="el-GR" w:eastAsia="el-GR"/>
        </w:rPr>
        <w:t>2</w:t>
      </w:r>
      <w:r w:rsidRPr="00EC4423">
        <w:rPr>
          <w:color w:val="000000"/>
          <w:szCs w:val="22"/>
          <w:lang w:val="el-GR" w:eastAsia="el-GR"/>
        </w:rPr>
        <w:t xml:space="preserve"> Μελέτη της Διεύθυνσης Περιβάλλοντος</w:t>
      </w:r>
      <w:r w:rsidRPr="001356E9">
        <w:rPr>
          <w:color w:val="000000"/>
          <w:szCs w:val="22"/>
          <w:lang w:val="el-GR" w:eastAsia="el-GR"/>
        </w:rPr>
        <w:t xml:space="preserve"> </w:t>
      </w:r>
      <w:r>
        <w:rPr>
          <w:color w:val="000000"/>
          <w:szCs w:val="22"/>
          <w:lang w:val="el-GR" w:eastAsia="el-GR"/>
        </w:rPr>
        <w:t xml:space="preserve">&amp; Ποιότητας Ζωής </w:t>
      </w:r>
      <w:r w:rsidRPr="001356E9">
        <w:rPr>
          <w:color w:val="000000"/>
          <w:szCs w:val="22"/>
          <w:lang w:val="el-GR" w:eastAsia="el-GR"/>
        </w:rPr>
        <w:t xml:space="preserve">του Δήμου Ναυπακτίας. </w:t>
      </w:r>
    </w:p>
    <w:p w:rsidR="00A7773A" w:rsidRDefault="00A7773A" w:rsidP="00A7773A">
      <w:pPr>
        <w:numPr>
          <w:ilvl w:val="0"/>
          <w:numId w:val="7"/>
        </w:numPr>
        <w:ind w:left="426"/>
        <w:rPr>
          <w:szCs w:val="22"/>
          <w:lang w:val="el-GR" w:eastAsia="ar-SA"/>
        </w:rPr>
      </w:pPr>
      <w:r>
        <w:rPr>
          <w:color w:val="000000"/>
          <w:szCs w:val="22"/>
          <w:lang w:val="el-GR" w:eastAsia="el-GR"/>
        </w:rPr>
        <w:t>Τ</w:t>
      </w:r>
      <w:r w:rsidR="00EC4423">
        <w:rPr>
          <w:color w:val="000000"/>
          <w:szCs w:val="22"/>
          <w:lang w:val="el-GR" w:eastAsia="el-GR"/>
        </w:rPr>
        <w:t>ις</w:t>
      </w:r>
      <w:r>
        <w:rPr>
          <w:color w:val="000000"/>
          <w:szCs w:val="22"/>
          <w:lang w:val="el-GR" w:eastAsia="el-GR"/>
        </w:rPr>
        <w:t xml:space="preserve"> υπ’ αριθ. </w:t>
      </w:r>
      <w:r w:rsidR="00EC4423" w:rsidRPr="00EC4423">
        <w:rPr>
          <w:lang w:val="el-GR"/>
        </w:rPr>
        <w:t>αποφάσεις με αρ. πρωτ. 21413/12.10.22 (ΑΔΑ 9ΟΗ8ΩΚΓ-ΨΤΕ), 21416/12.10.22 (ΑΔΑ 6ΨΠΖΩΚΓ-ΞΚΑ), 21417/12.10.22 (ΑΔΑ 99ΛΘΩΚΓ-4ΥΖ), 21419/12.10.22 (ΑΔΑ ΨΣΑΖΩΚΓ-Υ4Υ), 21420/12.10.22 (ΑΔΑ 9ΧΙΠΩΚΓ-6ΞΨ), 21421/12.10.22 (ΑΔΑ 9Γ3ΩΩΚΓ-5Γ7), 21422/12.10.22 (ΑΔΑ 9ΒΑΗΩΚΓ-ΙΝΣ) και με ΑΔΑΜ 22</w:t>
      </w:r>
      <w:r w:rsidR="00EC4423">
        <w:rPr>
          <w:lang w:val="en-US"/>
        </w:rPr>
        <w:t>REQ</w:t>
      </w:r>
      <w:r w:rsidR="00EC4423" w:rsidRPr="00EC4423">
        <w:rPr>
          <w:lang w:val="el-GR"/>
        </w:rPr>
        <w:t>011422731/14.10.22 υποχρέωσης/έγκριση δέσμευσης πίστωσης για το οικονομικό έτος 2022-2023-2024. και έλαβε α/α 1301,1302, 1303, 1304, 1305, 1306, 1307 καταχώρησης στο μητρώο</w:t>
      </w:r>
      <w:r w:rsidR="00EC4423">
        <w:rPr>
          <w:lang w:val="el-GR"/>
        </w:rPr>
        <w:t xml:space="preserve"> δεσμεύσεων</w:t>
      </w:r>
      <w:r>
        <w:rPr>
          <w:color w:val="000000"/>
          <w:szCs w:val="22"/>
          <w:lang w:val="el-GR" w:eastAsia="el-GR"/>
        </w:rPr>
        <w:t>.</w:t>
      </w:r>
    </w:p>
    <w:p w:rsidR="00A7773A" w:rsidRPr="00181243" w:rsidRDefault="00A7773A" w:rsidP="00A7773A">
      <w:pPr>
        <w:numPr>
          <w:ilvl w:val="0"/>
          <w:numId w:val="7"/>
        </w:numPr>
        <w:ind w:left="426"/>
        <w:rPr>
          <w:szCs w:val="22"/>
          <w:lang w:val="el-GR" w:eastAsia="ar-SA"/>
        </w:rPr>
      </w:pPr>
      <w:r w:rsidRPr="0063592D">
        <w:rPr>
          <w:color w:val="000000"/>
          <w:szCs w:val="22"/>
          <w:lang w:val="el-GR" w:eastAsia="el-GR"/>
        </w:rPr>
        <w:lastRenderedPageBreak/>
        <w:t xml:space="preserve">Την υπ’ αριθ. </w:t>
      </w:r>
      <w:r w:rsidR="0063592D" w:rsidRPr="0063592D">
        <w:rPr>
          <w:color w:val="000000"/>
          <w:szCs w:val="22"/>
          <w:lang w:val="el-GR" w:eastAsia="el-GR"/>
        </w:rPr>
        <w:t>426/2022</w:t>
      </w:r>
      <w:r w:rsidRPr="0063592D">
        <w:rPr>
          <w:color w:val="000000"/>
          <w:szCs w:val="22"/>
          <w:lang w:val="el-GR" w:eastAsia="el-GR"/>
        </w:rPr>
        <w:t xml:space="preserve"> Απόφαση της Οικονομικής Επιτροπής (ΑΔΑ </w:t>
      </w:r>
      <w:r w:rsidR="0063592D" w:rsidRPr="0063592D">
        <w:rPr>
          <w:color w:val="000000"/>
          <w:szCs w:val="22"/>
          <w:lang w:val="el-GR" w:eastAsia="el-GR"/>
        </w:rPr>
        <w:t>697ΒΩΚΓ-ΖΥΛ</w:t>
      </w:r>
      <w:r w:rsidRPr="0063592D">
        <w:rPr>
          <w:color w:val="000000"/>
          <w:szCs w:val="22"/>
          <w:lang w:val="el-GR" w:eastAsia="el-GR"/>
        </w:rPr>
        <w:t>), με την οποία</w:t>
      </w:r>
      <w:r w:rsidRPr="001356E9">
        <w:rPr>
          <w:color w:val="000000"/>
          <w:szCs w:val="22"/>
          <w:lang w:val="el-GR" w:eastAsia="el-GR"/>
        </w:rPr>
        <w:t xml:space="preserve"> εγκρίθηκε η διενέργεια ανοικτού</w:t>
      </w:r>
      <w:r w:rsidR="00EC4423">
        <w:rPr>
          <w:color w:val="000000"/>
          <w:szCs w:val="22"/>
          <w:lang w:val="el-GR" w:eastAsia="el-GR"/>
        </w:rPr>
        <w:t xml:space="preserve"> διεθνούς</w:t>
      </w:r>
      <w:r w:rsidRPr="001356E9">
        <w:rPr>
          <w:color w:val="000000"/>
          <w:szCs w:val="22"/>
          <w:lang w:val="el-GR" w:eastAsia="el-GR"/>
        </w:rPr>
        <w:t xml:space="preserve"> ηλεκτρονικού διαγωνισμού, μέσω της πλατφόρμας του ΕΣΗΔΗΣ, εγκρίθηκαν οι τεχνικές προδιαγραφές και καθορίστηκαν οι όροι της διακήρυξης. </w:t>
      </w:r>
    </w:p>
    <w:p w:rsidR="00A7773A" w:rsidRPr="00A35EEE" w:rsidRDefault="00A7773A" w:rsidP="00A7773A">
      <w:pPr>
        <w:rPr>
          <w:szCs w:val="22"/>
          <w:lang w:val="el-GR" w:eastAsia="ar-SA"/>
        </w:rPr>
      </w:pPr>
    </w:p>
    <w:p w:rsidR="00D41FD6" w:rsidRPr="006B2C94" w:rsidRDefault="00D41FD6">
      <w:pPr>
        <w:pStyle w:val="2"/>
        <w:rPr>
          <w:lang w:val="el-GR"/>
        </w:rPr>
      </w:pPr>
      <w:bookmarkStart w:id="17" w:name="_Toc74088292"/>
      <w:r>
        <w:rPr>
          <w:rFonts w:ascii="Calibri" w:hAnsi="Calibri"/>
          <w:lang w:val="el-GR"/>
        </w:rPr>
        <w:t>1.5</w:t>
      </w:r>
      <w:r>
        <w:rPr>
          <w:rFonts w:ascii="Calibri" w:hAnsi="Calibri"/>
          <w:lang w:val="el-GR"/>
        </w:rPr>
        <w:tab/>
        <w:t>Προθεσμία παραλαβής προσφορών και διενέργεια διαγωνισμού</w:t>
      </w:r>
      <w:bookmarkEnd w:id="17"/>
      <w:r>
        <w:rPr>
          <w:rFonts w:ascii="Calibri" w:hAnsi="Calibri"/>
          <w:lang w:val="el-GR"/>
        </w:rPr>
        <w:t xml:space="preserve"> </w:t>
      </w:r>
    </w:p>
    <w:p w:rsidR="00D41FD6" w:rsidRPr="00A35EEE" w:rsidRDefault="00D41FD6">
      <w:pPr>
        <w:rPr>
          <w:lang w:val="el-GR" w:eastAsia="el-GR"/>
        </w:rPr>
      </w:pPr>
      <w:r>
        <w:rPr>
          <w:lang w:val="el-GR" w:eastAsia="el-GR"/>
        </w:rPr>
        <w:t xml:space="preserve">Η καταληκτική ημερομηνία παραλαβής των προσφορών είναι η </w:t>
      </w:r>
      <w:r w:rsidR="00081D64">
        <w:rPr>
          <w:lang w:val="el-GR" w:eastAsia="el-GR"/>
        </w:rPr>
        <w:t xml:space="preserve"> </w:t>
      </w:r>
      <w:r w:rsidR="00081D64" w:rsidRPr="00081D64">
        <w:rPr>
          <w:b/>
          <w:lang w:val="el-GR" w:eastAsia="el-GR"/>
        </w:rPr>
        <w:t xml:space="preserve">09/01/2023 </w:t>
      </w:r>
      <w:r w:rsidRPr="00081D64">
        <w:rPr>
          <w:b/>
          <w:lang w:val="el-GR" w:eastAsia="el-GR"/>
        </w:rPr>
        <w:t xml:space="preserve">και ώρα </w:t>
      </w:r>
      <w:r w:rsidR="00081D64" w:rsidRPr="00081D64">
        <w:rPr>
          <w:b/>
          <w:lang w:val="el-GR" w:eastAsia="el-GR"/>
        </w:rPr>
        <w:t>15:00</w:t>
      </w:r>
      <w:r>
        <w:rPr>
          <w:rStyle w:val="WW-FootnoteReference7"/>
          <w:lang w:val="el-GR" w:eastAsia="el-GR"/>
        </w:rPr>
        <w:footnoteReference w:id="19"/>
      </w:r>
    </w:p>
    <w:p w:rsidR="007C269B" w:rsidRPr="006B2C94" w:rsidRDefault="007C269B">
      <w:pPr>
        <w:rPr>
          <w:lang w:val="el-GR"/>
        </w:rPr>
      </w:pPr>
      <w:r>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1" w:history="1">
        <w:r w:rsidRPr="00C20DE7">
          <w:rPr>
            <w:rStyle w:val="-"/>
            <w:lang w:val="el-GR" w:eastAsia="el-GR"/>
          </w:rPr>
          <w:t>www.promitheus.gov.gr</w:t>
        </w:r>
      </w:hyperlink>
      <w:r>
        <w:rPr>
          <w:lang w:val="el-GR" w:eastAsia="el-GR"/>
        </w:rPr>
        <w:t>)</w:t>
      </w:r>
    </w:p>
    <w:p w:rsidR="00D41FD6" w:rsidRPr="006B2C94" w:rsidRDefault="00D41FD6">
      <w:pPr>
        <w:pStyle w:val="2"/>
        <w:rPr>
          <w:lang w:val="el-GR"/>
        </w:rPr>
      </w:pPr>
      <w:bookmarkStart w:id="18" w:name="_Toc74088293"/>
      <w:r>
        <w:rPr>
          <w:rFonts w:ascii="Calibri" w:hAnsi="Calibri"/>
          <w:lang w:val="el-GR"/>
        </w:rPr>
        <w:t>1.6</w:t>
      </w:r>
      <w:r>
        <w:rPr>
          <w:rFonts w:ascii="Calibri" w:hAnsi="Calibri"/>
          <w:lang w:val="el-GR"/>
        </w:rPr>
        <w:tab/>
        <w:t>Δημοσιότητα</w:t>
      </w:r>
      <w:bookmarkEnd w:id="18"/>
    </w:p>
    <w:p w:rsidR="00D41FD6" w:rsidRPr="006B2C94" w:rsidRDefault="00D41FD6">
      <w:pPr>
        <w:rPr>
          <w:lang w:val="el-GR"/>
        </w:rPr>
      </w:pPr>
      <w:r>
        <w:rPr>
          <w:b/>
          <w:lang w:val="el-GR"/>
        </w:rPr>
        <w:t>Α.</w:t>
      </w:r>
      <w:r>
        <w:rPr>
          <w:b/>
          <w:lang w:val="el-GR"/>
        </w:rPr>
        <w:tab/>
        <w:t>Δημοσίευση στην Επίσημη Εφημερίδα της Ευρωπαϊκής Ένωσης</w:t>
      </w:r>
      <w:r>
        <w:rPr>
          <w:rStyle w:val="a6"/>
          <w:rFonts w:cs="Calibri"/>
          <w:szCs w:val="22"/>
        </w:rPr>
        <w:footnoteReference w:id="20"/>
      </w:r>
      <w:r>
        <w:rPr>
          <w:b/>
          <w:lang w:val="el-GR"/>
        </w:rPr>
        <w:t xml:space="preserve"> </w:t>
      </w:r>
    </w:p>
    <w:p w:rsidR="00D41FD6" w:rsidRPr="006B2C94" w:rsidRDefault="00D41FD6">
      <w:pPr>
        <w:rPr>
          <w:lang w:val="el-GR"/>
        </w:rPr>
      </w:pPr>
      <w:r>
        <w:rPr>
          <w:lang w:val="el-GR"/>
        </w:rPr>
        <w:t>Προκήρυξη</w:t>
      </w:r>
      <w:r>
        <w:rPr>
          <w:rStyle w:val="WW-FootnoteReference7"/>
          <w:lang w:val="el-GR"/>
        </w:rPr>
        <w:footnoteReference w:id="21"/>
      </w:r>
      <w:r>
        <w:rPr>
          <w:lang w:val="el-GR"/>
        </w:rPr>
        <w:t xml:space="preserve"> της παρούσας σύμβασης απεστάλη με ηλεκτρονικά μέσα για δημοσίευση στις </w:t>
      </w:r>
      <w:r w:rsidR="00154567">
        <w:rPr>
          <w:lang w:val="el-GR"/>
        </w:rPr>
        <w:t xml:space="preserve">29/11/2022 </w:t>
      </w:r>
      <w:r>
        <w:rPr>
          <w:lang w:val="el-GR"/>
        </w:rPr>
        <w:t xml:space="preserve">στην Υπηρεσία Εκδόσεων της Ευρωπαϊκής Ένωσης. </w:t>
      </w:r>
    </w:p>
    <w:p w:rsidR="00D41FD6" w:rsidRDefault="00D41FD6">
      <w:pPr>
        <w:rPr>
          <w:lang w:val="el-GR"/>
        </w:rPr>
      </w:pPr>
      <w:r>
        <w:rPr>
          <w:b/>
          <w:lang w:val="el-GR"/>
        </w:rPr>
        <w:t>Β.</w:t>
      </w:r>
      <w:r>
        <w:rPr>
          <w:b/>
          <w:lang w:val="el-GR"/>
        </w:rPr>
        <w:tab/>
        <w:t xml:space="preserve">Δημοσίευση σε εθνικό επίπεδο </w:t>
      </w:r>
      <w:r>
        <w:rPr>
          <w:rStyle w:val="a6"/>
          <w:rFonts w:cs="Calibri"/>
          <w:b/>
          <w:szCs w:val="22"/>
        </w:rPr>
        <w:footnoteReference w:id="22"/>
      </w:r>
    </w:p>
    <w:p w:rsidR="00D41FD6" w:rsidRPr="006B2C94" w:rsidRDefault="00D41FD6">
      <w:pPr>
        <w:rPr>
          <w:lang w:val="el-GR"/>
        </w:rPr>
      </w:pPr>
      <w:r>
        <w:rPr>
          <w:lang w:val="el-GR"/>
        </w:rPr>
        <w:t>Η προκήρυξη</w:t>
      </w:r>
      <w:r w:rsidR="00E26599">
        <w:rPr>
          <w:rStyle w:val="ad"/>
          <w:lang w:val="el-GR"/>
        </w:rPr>
        <w:footnoteReference w:id="23"/>
      </w:r>
      <w:r>
        <w:rPr>
          <w:lang w:val="el-GR"/>
        </w:rPr>
        <w:t xml:space="preserve"> και το πλήρες κείμενο της παρούσας Διακήρυξης καταχωρήθηκαν στο Κεντρικό Ηλεκτρονικό Μητρώο Δημοσίων Συμβάσεων (ΚΗΜΔΗΣ). </w:t>
      </w:r>
    </w:p>
    <w:p w:rsidR="00154567" w:rsidRPr="00154567" w:rsidRDefault="00FC7854" w:rsidP="00154567">
      <w:pPr>
        <w:autoSpaceDE w:val="0"/>
        <w:autoSpaceDN w:val="0"/>
        <w:adjustRightInd w:val="0"/>
        <w:spacing w:after="0"/>
        <w:rPr>
          <w:rFonts w:ascii="Times New Roman" w:hAnsi="Times New Roman" w:cs="Times New Roman"/>
          <w:b/>
          <w:bCs/>
          <w:color w:val="000000"/>
          <w:sz w:val="24"/>
          <w:lang w:val="el-GR"/>
        </w:rPr>
      </w:pPr>
      <w:r w:rsidRPr="006B3C5C">
        <w:rPr>
          <w:lang w:val="el-GR"/>
        </w:rPr>
        <w:t>Τα έγγραφα της σύμβασης της παρούσας Διακήρυξης καταχωρήθηκαν στη σχετική ηλεκτρονική διαδικασία σύναψης δημόσιας σύμβασης στο</w:t>
      </w:r>
      <w:r w:rsidR="00154567">
        <w:rPr>
          <w:lang w:val="el-GR"/>
        </w:rPr>
        <w:t xml:space="preserve"> ΕΣΗΔΗΣ, η οποία έλαβε Συστημικούς</w:t>
      </w:r>
      <w:r w:rsidRPr="006B3C5C">
        <w:rPr>
          <w:lang w:val="el-GR"/>
        </w:rPr>
        <w:t xml:space="preserve"> </w:t>
      </w:r>
      <w:r w:rsidR="00154567">
        <w:rPr>
          <w:lang w:val="el-GR"/>
        </w:rPr>
        <w:t>Αριθμούς</w:t>
      </w:r>
      <w:r w:rsidRPr="006B3C5C">
        <w:rPr>
          <w:lang w:val="el-GR"/>
        </w:rPr>
        <w:t xml:space="preserve">:  </w:t>
      </w:r>
      <w:r w:rsidR="00154567" w:rsidRPr="00154567">
        <w:rPr>
          <w:rFonts w:ascii="Times New Roman" w:hAnsi="Times New Roman" w:cs="Times New Roman"/>
          <w:b/>
          <w:bCs/>
          <w:color w:val="000000"/>
          <w:sz w:val="24"/>
          <w:lang w:val="el-GR"/>
        </w:rPr>
        <w:t xml:space="preserve">Για την ομάδα Α:178282 - Για την ομάδα Β: 178283 - Για την ομάδα </w:t>
      </w:r>
      <w:r w:rsidR="00154567" w:rsidRPr="00973261">
        <w:rPr>
          <w:rFonts w:ascii="Times New Roman" w:hAnsi="Times New Roman" w:cs="Times New Roman"/>
          <w:b/>
          <w:bCs/>
          <w:color w:val="000000"/>
          <w:sz w:val="24"/>
        </w:rPr>
        <w:t>C</w:t>
      </w:r>
      <w:r w:rsidR="00154567" w:rsidRPr="00154567">
        <w:rPr>
          <w:rFonts w:ascii="Times New Roman" w:hAnsi="Times New Roman" w:cs="Times New Roman"/>
          <w:b/>
          <w:bCs/>
          <w:color w:val="000000"/>
          <w:sz w:val="24"/>
          <w:lang w:val="el-GR"/>
        </w:rPr>
        <w:t xml:space="preserve">: 178284 - Για την ομάδα </w:t>
      </w:r>
      <w:r w:rsidR="00154567" w:rsidRPr="00973261">
        <w:rPr>
          <w:rFonts w:ascii="Times New Roman" w:hAnsi="Times New Roman" w:cs="Times New Roman"/>
          <w:b/>
          <w:bCs/>
          <w:color w:val="000000"/>
          <w:sz w:val="24"/>
        </w:rPr>
        <w:t>D</w:t>
      </w:r>
      <w:r w:rsidR="00154567" w:rsidRPr="00154567">
        <w:rPr>
          <w:rFonts w:ascii="Times New Roman" w:hAnsi="Times New Roman" w:cs="Times New Roman"/>
          <w:b/>
          <w:bCs/>
          <w:color w:val="000000"/>
          <w:sz w:val="24"/>
          <w:lang w:val="el-GR"/>
        </w:rPr>
        <w:t xml:space="preserve">: 178285 - Για την ομάδα </w:t>
      </w:r>
      <w:r w:rsidR="00154567" w:rsidRPr="00973261">
        <w:rPr>
          <w:rFonts w:ascii="Times New Roman" w:hAnsi="Times New Roman" w:cs="Times New Roman"/>
          <w:b/>
          <w:bCs/>
          <w:color w:val="000000"/>
          <w:sz w:val="24"/>
        </w:rPr>
        <w:t>E</w:t>
      </w:r>
      <w:r w:rsidR="00154567" w:rsidRPr="00154567">
        <w:rPr>
          <w:rFonts w:ascii="Times New Roman" w:hAnsi="Times New Roman" w:cs="Times New Roman"/>
          <w:b/>
          <w:bCs/>
          <w:color w:val="000000"/>
          <w:sz w:val="24"/>
          <w:lang w:val="el-GR"/>
        </w:rPr>
        <w:t xml:space="preserve">: 178286 – Για την ομάδα </w:t>
      </w:r>
      <w:r w:rsidR="00154567" w:rsidRPr="00973261">
        <w:rPr>
          <w:rFonts w:ascii="Times New Roman" w:hAnsi="Times New Roman" w:cs="Times New Roman"/>
          <w:b/>
          <w:bCs/>
          <w:color w:val="000000"/>
          <w:sz w:val="24"/>
        </w:rPr>
        <w:t>F</w:t>
      </w:r>
      <w:r w:rsidR="00154567" w:rsidRPr="00154567">
        <w:rPr>
          <w:rFonts w:ascii="Times New Roman" w:hAnsi="Times New Roman" w:cs="Times New Roman"/>
          <w:b/>
          <w:bCs/>
          <w:color w:val="000000"/>
          <w:sz w:val="24"/>
          <w:lang w:val="el-GR"/>
        </w:rPr>
        <w:t xml:space="preserve">: 178287 - Για την ομάδα </w:t>
      </w:r>
      <w:r w:rsidR="00154567" w:rsidRPr="00973261">
        <w:rPr>
          <w:rFonts w:ascii="Times New Roman" w:hAnsi="Times New Roman" w:cs="Times New Roman"/>
          <w:b/>
          <w:bCs/>
          <w:color w:val="000000"/>
          <w:sz w:val="24"/>
        </w:rPr>
        <w:t>G</w:t>
      </w:r>
      <w:r w:rsidR="00154567" w:rsidRPr="00154567">
        <w:rPr>
          <w:rFonts w:ascii="Times New Roman" w:hAnsi="Times New Roman" w:cs="Times New Roman"/>
          <w:b/>
          <w:bCs/>
          <w:color w:val="000000"/>
          <w:sz w:val="24"/>
          <w:lang w:val="el-GR"/>
        </w:rPr>
        <w:t xml:space="preserve">: 178288- Για την ομάδα </w:t>
      </w:r>
      <w:r w:rsidR="00154567" w:rsidRPr="00973261">
        <w:rPr>
          <w:rFonts w:ascii="Times New Roman" w:hAnsi="Times New Roman" w:cs="Times New Roman"/>
          <w:b/>
          <w:bCs/>
          <w:color w:val="000000"/>
          <w:sz w:val="24"/>
        </w:rPr>
        <w:t>H</w:t>
      </w:r>
      <w:r w:rsidR="00154567" w:rsidRPr="00154567">
        <w:rPr>
          <w:rFonts w:ascii="Times New Roman" w:hAnsi="Times New Roman" w:cs="Times New Roman"/>
          <w:b/>
          <w:bCs/>
          <w:color w:val="000000"/>
          <w:sz w:val="24"/>
          <w:lang w:val="el-GR"/>
        </w:rPr>
        <w:t xml:space="preserve">: 178289 - Για την ομάδα </w:t>
      </w:r>
      <w:r w:rsidR="00154567">
        <w:rPr>
          <w:rFonts w:ascii="Times New Roman" w:hAnsi="Times New Roman" w:cs="Times New Roman"/>
          <w:b/>
          <w:bCs/>
          <w:color w:val="000000"/>
          <w:sz w:val="24"/>
        </w:rPr>
        <w:t>I</w:t>
      </w:r>
      <w:r w:rsidR="00154567" w:rsidRPr="00154567">
        <w:rPr>
          <w:rFonts w:ascii="Times New Roman" w:hAnsi="Times New Roman" w:cs="Times New Roman"/>
          <w:b/>
          <w:bCs/>
          <w:color w:val="000000"/>
          <w:sz w:val="24"/>
          <w:lang w:val="el-GR"/>
        </w:rPr>
        <w:t xml:space="preserve">: 178290- Για την ομάδα </w:t>
      </w:r>
      <w:r w:rsidR="00154567">
        <w:rPr>
          <w:rFonts w:ascii="Times New Roman" w:hAnsi="Times New Roman" w:cs="Times New Roman"/>
          <w:b/>
          <w:bCs/>
          <w:color w:val="000000"/>
          <w:sz w:val="24"/>
          <w:lang w:val="en-US"/>
        </w:rPr>
        <w:t>J</w:t>
      </w:r>
      <w:r w:rsidR="00154567" w:rsidRPr="00154567">
        <w:rPr>
          <w:rFonts w:ascii="Times New Roman" w:hAnsi="Times New Roman" w:cs="Times New Roman"/>
          <w:b/>
          <w:bCs/>
          <w:color w:val="000000"/>
          <w:sz w:val="24"/>
          <w:lang w:val="el-GR"/>
        </w:rPr>
        <w:t xml:space="preserve">: 178292  </w:t>
      </w:r>
    </w:p>
    <w:p w:rsidR="00FC7854" w:rsidRDefault="00FC7854">
      <w:pPr>
        <w:rPr>
          <w:lang w:val="el-GR"/>
        </w:rPr>
      </w:pPr>
      <w:r w:rsidRPr="006B3C5C">
        <w:rPr>
          <w:lang w:val="el-GR"/>
        </w:rPr>
        <w:t>και αναρτήθηκαν στη Διαδικτυακή Πύλη (www.promitheus.gov.gr) του ΟΠΣ ΕΣΗΔΗΣ</w:t>
      </w:r>
      <w:r>
        <w:rPr>
          <w:lang w:val="el-GR"/>
        </w:rPr>
        <w:t>.</w:t>
      </w:r>
    </w:p>
    <w:p w:rsidR="00D41FD6" w:rsidRDefault="00FC7854">
      <w:pPr>
        <w:rPr>
          <w:lang w:val="el-GR"/>
        </w:rPr>
      </w:pPr>
      <w:r>
        <w:rPr>
          <w:lang w:val="el-GR"/>
        </w:rPr>
        <w:t>Π</w:t>
      </w:r>
      <w:r w:rsidR="00D41FD6">
        <w:rPr>
          <w:lang w:val="el-GR"/>
        </w:rPr>
        <w:t xml:space="preserve">ερίληψη της παρούσας Διακήρυξης δημοσιεύεται και στον Ελληνικό </w:t>
      </w:r>
      <w:r w:rsidR="00D41FD6" w:rsidRPr="00FB005C">
        <w:rPr>
          <w:lang w:val="el-GR"/>
        </w:rPr>
        <w:t>Τύπο</w:t>
      </w:r>
      <w:r w:rsidR="00D41FD6">
        <w:rPr>
          <w:rStyle w:val="a6"/>
          <w:rFonts w:cs="Calibri"/>
          <w:szCs w:val="22"/>
        </w:rPr>
        <w:footnoteReference w:id="24"/>
      </w:r>
      <w:r w:rsidR="00D41FD6">
        <w:rPr>
          <w:lang w:val="el-GR"/>
        </w:rPr>
        <w:t xml:space="preserve"> </w:t>
      </w:r>
      <w:r w:rsidR="00D41FD6">
        <w:rPr>
          <w:rStyle w:val="a6"/>
          <w:rFonts w:cs="Calibri"/>
          <w:szCs w:val="22"/>
        </w:rPr>
        <w:footnoteReference w:id="25"/>
      </w:r>
      <w:r w:rsidR="006E0818">
        <w:rPr>
          <w:lang w:val="el-GR"/>
        </w:rPr>
        <w:t xml:space="preserve"> </w:t>
      </w:r>
      <w:r w:rsidR="006E0818">
        <w:rPr>
          <w:rStyle w:val="00"/>
          <w:lang w:val="el-GR"/>
        </w:rPr>
        <w:footnoteReference w:id="26"/>
      </w:r>
      <w:r w:rsidR="00D41FD6">
        <w:rPr>
          <w:lang w:val="el-GR"/>
        </w:rPr>
        <w:t>, σύμφωνα με το άρθρο 66 του Ν. 4412/2016</w:t>
      </w:r>
      <w:r w:rsidR="001B27BE">
        <w:rPr>
          <w:lang w:val="el-GR"/>
        </w:rPr>
        <w:t>.</w:t>
      </w:r>
    </w:p>
    <w:p w:rsidR="004B22BA" w:rsidRDefault="004B22BA" w:rsidP="004B22BA">
      <w:pPr>
        <w:numPr>
          <w:ilvl w:val="0"/>
          <w:numId w:val="13"/>
        </w:numPr>
        <w:ind w:left="284" w:hanging="284"/>
        <w:rPr>
          <w:lang w:val="el-GR"/>
        </w:rPr>
      </w:pPr>
      <w:r>
        <w:rPr>
          <w:lang w:val="el-GR"/>
        </w:rPr>
        <w:t>Ημερήσια Εφημερίδα Νομού ‘Συνείδηση’</w:t>
      </w:r>
    </w:p>
    <w:p w:rsidR="004B22BA" w:rsidRDefault="004B22BA" w:rsidP="004B22BA">
      <w:pPr>
        <w:numPr>
          <w:ilvl w:val="0"/>
          <w:numId w:val="13"/>
        </w:numPr>
        <w:ind w:left="284" w:hanging="284"/>
        <w:rPr>
          <w:lang w:val="el-GR"/>
        </w:rPr>
      </w:pPr>
      <w:r>
        <w:rPr>
          <w:lang w:val="el-GR"/>
        </w:rPr>
        <w:t>Ημερήσια Εφημερίδα Νομού ‘</w:t>
      </w:r>
      <w:r w:rsidR="00FC6122">
        <w:rPr>
          <w:lang w:val="el-GR"/>
        </w:rPr>
        <w:t>Εθνική Ηχώ’</w:t>
      </w:r>
    </w:p>
    <w:p w:rsidR="004B22BA" w:rsidRPr="00442FE9" w:rsidRDefault="004B22BA" w:rsidP="004B22BA">
      <w:pPr>
        <w:numPr>
          <w:ilvl w:val="0"/>
          <w:numId w:val="13"/>
        </w:numPr>
        <w:ind w:left="284" w:hanging="284"/>
        <w:rPr>
          <w:lang w:val="el-GR"/>
        </w:rPr>
      </w:pPr>
      <w:r>
        <w:rPr>
          <w:lang w:val="el-GR"/>
        </w:rPr>
        <w:lastRenderedPageBreak/>
        <w:t xml:space="preserve">Τοπική Εφημερίδα </w:t>
      </w:r>
      <w:r w:rsidRPr="00442FE9">
        <w:rPr>
          <w:lang w:val="el-GR"/>
        </w:rPr>
        <w:t>‘</w:t>
      </w:r>
      <w:r>
        <w:rPr>
          <w:lang w:val="el-GR"/>
        </w:rPr>
        <w:t xml:space="preserve">ΝΑΥΠΑΚΤΙΑ </w:t>
      </w:r>
      <w:r>
        <w:rPr>
          <w:lang w:val="en-US"/>
        </w:rPr>
        <w:t>PRESS</w:t>
      </w:r>
      <w:r>
        <w:rPr>
          <w:lang w:val="el-GR"/>
        </w:rPr>
        <w:t>΄</w:t>
      </w:r>
    </w:p>
    <w:p w:rsidR="004B22BA" w:rsidRDefault="004B22BA" w:rsidP="00B511BB">
      <w:pPr>
        <w:suppressAutoHyphens w:val="0"/>
        <w:autoSpaceDE w:val="0"/>
        <w:autoSpaceDN w:val="0"/>
        <w:adjustRightInd w:val="0"/>
        <w:spacing w:after="0"/>
        <w:jc w:val="left"/>
        <w:rPr>
          <w:rFonts w:ascii="Times New Roman" w:hAnsi="Times New Roman" w:cs="Times New Roman"/>
          <w:color w:val="000000"/>
          <w:sz w:val="23"/>
          <w:szCs w:val="23"/>
          <w:lang w:val="en-US" w:eastAsia="el-GR"/>
        </w:rPr>
      </w:pPr>
    </w:p>
    <w:p w:rsidR="00B511BB" w:rsidRDefault="00B511BB" w:rsidP="00B511BB">
      <w:pPr>
        <w:suppressAutoHyphens w:val="0"/>
        <w:autoSpaceDE w:val="0"/>
        <w:autoSpaceDN w:val="0"/>
        <w:adjustRightInd w:val="0"/>
        <w:spacing w:after="0"/>
        <w:jc w:val="left"/>
        <w:rPr>
          <w:rFonts w:ascii="Times New Roman" w:hAnsi="Times New Roman" w:cs="Times New Roman"/>
          <w:color w:val="000000"/>
          <w:sz w:val="23"/>
          <w:szCs w:val="23"/>
          <w:lang w:val="el-GR" w:eastAsia="el-GR"/>
        </w:rPr>
      </w:pPr>
      <w:r w:rsidRPr="005901CB">
        <w:rPr>
          <w:rFonts w:ascii="Times New Roman" w:hAnsi="Times New Roman" w:cs="Times New Roman"/>
          <w:color w:val="000000"/>
          <w:sz w:val="23"/>
          <w:szCs w:val="23"/>
          <w:lang w:val="el-GR" w:eastAsia="el-GR"/>
        </w:rPr>
        <w:t xml:space="preserve">4. Στην ιστοσελίδα του Δήμου Ναυπακτίας στη διεύθυνση (URL) : </w:t>
      </w:r>
      <w:hyperlink r:id="rId12" w:history="1">
        <w:r w:rsidRPr="005901CB">
          <w:rPr>
            <w:rFonts w:ascii="Times New Roman" w:hAnsi="Times New Roman" w:cs="Times New Roman"/>
            <w:color w:val="0000FF"/>
            <w:sz w:val="23"/>
            <w:szCs w:val="23"/>
            <w:u w:val="single"/>
            <w:lang w:val="el-GR" w:eastAsia="el-GR"/>
          </w:rPr>
          <w:t>www.nafpaktos.</w:t>
        </w:r>
        <w:r w:rsidRPr="005901CB">
          <w:rPr>
            <w:rFonts w:ascii="Times New Roman" w:hAnsi="Times New Roman" w:cs="Times New Roman"/>
            <w:color w:val="0000FF"/>
            <w:sz w:val="23"/>
            <w:szCs w:val="23"/>
            <w:u w:val="single"/>
            <w:lang w:val="en-US" w:eastAsia="el-GR"/>
          </w:rPr>
          <w:t>gr</w:t>
        </w:r>
      </w:hyperlink>
      <w:r w:rsidRPr="005901CB">
        <w:rPr>
          <w:rFonts w:ascii="Times New Roman" w:hAnsi="Times New Roman" w:cs="Times New Roman"/>
          <w:color w:val="000000"/>
          <w:sz w:val="23"/>
          <w:szCs w:val="23"/>
          <w:lang w:val="el-GR" w:eastAsia="el-GR"/>
        </w:rPr>
        <w:t xml:space="preserve">   </w:t>
      </w:r>
    </w:p>
    <w:p w:rsidR="00B511BB" w:rsidRPr="00B511BB" w:rsidRDefault="00B511BB" w:rsidP="00B511BB">
      <w:pPr>
        <w:suppressAutoHyphens w:val="0"/>
        <w:autoSpaceDE w:val="0"/>
        <w:autoSpaceDN w:val="0"/>
        <w:adjustRightInd w:val="0"/>
        <w:spacing w:after="0"/>
        <w:jc w:val="left"/>
        <w:rPr>
          <w:rFonts w:ascii="Times New Roman" w:hAnsi="Times New Roman" w:cs="Times New Roman"/>
          <w:color w:val="000000"/>
          <w:sz w:val="23"/>
          <w:szCs w:val="23"/>
          <w:lang w:val="el-GR" w:eastAsia="el-GR"/>
        </w:rPr>
      </w:pPr>
    </w:p>
    <w:p w:rsidR="00FC7854" w:rsidRDefault="00FC7854" w:rsidP="00FC7854">
      <w:pPr>
        <w:rPr>
          <w:lang w:val="el-GR"/>
        </w:rPr>
      </w:pPr>
      <w:r>
        <w:rPr>
          <w:lang w:val="el-GR"/>
        </w:rPr>
        <w:t xml:space="preserve">Περίληψη της παρούσας Διακήρυξης </w:t>
      </w:r>
      <w:r>
        <w:rPr>
          <w:lang w:val="el-GR" w:eastAsia="el-GR"/>
        </w:rPr>
        <w:t xml:space="preserve">όπως προβλέπεται στην περίπτωση (ιστ) της παραγράφου 3 του άρθρου 76 του Ν.4727/2020, αναρτήθηκε στο διαδίκτυο, στον ιστότοπο </w:t>
      </w:r>
      <w:hyperlink r:id="rId13" w:history="1">
        <w:r>
          <w:rPr>
            <w:rStyle w:val="-"/>
            <w:color w:val="000000"/>
            <w:szCs w:val="22"/>
            <w:lang w:val="el-GR" w:eastAsia="el-GR"/>
          </w:rPr>
          <w:t>http://et.diavgeia.gov.gr/</w:t>
        </w:r>
      </w:hyperlink>
      <w:r>
        <w:rPr>
          <w:lang w:val="el-GR" w:eastAsia="el-GR"/>
        </w:rPr>
        <w:t xml:space="preserve"> (ΠΡΟΓΡΑΜΜΑ ΔΙΑΥΓΕΙΑ)</w:t>
      </w:r>
      <w:r>
        <w:rPr>
          <w:rStyle w:val="WW-"/>
          <w:lang w:val="el-GR" w:eastAsia="el-GR"/>
        </w:rPr>
        <w:t xml:space="preserve"> </w:t>
      </w:r>
      <w:hyperlink r:id="rId14" w:history="1"/>
      <w:r>
        <w:rPr>
          <w:lang w:val="el-GR" w:eastAsia="el-GR"/>
        </w:rPr>
        <w:t xml:space="preserve"> </w:t>
      </w:r>
      <w:r w:rsidR="001B27BE" w:rsidRPr="001B27BE">
        <w:rPr>
          <w:lang w:val="el-GR" w:eastAsia="el-GR"/>
        </w:rPr>
        <w:t>και στον πίνακα ανακοινώσεων του Δήμου.</w:t>
      </w:r>
    </w:p>
    <w:p w:rsidR="001B27BE" w:rsidRDefault="001B27BE">
      <w:pPr>
        <w:rPr>
          <w:lang w:val="el-GR"/>
        </w:rPr>
      </w:pPr>
      <w:r w:rsidRPr="001B27BE">
        <w:rPr>
          <w:lang w:val="el-GR"/>
        </w:rPr>
        <w:t xml:space="preserve">Η Διακήρυξη καταχωρήθηκε στο διαδίκτυο, στην ιστοσελίδα της αναθέτουσας αρχής, στη διεύθυνση (URL): </w:t>
      </w:r>
      <w:hyperlink r:id="rId15" w:history="1">
        <w:r w:rsidRPr="003C0629">
          <w:rPr>
            <w:rStyle w:val="-"/>
            <w:lang w:val="el-GR"/>
          </w:rPr>
          <w:t>www.nafpaktos.gr</w:t>
        </w:r>
      </w:hyperlink>
    </w:p>
    <w:p w:rsidR="00721E06" w:rsidRDefault="00D41FD6" w:rsidP="00721E06">
      <w:pPr>
        <w:rPr>
          <w:b/>
          <w:lang w:val="el-GR" w:eastAsia="el-GR"/>
        </w:rPr>
      </w:pPr>
      <w:r>
        <w:rPr>
          <w:b/>
          <w:lang w:val="el-GR" w:eastAsia="el-GR"/>
        </w:rPr>
        <w:t>Γ.</w:t>
      </w:r>
      <w:r>
        <w:rPr>
          <w:b/>
          <w:lang w:val="el-GR" w:eastAsia="el-GR"/>
        </w:rPr>
        <w:tab/>
        <w:t>Έξοδα δημοσιεύσεων</w:t>
      </w:r>
      <w:bookmarkStart w:id="19" w:name="_Toc74088294"/>
    </w:p>
    <w:p w:rsidR="001B27BE" w:rsidRPr="00721E06" w:rsidRDefault="001B27BE" w:rsidP="00721E06">
      <w:pPr>
        <w:rPr>
          <w:lang w:val="el-GR"/>
        </w:rPr>
      </w:pPr>
      <w:r w:rsidRPr="001B27BE">
        <w:rPr>
          <w:rFonts w:eastAsia="ArialMT"/>
          <w:lang w:val="el-GR" w:eastAsia="ar-SA"/>
        </w:rPr>
        <w:t>Η δαπάνη δημοσίευσης στον Ελληνικό Τύπο της διακήρυξης αρχικής και επαναληπτικής, σύμφωνα με το</w:t>
      </w:r>
      <w:r>
        <w:rPr>
          <w:rFonts w:eastAsia="ArialMT"/>
          <w:b/>
          <w:lang w:val="el-GR" w:eastAsia="ar-SA"/>
        </w:rPr>
        <w:t xml:space="preserve"> </w:t>
      </w:r>
      <w:r w:rsidRPr="001B27BE">
        <w:rPr>
          <w:rFonts w:eastAsia="ArialMT"/>
          <w:lang w:val="el-GR" w:eastAsia="ar-SA"/>
        </w:rPr>
        <w:t>άρθρο 46 του Ν. 3801/2009 και την αντίστοιχη 3η παράγραφο του 4ου άρθρου του Ν. 3548/2007, παρότι έχουν καταργηθεί σύμφωνα με την περ. 35 της παρ. 1 του άρθρου 377, παραμένουν σε ισχύ με την επιφύλαξη της παρ. 12 του άρθρου 379 του Ν. 4412/2016, όπου ως χρόνος έναρξης ισχύος είναι η 1η Ιανουαρίου 2021, θα καταβάλλεται σε κάθε περίπτωση από τον ανάδοχο, με την προσκόμιση των νόμιμων παραστατικών.</w:t>
      </w:r>
    </w:p>
    <w:p w:rsidR="00D41FD6" w:rsidRPr="006B2C94" w:rsidRDefault="00D41FD6" w:rsidP="001B27BE">
      <w:pPr>
        <w:pStyle w:val="2"/>
        <w:ind w:left="0" w:firstLine="0"/>
        <w:rPr>
          <w:lang w:val="el-GR"/>
        </w:rPr>
      </w:pPr>
      <w:r>
        <w:rPr>
          <w:rFonts w:ascii="Calibri" w:hAnsi="Calibri"/>
          <w:lang w:val="el-GR"/>
        </w:rPr>
        <w:t>1.7</w:t>
      </w:r>
      <w:r>
        <w:rPr>
          <w:rFonts w:ascii="Calibri" w:hAnsi="Calibri"/>
          <w:lang w:val="el-GR"/>
        </w:rPr>
        <w:tab/>
        <w:t>Αρχές εφαρμοζόμενες στη διαδικασία σύναψης</w:t>
      </w:r>
      <w:bookmarkEnd w:id="19"/>
      <w:r>
        <w:rPr>
          <w:rFonts w:ascii="Calibri" w:hAnsi="Calibri"/>
          <w:lang w:val="el-GR"/>
        </w:rPr>
        <w:t xml:space="preserve"> </w:t>
      </w:r>
    </w:p>
    <w:p w:rsidR="00D41FD6" w:rsidRPr="006B2C94" w:rsidRDefault="00D41FD6">
      <w:pPr>
        <w:rPr>
          <w:lang w:val="el-GR"/>
        </w:rPr>
      </w:pPr>
      <w:r>
        <w:rPr>
          <w:lang w:val="el-GR"/>
        </w:rPr>
        <w:t>Οι οικονομικοί φορείς δεσμεύονται ότι:</w:t>
      </w:r>
    </w:p>
    <w:p w:rsidR="00D41FD6" w:rsidRPr="006B2C94" w:rsidRDefault="00D41FD6">
      <w:pPr>
        <w:rPr>
          <w:lang w:val="el-GR"/>
        </w:rPr>
      </w:pPr>
      <w:r>
        <w:rPr>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Pr>
          <w:rStyle w:val="WW-FootnoteReference7"/>
          <w:lang w:val="el-GR"/>
        </w:rPr>
        <w:footnoteReference w:id="27"/>
      </w:r>
      <w:r>
        <w:rPr>
          <w:lang w:val="el-GR"/>
        </w:rPr>
        <w:t xml:space="preserve"> </w:t>
      </w:r>
      <w:r w:rsidR="00A60E66">
        <w:rPr>
          <w:lang w:val="el-GR"/>
        </w:rPr>
        <w:t>.</w:t>
      </w:r>
    </w:p>
    <w:p w:rsidR="00D41FD6" w:rsidRPr="00C11E79" w:rsidRDefault="00D41FD6">
      <w:pPr>
        <w:rPr>
          <w:lang w:val="el-GR"/>
        </w:rPr>
      </w:pPr>
      <w:r w:rsidRPr="00C11E79">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r w:rsidR="00A60E66" w:rsidRPr="00C11E79">
        <w:rPr>
          <w:lang w:val="el-GR"/>
        </w:rPr>
        <w:t>.</w:t>
      </w:r>
    </w:p>
    <w:p w:rsidR="00D41FD6" w:rsidRDefault="00D41FD6">
      <w:pPr>
        <w:rPr>
          <w:lang w:val="el-GR"/>
        </w:rPr>
      </w:pPr>
      <w:r w:rsidRPr="00C11E79">
        <w:rPr>
          <w:lang w:val="el-GR"/>
        </w:rPr>
        <w:t>γ) λαμβάνουν τα κατάλληλα μέτρα για να διαφυλάξουν την εμπιστευτικότητα των πληροφοριών που έχουν χαρακτηρισθεί ως τέτοιες.</w:t>
      </w:r>
    </w:p>
    <w:p w:rsidR="00D41FD6" w:rsidRPr="006B2C94" w:rsidRDefault="00D41FD6">
      <w:pPr>
        <w:pStyle w:val="1"/>
        <w:tabs>
          <w:tab w:val="left" w:pos="563"/>
        </w:tabs>
        <w:rPr>
          <w:lang w:val="el-GR"/>
        </w:rPr>
      </w:pPr>
      <w:bookmarkStart w:id="20" w:name="_Toc74088295"/>
      <w:r w:rsidRPr="006B2C94">
        <w:rPr>
          <w:rFonts w:ascii="Calibri" w:hAnsi="Calibri"/>
          <w:lang w:val="el-GR"/>
        </w:rPr>
        <w:lastRenderedPageBreak/>
        <w:t>2.</w:t>
      </w:r>
      <w:r w:rsidRPr="006B2C94">
        <w:rPr>
          <w:rFonts w:ascii="Calibri" w:hAnsi="Calibri"/>
          <w:lang w:val="el-GR"/>
        </w:rPr>
        <w:tab/>
        <w:t>ΓΕΝΙΚΟΙ ΚΑΙ ΕΙΔΙΚΟΙ ΟΡΟΙ ΣΥΜΜΕΤΟΧΗΣ</w:t>
      </w:r>
      <w:bookmarkEnd w:id="20"/>
    </w:p>
    <w:p w:rsidR="00D41FD6" w:rsidRPr="006B2C94" w:rsidRDefault="00D41FD6">
      <w:pPr>
        <w:pStyle w:val="2"/>
        <w:rPr>
          <w:lang w:val="el-GR"/>
        </w:rPr>
      </w:pPr>
      <w:bookmarkStart w:id="21" w:name="_Toc74088296"/>
      <w:r>
        <w:rPr>
          <w:rFonts w:ascii="Calibri" w:hAnsi="Calibri"/>
          <w:lang w:val="el-GR"/>
        </w:rPr>
        <w:t>2.1</w:t>
      </w:r>
      <w:r>
        <w:rPr>
          <w:rFonts w:ascii="Calibri" w:hAnsi="Calibri"/>
          <w:lang w:val="el-GR"/>
        </w:rPr>
        <w:tab/>
        <w:t>Γενικές Πληροφορίες</w:t>
      </w:r>
      <w:bookmarkEnd w:id="21"/>
    </w:p>
    <w:p w:rsidR="00D41FD6" w:rsidRPr="006B2C94" w:rsidRDefault="00D41FD6">
      <w:pPr>
        <w:pStyle w:val="3"/>
        <w:rPr>
          <w:lang w:val="el-GR"/>
        </w:rPr>
      </w:pPr>
      <w:bookmarkStart w:id="22" w:name="_Toc74088297"/>
      <w:r>
        <w:rPr>
          <w:rFonts w:ascii="Calibri" w:hAnsi="Calibri"/>
          <w:lang w:val="el-GR"/>
        </w:rPr>
        <w:t>2.1.1</w:t>
      </w:r>
      <w:r>
        <w:rPr>
          <w:rFonts w:ascii="Calibri" w:hAnsi="Calibri"/>
          <w:lang w:val="el-GR"/>
        </w:rPr>
        <w:tab/>
        <w:t>Έγγραφα της σύμβασης</w:t>
      </w:r>
      <w:bookmarkEnd w:id="22"/>
    </w:p>
    <w:p w:rsidR="00D41FD6" w:rsidRPr="006B2C94" w:rsidRDefault="00D41FD6">
      <w:pPr>
        <w:rPr>
          <w:lang w:val="el-GR"/>
        </w:rPr>
      </w:pPr>
      <w:r>
        <w:rPr>
          <w:lang w:val="el-GR"/>
        </w:rPr>
        <w:t>Τα έγγραφα της παρούσας διαδικασίας σύναψης</w:t>
      </w:r>
      <w:r>
        <w:rPr>
          <w:rStyle w:val="FootnoteReference2"/>
          <w:lang w:val="el-GR"/>
        </w:rPr>
        <w:footnoteReference w:id="28"/>
      </w:r>
      <w:r>
        <w:rPr>
          <w:lang w:val="el-GR"/>
        </w:rPr>
        <w:t xml:space="preserve">  είναι τα ακόλουθα:</w:t>
      </w:r>
    </w:p>
    <w:p w:rsidR="00FA640A" w:rsidRPr="003F3E0D" w:rsidRDefault="00ED5220" w:rsidP="00503EFF">
      <w:pPr>
        <w:numPr>
          <w:ilvl w:val="0"/>
          <w:numId w:val="10"/>
        </w:numPr>
        <w:spacing w:after="40"/>
        <w:rPr>
          <w:lang w:val="el-GR"/>
        </w:rPr>
      </w:pPr>
      <w:r>
        <w:rPr>
          <w:lang w:val="el-GR"/>
        </w:rPr>
        <w:t>Η παρούσα διακήρυξη όπως αυτή έχει δημοσιευτεί.</w:t>
      </w:r>
      <w:r w:rsidR="00D41FD6" w:rsidRPr="00FA640A">
        <w:rPr>
          <w:lang w:val="el-GR"/>
        </w:rPr>
        <w:t xml:space="preserve"> </w:t>
      </w:r>
    </w:p>
    <w:p w:rsidR="0071219E" w:rsidRPr="005E4DAD" w:rsidRDefault="0071219E" w:rsidP="00503EFF">
      <w:pPr>
        <w:pStyle w:val="3"/>
        <w:numPr>
          <w:ilvl w:val="0"/>
          <w:numId w:val="10"/>
        </w:numPr>
        <w:spacing w:line="240" w:lineRule="exact"/>
        <w:rPr>
          <w:rFonts w:ascii="Calibri" w:hAnsi="Calibri" w:cs="Calibri"/>
          <w:b w:val="0"/>
          <w:bCs w:val="0"/>
          <w:szCs w:val="24"/>
          <w:lang w:val="el-GR"/>
        </w:rPr>
      </w:pPr>
      <w:bookmarkStart w:id="23" w:name="_Hlk114571975"/>
      <w:bookmarkStart w:id="24" w:name="_Toc74088298"/>
      <w:r w:rsidRPr="005E4DAD">
        <w:rPr>
          <w:rFonts w:ascii="Calibri" w:hAnsi="Calibri" w:cs="Calibri"/>
          <w:b w:val="0"/>
          <w:bCs w:val="0"/>
          <w:szCs w:val="24"/>
          <w:lang w:val="el-GR"/>
        </w:rPr>
        <w:t>Η Αναλυτική Περιγραφή Φυσικού Αντικειμένου της Σύμβασης (ΠΑΡΑΡΤΗΜΑ I)</w:t>
      </w:r>
    </w:p>
    <w:p w:rsidR="0071219E" w:rsidRPr="005E4DAD" w:rsidRDefault="0071219E" w:rsidP="00503EFF">
      <w:pPr>
        <w:pStyle w:val="3"/>
        <w:numPr>
          <w:ilvl w:val="0"/>
          <w:numId w:val="10"/>
        </w:numPr>
        <w:spacing w:line="240" w:lineRule="exact"/>
        <w:rPr>
          <w:rFonts w:ascii="Calibri" w:hAnsi="Calibri" w:cs="Calibri"/>
          <w:b w:val="0"/>
          <w:bCs w:val="0"/>
          <w:szCs w:val="24"/>
          <w:lang w:val="el-GR"/>
        </w:rPr>
      </w:pPr>
      <w:bookmarkStart w:id="25" w:name="_Hlk114571998"/>
      <w:bookmarkEnd w:id="23"/>
      <w:r w:rsidRPr="005E4DAD">
        <w:rPr>
          <w:rFonts w:ascii="Calibri" w:hAnsi="Calibri" w:cs="Calibri"/>
          <w:b w:val="0"/>
          <w:bCs w:val="0"/>
          <w:szCs w:val="24"/>
          <w:lang w:val="el-GR"/>
        </w:rPr>
        <w:t>Γενική συγγραφή Υποχρεώσεων (ΠΑΡΑΡΤΗΜΑ II)</w:t>
      </w:r>
    </w:p>
    <w:p w:rsidR="0071219E" w:rsidRPr="005E4DAD" w:rsidRDefault="0071219E" w:rsidP="00503EFF">
      <w:pPr>
        <w:pStyle w:val="3"/>
        <w:numPr>
          <w:ilvl w:val="0"/>
          <w:numId w:val="10"/>
        </w:numPr>
        <w:spacing w:line="240" w:lineRule="exact"/>
        <w:rPr>
          <w:rFonts w:ascii="Calibri" w:hAnsi="Calibri" w:cs="Calibri"/>
          <w:b w:val="0"/>
          <w:bCs w:val="0"/>
          <w:szCs w:val="24"/>
          <w:lang w:val="el-GR"/>
        </w:rPr>
      </w:pPr>
      <w:bookmarkStart w:id="26" w:name="_Hlk114572009"/>
      <w:bookmarkEnd w:id="25"/>
      <w:r w:rsidRPr="005E4DAD">
        <w:rPr>
          <w:rFonts w:ascii="Calibri" w:hAnsi="Calibri" w:cs="Calibri"/>
          <w:b w:val="0"/>
          <w:bCs w:val="0"/>
          <w:szCs w:val="24"/>
          <w:lang w:val="el-GR"/>
        </w:rPr>
        <w:t>To Ευρωπαϊκό Ενιαίο Έγγραφο Σύμβασης [ΕΕΕΣ] (ΠΑΡΑΡΤΗΜΑ IΙΙ)</w:t>
      </w:r>
    </w:p>
    <w:p w:rsidR="0071219E" w:rsidRPr="005E4DAD" w:rsidRDefault="0071219E" w:rsidP="00503EFF">
      <w:pPr>
        <w:pStyle w:val="3"/>
        <w:numPr>
          <w:ilvl w:val="0"/>
          <w:numId w:val="10"/>
        </w:numPr>
        <w:spacing w:line="240" w:lineRule="exact"/>
        <w:rPr>
          <w:rFonts w:ascii="Calibri" w:hAnsi="Calibri" w:cs="Calibri"/>
          <w:b w:val="0"/>
          <w:bCs w:val="0"/>
          <w:szCs w:val="24"/>
          <w:lang w:val="el-GR"/>
        </w:rPr>
      </w:pPr>
      <w:bookmarkStart w:id="27" w:name="_Hlk114572115"/>
      <w:bookmarkEnd w:id="26"/>
      <w:r w:rsidRPr="005E4DAD">
        <w:rPr>
          <w:rFonts w:ascii="Calibri" w:hAnsi="Calibri" w:cs="Calibri"/>
          <w:b w:val="0"/>
          <w:bCs w:val="0"/>
          <w:szCs w:val="24"/>
          <w:lang w:val="el-GR"/>
        </w:rPr>
        <w:t>Υπόδειγμα Οικονομικής Προσφοράς (ΠΑΡΑΡΤΗΜΑ ΙV)</w:t>
      </w:r>
    </w:p>
    <w:bookmarkEnd w:id="27"/>
    <w:p w:rsidR="00D41FD6" w:rsidRPr="006B2C94" w:rsidRDefault="00D41FD6">
      <w:pPr>
        <w:pStyle w:val="3"/>
        <w:rPr>
          <w:lang w:val="el-GR"/>
        </w:rPr>
      </w:pPr>
      <w:r>
        <w:rPr>
          <w:rFonts w:ascii="Calibri" w:hAnsi="Calibri"/>
          <w:lang w:val="el-GR"/>
        </w:rPr>
        <w:t>2.1.2</w:t>
      </w:r>
      <w:r>
        <w:rPr>
          <w:rFonts w:ascii="Calibri" w:hAnsi="Calibri"/>
          <w:lang w:val="el-GR"/>
        </w:rPr>
        <w:tab/>
        <w:t>Επικοινωνία - Πρόσβαση στα έγγραφα της Σύμβασης</w:t>
      </w:r>
      <w:bookmarkEnd w:id="24"/>
    </w:p>
    <w:p w:rsidR="00D41FD6" w:rsidRPr="006B2C94" w:rsidRDefault="00D41FD6">
      <w:pPr>
        <w:rPr>
          <w:lang w:val="el-GR"/>
        </w:rPr>
      </w:pPr>
      <w:r>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r w:rsidR="000A1F0B">
        <w:rPr>
          <w:lang w:val="el-GR"/>
        </w:rPr>
        <w:t>(</w:t>
      </w:r>
      <w:r>
        <w:rPr>
          <w:lang w:val="el-GR"/>
        </w:rPr>
        <w:t>www.promitheus.gov.gr</w:t>
      </w:r>
      <w:r w:rsidR="000A1F0B">
        <w:rPr>
          <w:lang w:val="el-GR"/>
        </w:rPr>
        <w:t>)</w:t>
      </w:r>
      <w:r>
        <w:rPr>
          <w:lang w:val="el-GR"/>
        </w:rPr>
        <w:t xml:space="preserve"> </w:t>
      </w:r>
      <w:r>
        <w:rPr>
          <w:rStyle w:val="WW-FootnoteReference7"/>
          <w:lang w:val="el-GR"/>
        </w:rPr>
        <w:footnoteReference w:id="29"/>
      </w:r>
      <w:r>
        <w:rPr>
          <w:lang w:val="el-GR"/>
        </w:rPr>
        <w:t>.</w:t>
      </w:r>
    </w:p>
    <w:p w:rsidR="00721E06" w:rsidRPr="00A11E38" w:rsidRDefault="00721E06" w:rsidP="00721E06">
      <w:pPr>
        <w:spacing w:after="60"/>
        <w:rPr>
          <w:lang w:val="el-GR"/>
        </w:rPr>
      </w:pPr>
      <w:r w:rsidRPr="00AD688C">
        <w:rPr>
          <w:lang w:val="el-GR"/>
        </w:rPr>
        <w:t xml:space="preserve">Οι ενδιαφερόμενοι μπορούν να έχουν δωρεάν πρόσβαση στα έγγραφα της σύμβασης μέσω της ιστοσελίδας  του Δήμου Ναυπακτίας  </w:t>
      </w:r>
      <w:hyperlink r:id="rId16" w:history="1">
        <w:r w:rsidRPr="00AD688C">
          <w:rPr>
            <w:color w:val="0000FF"/>
            <w:u w:val="single"/>
            <w:lang w:val="en-US"/>
          </w:rPr>
          <w:t>http</w:t>
        </w:r>
        <w:r w:rsidRPr="00AD688C">
          <w:rPr>
            <w:color w:val="0000FF"/>
            <w:u w:val="single"/>
            <w:lang w:val="el-GR"/>
          </w:rPr>
          <w:t>://</w:t>
        </w:r>
        <w:r w:rsidRPr="00AD688C">
          <w:rPr>
            <w:color w:val="0000FF"/>
            <w:u w:val="single"/>
            <w:lang w:val="en-US"/>
          </w:rPr>
          <w:t>www</w:t>
        </w:r>
        <w:r w:rsidRPr="00AD688C">
          <w:rPr>
            <w:color w:val="0000FF"/>
            <w:u w:val="single"/>
            <w:lang w:val="el-GR"/>
          </w:rPr>
          <w:t>.</w:t>
        </w:r>
        <w:r w:rsidRPr="00AD688C">
          <w:rPr>
            <w:color w:val="0000FF"/>
            <w:u w:val="single"/>
            <w:lang w:val="en-US"/>
          </w:rPr>
          <w:t>nafpaktos</w:t>
        </w:r>
        <w:r w:rsidRPr="00AD688C">
          <w:rPr>
            <w:color w:val="0000FF"/>
            <w:u w:val="single"/>
            <w:lang w:val="el-GR"/>
          </w:rPr>
          <w:t>.</w:t>
        </w:r>
        <w:r w:rsidRPr="00AD688C">
          <w:rPr>
            <w:color w:val="0000FF"/>
            <w:u w:val="single"/>
            <w:lang w:val="en-US"/>
          </w:rPr>
          <w:t>gr</w:t>
        </w:r>
      </w:hyperlink>
      <w:bookmarkStart w:id="28" w:name="__RefHeading___Toc470009783"/>
      <w:bookmarkEnd w:id="28"/>
    </w:p>
    <w:p w:rsidR="00721E06" w:rsidRPr="00A11E38" w:rsidRDefault="00721E06" w:rsidP="00721E06">
      <w:pPr>
        <w:spacing w:after="0"/>
        <w:rPr>
          <w:lang w:val="el-GR"/>
        </w:rPr>
      </w:pPr>
      <w:r w:rsidRPr="00A11E38">
        <w:rPr>
          <w:lang w:val="el-GR"/>
        </w:rPr>
        <w:t>Παρέχεται ελεύθερη, πλήρης, άμεση και δωρεάν ηλεκτρονική πρόσβαση σε όλα τα ως άνω έγγραφα της σύμβασης.</w:t>
      </w:r>
    </w:p>
    <w:p w:rsidR="00D41FD6" w:rsidRPr="006B2C94" w:rsidRDefault="00D41FD6">
      <w:pPr>
        <w:pStyle w:val="3"/>
        <w:rPr>
          <w:lang w:val="el-GR"/>
        </w:rPr>
      </w:pPr>
      <w:bookmarkStart w:id="29" w:name="_Toc74088299"/>
      <w:r>
        <w:rPr>
          <w:rFonts w:ascii="Calibri" w:hAnsi="Calibri"/>
          <w:lang w:val="el-GR"/>
        </w:rPr>
        <w:t>2.1.3</w:t>
      </w:r>
      <w:r>
        <w:rPr>
          <w:rFonts w:ascii="Calibri" w:hAnsi="Calibri"/>
          <w:lang w:val="el-GR"/>
        </w:rPr>
        <w:tab/>
        <w:t>Παροχή Διευκρινίσεων</w:t>
      </w:r>
      <w:bookmarkEnd w:id="29"/>
    </w:p>
    <w:p w:rsidR="00D41FD6" w:rsidRPr="006B2C94" w:rsidRDefault="00D41FD6">
      <w:pPr>
        <w:rPr>
          <w:lang w:val="el-GR"/>
        </w:rPr>
      </w:pPr>
      <w:r>
        <w:rPr>
          <w:lang w:val="el-GR"/>
        </w:rPr>
        <w:t xml:space="preserve">Τα σχετικά αιτήματα παροχής διευκρινίσεων υποβάλλονται ηλεκτρονικά,  το </w:t>
      </w:r>
      <w:r w:rsidRPr="00154567">
        <w:rPr>
          <w:lang w:val="el-GR"/>
        </w:rPr>
        <w:t xml:space="preserve">αργότερο </w:t>
      </w:r>
      <w:r w:rsidR="0071219E" w:rsidRPr="00154567">
        <w:rPr>
          <w:lang w:val="el-GR"/>
        </w:rPr>
        <w:t xml:space="preserve">δέκα (10) </w:t>
      </w:r>
      <w:r w:rsidRPr="00154567">
        <w:rPr>
          <w:lang w:val="el-GR"/>
        </w:rPr>
        <w:t>ημέρες</w:t>
      </w:r>
      <w:r>
        <w:rPr>
          <w:lang w:val="el-GR"/>
        </w:rPr>
        <w:t xml:space="preserve"> πριν την καταληκτική ημερομηνία υποβολής προσφορών και απαντώνται αντίστοιχα</w:t>
      </w:r>
      <w:r w:rsidR="00BE4ADE">
        <w:rPr>
          <w:lang w:val="el-GR"/>
        </w:rPr>
        <w:t xml:space="preserve">, </w:t>
      </w:r>
      <w:r w:rsidR="00BE4ADE" w:rsidRPr="00DF3269">
        <w:rPr>
          <w:lang w:val="el-GR" w:eastAsia="ar-SA"/>
        </w:rPr>
        <w:t>στο πλαίσιο της παρούσας,</w:t>
      </w:r>
      <w:r>
        <w:rPr>
          <w:lang w:val="el-GR"/>
        </w:rPr>
        <w:t xml:space="preserve"> </w:t>
      </w:r>
      <w:r w:rsidR="00BE4ADE"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Pr>
          <w:lang w:val="el-GR"/>
        </w:rPr>
        <w:t xml:space="preserve">μέσω της Διαδικτυακής πύλης </w:t>
      </w:r>
      <w:r w:rsidR="00BE4ADE">
        <w:rPr>
          <w:lang w:val="el-GR"/>
        </w:rPr>
        <w:t>(</w:t>
      </w:r>
      <w:hyperlink r:id="rId17" w:history="1">
        <w:r>
          <w:rPr>
            <w:rStyle w:val="-"/>
            <w:lang w:val="el-GR"/>
          </w:rPr>
          <w:t>www.promitheus.gov.gr</w:t>
        </w:r>
      </w:hyperlink>
      <w:r w:rsidR="00BE4ADE">
        <w:rPr>
          <w:lang w:val="el-GR"/>
        </w:rPr>
        <w:t>).</w:t>
      </w:r>
      <w:r>
        <w:rPr>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w:t>
      </w:r>
      <w:r w:rsidR="00BE4ADE">
        <w:rPr>
          <w:lang w:val="el-GR"/>
        </w:rPr>
        <w:t xml:space="preserve">είτε </w:t>
      </w:r>
      <w:r>
        <w:rPr>
          <w:lang w:val="el-GR"/>
        </w:rPr>
        <w:t xml:space="preserve">υποβάλλονται με άλλο τρόπο είτε το ηλεκτρονικό αρχείο που τα συνοδεύει δεν είναι ηλεκτρονικά υπογεγραμμένο, δεν εξετάζονται. </w:t>
      </w:r>
    </w:p>
    <w:p w:rsidR="00EE0EDB" w:rsidRDefault="00EE0EDB" w:rsidP="00EE0EDB">
      <w:pPr>
        <w:rPr>
          <w:lang w:val="el-GR"/>
        </w:rPr>
      </w:pPr>
      <w:r>
        <w:rPr>
          <w:lang w:val="el-GR"/>
        </w:rPr>
        <w:lastRenderedPageBreak/>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Pr>
          <w:rStyle w:val="WW-FootnoteReference7"/>
          <w:lang w:val="el-GR"/>
        </w:rPr>
        <w:footnoteReference w:id="30"/>
      </w:r>
      <w:r>
        <w:rPr>
          <w:lang w:val="el-GR"/>
        </w:rPr>
        <w:t>:</w:t>
      </w:r>
    </w:p>
    <w:p w:rsidR="00EE0EDB" w:rsidRDefault="00EE0EDB" w:rsidP="00EE0EDB">
      <w:pPr>
        <w:rPr>
          <w:lang w:val="el-GR"/>
        </w:rPr>
      </w:pPr>
      <w:r>
        <w:rPr>
          <w:lang w:val="el-GR"/>
        </w:rPr>
        <w:t>α) όταν, για οποιονδήποτε λόγο, πρόσθετες πληροφορίες, αν και ζητήθηκαν από τον οικονομικό φορέα έγκαιρα δεν έχουν παρασχεθεί το αργότερο έ</w:t>
      </w:r>
      <w:r w:rsidR="007926EA">
        <w:rPr>
          <w:lang w:val="el-GR"/>
        </w:rPr>
        <w:t xml:space="preserve">ξι </w:t>
      </w:r>
      <w:r>
        <w:rPr>
          <w:lang w:val="el-GR"/>
        </w:rPr>
        <w:t>(</w:t>
      </w:r>
      <w:r w:rsidR="007926EA">
        <w:rPr>
          <w:lang w:val="el-GR"/>
        </w:rPr>
        <w:t>6</w:t>
      </w:r>
      <w:r>
        <w:rPr>
          <w:lang w:val="el-GR"/>
        </w:rPr>
        <w:t>) ημέρες πριν από την προθεσμία που ορίζεται για την παραλαβή των προσφορών,</w:t>
      </w:r>
    </w:p>
    <w:p w:rsidR="00765B0E" w:rsidRDefault="00EE0EDB" w:rsidP="00EE0EDB">
      <w:pPr>
        <w:rPr>
          <w:lang w:val="el-GR"/>
        </w:rPr>
      </w:pPr>
      <w:r>
        <w:rPr>
          <w:lang w:val="el-GR"/>
        </w:rPr>
        <w:t>β) όταν τα έγγραφα της σύμβασης υφίστανται σημαντικές αλλαγές</w:t>
      </w:r>
      <w:r w:rsidR="00C465B8">
        <w:rPr>
          <w:lang w:val="el-GR"/>
        </w:rPr>
        <w:t>.</w:t>
      </w:r>
      <w:r w:rsidRPr="001017C9">
        <w:rPr>
          <w:lang w:val="el-GR"/>
        </w:rPr>
        <w:t xml:space="preserve"> </w:t>
      </w:r>
    </w:p>
    <w:p w:rsidR="00EE0EDB" w:rsidRDefault="00EE0EDB" w:rsidP="00EE0EDB">
      <w:pPr>
        <w:rPr>
          <w:lang w:val="el-GR"/>
        </w:rPr>
      </w:pPr>
      <w:r>
        <w:rPr>
          <w:lang w:val="el-GR"/>
        </w:rPr>
        <w:t>Η διάρκεια της παράτασης θα είναι ανάλογη με τη σπουδαιότητα των πληροφοριών που ζητήθηκαν ή των αλλαγών.</w:t>
      </w:r>
    </w:p>
    <w:p w:rsidR="00EE0EDB" w:rsidRDefault="00EE0EDB" w:rsidP="00EE0EDB">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00563AE7" w:rsidRPr="00563AE7">
        <w:rPr>
          <w:lang w:val="el-GR"/>
        </w:rPr>
        <w:t>η παράταση της προθεσμίας εναπόκειται στη διακριτική ευχέρεια της αναθέτουσας αρχής.</w:t>
      </w:r>
    </w:p>
    <w:p w:rsidR="00D41FD6" w:rsidRPr="006B2C94" w:rsidRDefault="00563AE7">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00657008" w:rsidRPr="00C11E79">
        <w:rPr>
          <w:rStyle w:val="ad"/>
          <w:lang w:val="el-GR"/>
        </w:rPr>
        <w:footnoteReference w:id="31"/>
      </w:r>
      <w:r w:rsidRPr="00C11E79">
        <w:rPr>
          <w:lang w:val="el-GR"/>
        </w:rPr>
        <w:t>.</w:t>
      </w:r>
      <w:r w:rsidRPr="00FE71B4">
        <w:rPr>
          <w:lang w:val="el-GR"/>
        </w:rPr>
        <w:t xml:space="preserve"> </w:t>
      </w:r>
    </w:p>
    <w:p w:rsidR="00D41FD6" w:rsidRPr="006B2C94" w:rsidRDefault="00D41FD6">
      <w:pPr>
        <w:pStyle w:val="3"/>
        <w:rPr>
          <w:lang w:val="el-GR"/>
        </w:rPr>
      </w:pPr>
      <w:bookmarkStart w:id="30" w:name="_Toc74088300"/>
      <w:r>
        <w:rPr>
          <w:rFonts w:ascii="Calibri" w:hAnsi="Calibri"/>
          <w:lang w:val="el-GR"/>
        </w:rPr>
        <w:t>2.1.4</w:t>
      </w:r>
      <w:r>
        <w:rPr>
          <w:rFonts w:ascii="Calibri" w:hAnsi="Calibri"/>
          <w:lang w:val="el-GR"/>
        </w:rPr>
        <w:tab/>
        <w:t>Γλώσσα</w:t>
      </w:r>
      <w:bookmarkEnd w:id="30"/>
    </w:p>
    <w:p w:rsidR="00646D9E" w:rsidRDefault="00D41FD6">
      <w:pPr>
        <w:rPr>
          <w:i/>
          <w:iCs/>
          <w:color w:val="5B9BD5"/>
          <w:lang w:val="el-GR"/>
        </w:rPr>
      </w:pPr>
      <w:r>
        <w:rPr>
          <w:lang w:val="el-GR"/>
        </w:rPr>
        <w:t xml:space="preserve">Τα έγγραφα της σύμβασης έχουν συνταχθεί στην ελληνική γλώσσα </w:t>
      </w:r>
    </w:p>
    <w:p w:rsidR="00D41FD6" w:rsidRPr="006B2C94" w:rsidRDefault="00D41FD6">
      <w:pPr>
        <w:rPr>
          <w:lang w:val="el-GR"/>
        </w:rPr>
      </w:pPr>
      <w:r>
        <w:rPr>
          <w:lang w:val="el-GR"/>
        </w:rPr>
        <w:t>Τυχόν προδικαστικές προσφυγές υποβάλλονται στην ελληνική γλώσσα.</w:t>
      </w:r>
    </w:p>
    <w:p w:rsidR="00A57648" w:rsidRDefault="00D41FD6">
      <w:pPr>
        <w:rPr>
          <w:color w:val="000000"/>
          <w:lang w:val="el-GR"/>
        </w:rPr>
      </w:pPr>
      <w:r>
        <w:rPr>
          <w:color w:val="000000"/>
          <w:lang w:val="el-GR"/>
        </w:rPr>
        <w:t xml:space="preserve">Οι </w:t>
      </w:r>
      <w:r w:rsidRPr="00DF3269">
        <w:rPr>
          <w:bCs/>
          <w:color w:val="000000"/>
          <w:lang w:val="el-GR"/>
        </w:rPr>
        <w:t>προσφορές</w:t>
      </w:r>
      <w:r w:rsidR="00107500" w:rsidRPr="00DF3269">
        <w:rPr>
          <w:bCs/>
          <w:color w:val="000000"/>
          <w:lang w:val="el-GR"/>
        </w:rPr>
        <w:t>,</w:t>
      </w:r>
      <w:r>
        <w:rPr>
          <w:color w:val="000000"/>
          <w:lang w:val="el-GR"/>
        </w:rPr>
        <w:t xml:space="preserve"> </w:t>
      </w:r>
      <w:r w:rsidR="00A57648">
        <w:rPr>
          <w:color w:val="000000"/>
          <w:lang w:val="el-GR"/>
        </w:rPr>
        <w:t>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A57648">
        <w:rPr>
          <w:rStyle w:val="00"/>
          <w:color w:val="000000"/>
          <w:lang w:val="el-GR"/>
        </w:rPr>
        <w:footnoteReference w:id="32"/>
      </w:r>
      <w:r w:rsidR="00A57648">
        <w:rPr>
          <w:color w:val="000000"/>
          <w:lang w:val="el-GR"/>
        </w:rPr>
        <w:t xml:space="preserve"> </w:t>
      </w:r>
      <w:r>
        <w:rPr>
          <w:color w:val="000000"/>
          <w:lang w:val="el-GR"/>
        </w:rPr>
        <w:t>συντάσσονται στην ελληνική γλώσσα ή συνοδεύονται από επίσημη μετάφρασή τους στην ελληνική γλώσσα.</w:t>
      </w:r>
    </w:p>
    <w:p w:rsidR="00D41FD6" w:rsidRPr="006B2C94" w:rsidRDefault="00A57648">
      <w:pPr>
        <w:rPr>
          <w:lang w:val="el-GR"/>
        </w:rPr>
      </w:pPr>
      <w:r>
        <w:rPr>
          <w:color w:val="000000"/>
          <w:lang w:val="el-GR"/>
        </w:rPr>
        <w:t>Τα</w:t>
      </w:r>
      <w:r w:rsidR="00D41FD6" w:rsidRPr="00C229F3">
        <w:rPr>
          <w:color w:val="000000"/>
          <w:lang w:val="el-GR"/>
        </w:rPr>
        <w:t xml:space="preserve"> αλλοδαπά </w:t>
      </w:r>
      <w:r w:rsidR="00563AE7">
        <w:rPr>
          <w:color w:val="000000"/>
          <w:lang w:val="el-GR"/>
        </w:rPr>
        <w:t xml:space="preserve">δημόσια και </w:t>
      </w:r>
      <w:r w:rsidR="00D41FD6" w:rsidRPr="00C229F3">
        <w:rPr>
          <w:color w:val="000000"/>
          <w:lang w:val="el-GR"/>
        </w:rPr>
        <w:t>ιδιωτικά έγγραφα συνοδεύονται από μετάφρασή τους στην ελληνική γλώσσα</w:t>
      </w:r>
      <w:r w:rsidR="00432641">
        <w:rPr>
          <w:color w:val="000000"/>
          <w:lang w:val="el-GR"/>
        </w:rPr>
        <w:t>,</w:t>
      </w:r>
      <w:r w:rsidR="00D41FD6" w:rsidRPr="00C229F3">
        <w:rPr>
          <w:color w:val="000000"/>
          <w:lang w:val="el-GR"/>
        </w:rPr>
        <w:t xml:space="preserve"> επικυρωμένη είτε από πρόσωπο αρμόδιο κατά τις </w:t>
      </w:r>
      <w:r>
        <w:rPr>
          <w:color w:val="000000"/>
          <w:lang w:val="el-GR"/>
        </w:rPr>
        <w:t xml:space="preserve">κείμενες </w:t>
      </w:r>
      <w:r w:rsidR="00D41FD6"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sidR="00D41FD6">
        <w:rPr>
          <w:rStyle w:val="FootnoteReference2"/>
          <w:color w:val="000000"/>
          <w:lang w:val="el-GR"/>
        </w:rPr>
        <w:t xml:space="preserve">. </w:t>
      </w:r>
    </w:p>
    <w:p w:rsidR="00D41FD6" w:rsidRPr="006B2C94" w:rsidRDefault="00D41FD6">
      <w:pPr>
        <w:rPr>
          <w:lang w:val="el-GR"/>
        </w:rPr>
      </w:pPr>
      <w:r>
        <w:rPr>
          <w:color w:val="000000"/>
          <w:lang w:val="el-GR"/>
        </w:rPr>
        <w:t xml:space="preserve">Ενημερωτικά και τεχνικά φυλλάδια και άλλα έντυπα -εταιρικά ή μη- με ειδικό τεχνικό </w:t>
      </w:r>
      <w:r>
        <w:rPr>
          <w:i/>
          <w:iCs/>
          <w:color w:val="000000"/>
          <w:lang w:val="el-GR"/>
        </w:rPr>
        <w:t>περιεχόμενο</w:t>
      </w:r>
      <w:r w:rsidR="00B55A72">
        <w:rPr>
          <w:i/>
          <w:iCs/>
          <w:color w:val="000000"/>
          <w:lang w:val="el-GR"/>
        </w:rPr>
        <w:t xml:space="preserve">, </w:t>
      </w:r>
      <w:r w:rsidR="00B55A72" w:rsidRPr="00216ECA">
        <w:rPr>
          <w:iCs/>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Pr>
          <w:color w:val="000000"/>
          <w:lang w:val="el-GR"/>
        </w:rPr>
        <w:t>μπορούν να υποβάλλονται σε άλλη γλώσσα, χωρίς να συνοδεύονται από μετάφραση στην ελληνική</w:t>
      </w:r>
      <w:r w:rsidR="00B55A72">
        <w:rPr>
          <w:i/>
          <w:iCs/>
          <w:color w:val="000000"/>
          <w:lang w:val="el-GR"/>
        </w:rPr>
        <w:t xml:space="preserve">. </w:t>
      </w:r>
      <w:r w:rsidR="00B55A72">
        <w:rPr>
          <w:rStyle w:val="FootnoteReference2"/>
          <w:color w:val="000000"/>
          <w:lang w:val="el-GR"/>
        </w:rPr>
        <w:footnoteReference w:id="33"/>
      </w:r>
      <w:r w:rsidR="00B55A72">
        <w:rPr>
          <w:rStyle w:val="FootnoteReference2"/>
          <w:color w:val="000000"/>
          <w:lang w:val="el-GR"/>
        </w:rPr>
        <w:t>.</w:t>
      </w:r>
    </w:p>
    <w:p w:rsidR="0053093A" w:rsidRPr="00216ECA" w:rsidRDefault="0053093A" w:rsidP="0053093A">
      <w:pPr>
        <w:rPr>
          <w:i/>
          <w:iCs/>
          <w:color w:val="5B9BD5"/>
          <w:lang w:val="el-GR"/>
        </w:rPr>
      </w:pPr>
      <w:r w:rsidRPr="00581874">
        <w:rPr>
          <w:color w:val="000000"/>
          <w:lang w:val="el-GR"/>
        </w:rPr>
        <w:t>Κατά παρέκκλιση των ως άνω παρ</w:t>
      </w:r>
      <w:r>
        <w:rPr>
          <w:color w:val="000000"/>
          <w:lang w:val="el-GR"/>
        </w:rPr>
        <w:t>αγράφων</w:t>
      </w:r>
      <w:r w:rsidRPr="00581874">
        <w:rPr>
          <w:color w:val="000000"/>
          <w:lang w:val="el-GR"/>
        </w:rPr>
        <w:t>, γίνεται δεκτή η υποβολή ενός ή περισσότερων στοιχείων των προσφορών</w:t>
      </w:r>
      <w:r>
        <w:rPr>
          <w:color w:val="000000"/>
          <w:lang w:val="el-GR"/>
        </w:rPr>
        <w:t xml:space="preserve"> και</w:t>
      </w:r>
      <w:r w:rsidRPr="00581874">
        <w:rPr>
          <w:color w:val="000000"/>
          <w:lang w:val="el-GR"/>
        </w:rPr>
        <w:t xml:space="preserve"> των δικαιολογητικών κατακύρωσης, στην</w:t>
      </w:r>
      <w:r w:rsidR="00243B47">
        <w:rPr>
          <w:color w:val="000000"/>
          <w:lang w:val="el-GR"/>
        </w:rPr>
        <w:t xml:space="preserve"> π.χ Αγγλική </w:t>
      </w:r>
      <w:r w:rsidRPr="00581874">
        <w:rPr>
          <w:color w:val="000000"/>
          <w:lang w:val="el-GR"/>
        </w:rPr>
        <w:t>χωρίς να απαιτείται επικύρωσή τους, στο μέτρο που τα ανωτέρω έγγραφα είναι καταχωρισμένα σε επίσημους ιστότοπους φορέων πιστοποίησης, στους οποίους υπάρχει ελεύθερη πρόσβαση μέσω διαδικτύου και εφόσον ο οικονομικός φορέας παραπέμπει σε αυτούς, προκειμένου η επαλήθευση της ισχύος τους να είναι ευχερής για την αναθέτουσα αρχή</w:t>
      </w:r>
      <w:r>
        <w:rPr>
          <w:rStyle w:val="00"/>
          <w:rFonts w:ascii="Cambria" w:hAnsi="Cambria" w:cs="Cambria"/>
          <w:szCs w:val="22"/>
          <w:lang w:val="el-GR"/>
        </w:rPr>
        <w:footnoteReference w:id="34"/>
      </w:r>
      <w:r w:rsidRPr="00700DD6">
        <w:rPr>
          <w:rFonts w:ascii="Cambria" w:hAnsi="Cambria" w:cs="Cambria"/>
          <w:szCs w:val="22"/>
          <w:lang w:val="el-GR"/>
        </w:rPr>
        <w:t xml:space="preserve">  </w:t>
      </w:r>
    </w:p>
    <w:p w:rsidR="00D41FD6" w:rsidRPr="006B2C94" w:rsidRDefault="00D41FD6">
      <w:pPr>
        <w:rPr>
          <w:lang w:val="el-GR"/>
        </w:rPr>
      </w:pPr>
      <w:r>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r>
        <w:rPr>
          <w:rStyle w:val="WW-FootnoteReference7"/>
          <w:color w:val="000000"/>
          <w:lang w:val="el-GR"/>
        </w:rPr>
        <w:footnoteReference w:id="35"/>
      </w:r>
      <w:r>
        <w:rPr>
          <w:color w:val="000000"/>
          <w:lang w:val="el-GR"/>
        </w:rPr>
        <w:t>.</w:t>
      </w:r>
    </w:p>
    <w:p w:rsidR="00D41FD6" w:rsidRDefault="00D41FD6">
      <w:pPr>
        <w:pStyle w:val="3"/>
        <w:rPr>
          <w:rFonts w:ascii="Calibri" w:hAnsi="Calibri"/>
          <w:color w:val="000000"/>
          <w:lang w:val="el-GR"/>
        </w:rPr>
      </w:pPr>
      <w:bookmarkStart w:id="31" w:name="_Toc74088301"/>
      <w:r>
        <w:rPr>
          <w:rFonts w:ascii="Calibri" w:hAnsi="Calibri"/>
          <w:lang w:val="el-GR"/>
        </w:rPr>
        <w:lastRenderedPageBreak/>
        <w:t>2.1.5</w:t>
      </w:r>
      <w:r>
        <w:rPr>
          <w:rFonts w:ascii="Calibri" w:hAnsi="Calibri"/>
          <w:lang w:val="el-GR"/>
        </w:rPr>
        <w:tab/>
        <w:t>Εγγυήσεις</w:t>
      </w:r>
      <w:r>
        <w:rPr>
          <w:rStyle w:val="WW-FootnoteReference12"/>
          <w:rFonts w:ascii="Calibri" w:hAnsi="Calibri"/>
          <w:color w:val="000000"/>
          <w:lang w:val="el-GR"/>
        </w:rPr>
        <w:footnoteReference w:id="36"/>
      </w:r>
      <w:bookmarkEnd w:id="31"/>
    </w:p>
    <w:p w:rsidR="00D41FD6" w:rsidRPr="006B2C94" w:rsidRDefault="00D41FD6">
      <w:pPr>
        <w:rPr>
          <w:lang w:val="el-GR"/>
        </w:rPr>
      </w:pPr>
      <w:r>
        <w:rPr>
          <w:color w:val="000000"/>
          <w:lang w:val="el-GR"/>
        </w:rPr>
        <w:t>Οι εγγυητικές επιστολές των παραγράφων 2.2.2 και 4.1. εκδίδονται από πιστωτικά ιδρύματα</w:t>
      </w:r>
      <w:r w:rsidR="007C4BFA">
        <w:rPr>
          <w:color w:val="000000"/>
          <w:lang w:val="el-GR"/>
        </w:rPr>
        <w:t xml:space="preserve"> </w:t>
      </w:r>
      <w:r w:rsidR="007C4BFA" w:rsidRPr="00D24832">
        <w:rPr>
          <w:lang w:val="el-GR"/>
        </w:rPr>
        <w:t xml:space="preserve">ή </w:t>
      </w:r>
      <w:r w:rsidR="00246D2E" w:rsidRPr="00D24832">
        <w:rPr>
          <w:lang w:val="el-GR"/>
        </w:rPr>
        <w:t xml:space="preserve">χρηματοδοτικά ιδρύματα ή </w:t>
      </w:r>
      <w:r w:rsidR="007C4BFA" w:rsidRPr="00D24832">
        <w:rPr>
          <w:lang w:val="el-GR"/>
        </w:rPr>
        <w:t>ασφαλιστικές επιχειρήσεις κατά την έννοια των περιπτώσεων β΄ και γ΄ της παρ. 1 του άρθρου 14 του ν. 4364/ 2016 (Α΄13)</w:t>
      </w:r>
      <w:r w:rsidR="002E5F94" w:rsidRPr="00D24832">
        <w:rPr>
          <w:vertAlign w:val="superscript"/>
          <w:lang w:val="el-GR"/>
        </w:rPr>
        <w:footnoteReference w:id="37"/>
      </w:r>
      <w:r w:rsidR="007C4BFA" w:rsidRPr="00D24832">
        <w:rPr>
          <w:lang w:val="el-GR"/>
        </w:rPr>
        <w:t>,</w:t>
      </w:r>
      <w:r w:rsidRPr="00D24832">
        <w:rPr>
          <w:lang w:val="el-GR"/>
        </w:rPr>
        <w:t xml:space="preserve"> που λειτουργούν νόμιμα στα κράτη - μέλη της </w:t>
      </w:r>
      <w:r w:rsidR="002B3983" w:rsidRPr="00D24832">
        <w:rPr>
          <w:lang w:val="el-GR"/>
        </w:rPr>
        <w:t>Έ</w:t>
      </w:r>
      <w:r w:rsidRPr="00D24832">
        <w:rPr>
          <w:lang w:val="el-GR"/>
        </w:rPr>
        <w:t>νωσης</w:t>
      </w:r>
      <w:r>
        <w:rPr>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sidR="009137A8">
        <w:rPr>
          <w:rStyle w:val="00"/>
          <w:color w:val="000000"/>
          <w:lang w:val="el-GR"/>
        </w:rPr>
        <w:footnoteReference w:id="38"/>
      </w:r>
      <w:r>
        <w:rPr>
          <w:color w:val="000000"/>
          <w:lang w:val="el-GR"/>
        </w:rPr>
        <w:t>.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41FD6" w:rsidRPr="006B2C94" w:rsidRDefault="00D41FD6">
      <w:pPr>
        <w:rPr>
          <w:lang w:val="el-GR"/>
        </w:rPr>
      </w:pPr>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243B47" w:rsidRDefault="00D41FD6">
      <w:pPr>
        <w:rPr>
          <w:color w:val="000000"/>
          <w:lang w:val="el-GR"/>
        </w:rPr>
      </w:pPr>
      <w:r>
        <w:rPr>
          <w:color w:val="000000"/>
          <w:lang w:val="el-GR"/>
        </w:rPr>
        <w:t xml:space="preserve">Οι εγγυήσεις αυτές περιλαμβάνουν κατ’ ελάχιστον τα ακόλουθα στοιχεία: α) την ημερομηνία έκδοσης, </w:t>
      </w:r>
    </w:p>
    <w:p w:rsidR="00243B47" w:rsidRDefault="00D41FD6">
      <w:pPr>
        <w:rPr>
          <w:color w:val="000000"/>
          <w:lang w:val="el-GR"/>
        </w:rPr>
      </w:pPr>
      <w:r>
        <w:rPr>
          <w:color w:val="000000"/>
          <w:lang w:val="el-GR"/>
        </w:rPr>
        <w:t xml:space="preserve">β) τον εκδότη, </w:t>
      </w:r>
    </w:p>
    <w:p w:rsidR="00243B47" w:rsidRDefault="00D41FD6">
      <w:pPr>
        <w:rPr>
          <w:color w:val="000000"/>
          <w:lang w:val="el-GR"/>
        </w:rPr>
      </w:pPr>
      <w:r>
        <w:rPr>
          <w:color w:val="000000"/>
          <w:lang w:val="el-GR"/>
        </w:rPr>
        <w:t xml:space="preserve">γ) την αναθέτουσα αρχή προς την οποία απευθύνονται, </w:t>
      </w:r>
    </w:p>
    <w:p w:rsidR="00243B47" w:rsidRDefault="00D41FD6">
      <w:pPr>
        <w:rPr>
          <w:color w:val="000000"/>
          <w:lang w:val="el-GR"/>
        </w:rPr>
      </w:pPr>
      <w:r>
        <w:rPr>
          <w:color w:val="000000"/>
          <w:lang w:val="el-GR"/>
        </w:rPr>
        <w:t xml:space="preserve">δ) τον αριθμό της εγγύησης, </w:t>
      </w:r>
    </w:p>
    <w:p w:rsidR="00243B47" w:rsidRDefault="00D41FD6">
      <w:pPr>
        <w:rPr>
          <w:color w:val="000000"/>
          <w:lang w:val="el-GR"/>
        </w:rPr>
      </w:pPr>
      <w:r>
        <w:rPr>
          <w:color w:val="000000"/>
          <w:lang w:val="el-GR"/>
        </w:rPr>
        <w:t xml:space="preserve">ε) το ποσό που καλύπτει η εγγύηση, </w:t>
      </w:r>
    </w:p>
    <w:p w:rsidR="00243B47" w:rsidRDefault="00D41FD6">
      <w:pPr>
        <w:rPr>
          <w:color w:val="000000"/>
          <w:lang w:val="el-GR"/>
        </w:rPr>
      </w:pPr>
      <w:r>
        <w:rPr>
          <w:color w:val="000000"/>
          <w:lang w:val="el-GR"/>
        </w:rPr>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243B47" w:rsidRDefault="00D41FD6">
      <w:pPr>
        <w:rPr>
          <w:color w:val="000000"/>
          <w:lang w:val="el-GR"/>
        </w:rPr>
      </w:pPr>
      <w:r>
        <w:rPr>
          <w:color w:val="000000"/>
          <w:lang w:val="el-GR"/>
        </w:rPr>
        <w:t xml:space="preserve">ζ) τους όρους ότι: </w:t>
      </w:r>
    </w:p>
    <w:p w:rsidR="00243B47" w:rsidRDefault="00D41FD6">
      <w:pPr>
        <w:rPr>
          <w:color w:val="000000"/>
          <w:lang w:val="el-GR"/>
        </w:rPr>
      </w:pPr>
      <w:r>
        <w:rPr>
          <w:color w:val="000000"/>
          <w:lang w:val="el-GR"/>
        </w:rPr>
        <w:t xml:space="preserve">αα) η εγγύηση παρέχεται ανέκκλητα και ανεπιφύλακτα, ο δε εκδότης παραιτείται του δικαιώματος της διαιρέσεως και της διζήσεως, και </w:t>
      </w:r>
    </w:p>
    <w:p w:rsidR="00243B47" w:rsidRDefault="00D41FD6">
      <w:pPr>
        <w:rPr>
          <w:color w:val="000000"/>
          <w:lang w:val="el-GR"/>
        </w:rPr>
      </w:pPr>
      <w:r>
        <w:rPr>
          <w:color w:val="000000"/>
          <w:lang w:val="el-GR"/>
        </w:rPr>
        <w:t xml:space="preserve">ββ) ότι σε περίπτωση κατάπτωσης αυτής, το ποσό της κατάπτωσης υπόκειται στο εκάστοτε ισχύον τέλος χαρτοσήμου, </w:t>
      </w:r>
    </w:p>
    <w:p w:rsidR="00243B47" w:rsidRDefault="00D41FD6">
      <w:pPr>
        <w:rPr>
          <w:color w:val="000000"/>
          <w:lang w:val="el-GR"/>
        </w:rPr>
      </w:pPr>
      <w:r>
        <w:rPr>
          <w:color w:val="000000"/>
          <w:lang w:val="el-GR"/>
        </w:rPr>
        <w:t xml:space="preserve">η) τα στοιχεία της σχετικής διακήρυξης και την καταληκτική ημερομηνία υποβολής προσφορών, </w:t>
      </w:r>
    </w:p>
    <w:p w:rsidR="00243B47" w:rsidRDefault="00D41FD6">
      <w:pPr>
        <w:rPr>
          <w:color w:val="000000"/>
          <w:lang w:val="el-GR"/>
        </w:rPr>
      </w:pPr>
      <w:r>
        <w:rPr>
          <w:color w:val="000000"/>
          <w:lang w:val="el-GR"/>
        </w:rPr>
        <w:t xml:space="preserve">θ) την ημερομηνία λήξης ή τον χρόνο ισχύος της εγγύησης, </w:t>
      </w:r>
    </w:p>
    <w:p w:rsidR="00243B47" w:rsidRDefault="00D41FD6">
      <w:pPr>
        <w:rPr>
          <w:color w:val="000000"/>
          <w:lang w:val="el-GR"/>
        </w:rPr>
      </w:pPr>
      <w:r>
        <w:rPr>
          <w:color w:val="000000"/>
          <w:lang w:val="el-GR"/>
        </w:rPr>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
    <w:p w:rsidR="00D41FD6" w:rsidRDefault="00D41FD6">
      <w:pPr>
        <w:rPr>
          <w:color w:val="000000"/>
          <w:lang w:val="el-GR"/>
        </w:rPr>
      </w:pPr>
      <w:r>
        <w:rPr>
          <w:color w:val="000000"/>
          <w:lang w:val="el-GR"/>
        </w:rPr>
        <w:t>ια) στην περίπτωση των εγγυήσεων καλής εκτέλεσης και προκαταβολής, τον αριθμό και τον τίτλο της σχετικής σύμβασης</w:t>
      </w:r>
      <w:r w:rsidR="00276800">
        <w:rPr>
          <w:rStyle w:val="ad"/>
          <w:color w:val="000000"/>
          <w:lang w:val="el-GR"/>
        </w:rPr>
        <w:footnoteReference w:id="39"/>
      </w:r>
      <w:r>
        <w:rPr>
          <w:color w:val="000000"/>
          <w:lang w:val="el-GR"/>
        </w:rPr>
        <w:t xml:space="preserve">. </w:t>
      </w:r>
    </w:p>
    <w:p w:rsidR="00B85818" w:rsidRPr="006B2C94" w:rsidRDefault="00B85818">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rsidR="00D41FD6" w:rsidRDefault="00D41FD6">
      <w:pPr>
        <w:rPr>
          <w:color w:val="000000"/>
          <w:lang w:val="el-GR"/>
        </w:rPr>
      </w:pPr>
      <w:r>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C34599" w:rsidRPr="00185745" w:rsidRDefault="00C34599" w:rsidP="00185745">
      <w:pPr>
        <w:pStyle w:val="3"/>
        <w:rPr>
          <w:rFonts w:ascii="Calibri" w:hAnsi="Calibri"/>
          <w:lang w:val="el-GR"/>
        </w:rPr>
      </w:pPr>
      <w:bookmarkStart w:id="32" w:name="_Toc74088302"/>
      <w:r w:rsidRPr="00185745">
        <w:rPr>
          <w:rFonts w:ascii="Calibri" w:hAnsi="Calibri"/>
          <w:lang w:val="el-GR"/>
        </w:rPr>
        <w:t>2.1.6 Προστασία Προσωπικών Δεδομένων</w:t>
      </w:r>
      <w:bookmarkEnd w:id="32"/>
    </w:p>
    <w:p w:rsidR="00C34599" w:rsidRPr="006B2C94" w:rsidRDefault="00C34599">
      <w:pPr>
        <w:rPr>
          <w:lang w:val="el-GR"/>
        </w:rPr>
      </w:pPr>
      <w:r w:rsidRPr="00C11E79">
        <w:rPr>
          <w:lang w:val="el-GR"/>
        </w:rPr>
        <w:t xml:space="preserve">Η </w:t>
      </w:r>
      <w:r w:rsidR="00C11E79">
        <w:rPr>
          <w:lang w:val="el-GR"/>
        </w:rPr>
        <w:t>α</w:t>
      </w:r>
      <w:r w:rsidRPr="00C11E79">
        <w:rPr>
          <w:lang w:val="el-GR"/>
        </w:rPr>
        <w:t xml:space="preserve">ναθέτουσα </w:t>
      </w:r>
      <w:r w:rsidR="00C11E79">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w:t>
      </w:r>
      <w:r w:rsidRPr="00C11E79">
        <w:rPr>
          <w:lang w:val="el-GR"/>
        </w:rPr>
        <w:lastRenderedPageBreak/>
        <w:t>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rsidR="00D41FD6" w:rsidRPr="006B2C94" w:rsidRDefault="00D41FD6">
      <w:pPr>
        <w:pStyle w:val="2"/>
        <w:rPr>
          <w:lang w:val="el-GR"/>
        </w:rPr>
      </w:pPr>
      <w:bookmarkStart w:id="33" w:name="_Toc74088303"/>
      <w:r>
        <w:rPr>
          <w:rFonts w:ascii="Calibri" w:hAnsi="Calibri"/>
          <w:lang w:val="el-GR"/>
        </w:rPr>
        <w:t>2.2</w:t>
      </w:r>
      <w:r>
        <w:rPr>
          <w:rFonts w:ascii="Calibri" w:hAnsi="Calibri"/>
          <w:lang w:val="el-GR"/>
        </w:rPr>
        <w:tab/>
        <w:t>Δικαίωμα Συμμετοχής - Κριτήρια Ποιοτικής Επιλογής</w:t>
      </w:r>
      <w:bookmarkEnd w:id="33"/>
    </w:p>
    <w:p w:rsidR="00D41FD6" w:rsidRPr="006B2C94" w:rsidRDefault="00D41FD6">
      <w:pPr>
        <w:pStyle w:val="3"/>
        <w:rPr>
          <w:lang w:val="el-GR"/>
        </w:rPr>
      </w:pPr>
      <w:bookmarkStart w:id="34" w:name="_Toc74088304"/>
      <w:r>
        <w:rPr>
          <w:rFonts w:ascii="Calibri" w:hAnsi="Calibri"/>
          <w:lang w:val="el-GR"/>
        </w:rPr>
        <w:t>2.2.1</w:t>
      </w:r>
      <w:r>
        <w:rPr>
          <w:rFonts w:ascii="Calibri" w:hAnsi="Calibri"/>
          <w:lang w:val="el-GR"/>
        </w:rPr>
        <w:tab/>
        <w:t>Δικαίωμα συμμετοχής</w:t>
      </w:r>
      <w:bookmarkEnd w:id="34"/>
      <w:r>
        <w:rPr>
          <w:rFonts w:ascii="Calibri" w:hAnsi="Calibri"/>
          <w:lang w:val="el-GR"/>
        </w:rPr>
        <w:t xml:space="preserve"> </w:t>
      </w:r>
    </w:p>
    <w:p w:rsidR="00D41FD6" w:rsidRPr="006B2C94" w:rsidRDefault="00D41FD6">
      <w:pPr>
        <w:rPr>
          <w:lang w:val="el-GR"/>
        </w:rPr>
      </w:pPr>
      <w:r>
        <w:rPr>
          <w:b/>
          <w:bCs/>
          <w:lang w:val="el-GR"/>
        </w:rPr>
        <w:t>1.</w:t>
      </w:r>
      <w:r>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D41FD6" w:rsidRPr="006B2C94" w:rsidRDefault="00D41FD6">
      <w:pPr>
        <w:rPr>
          <w:lang w:val="el-GR"/>
        </w:rPr>
      </w:pPr>
      <w:r>
        <w:rPr>
          <w:lang w:val="el-GR"/>
        </w:rPr>
        <w:t>α) κράτος-μέλος της Ένωσης,</w:t>
      </w:r>
    </w:p>
    <w:p w:rsidR="00D41FD6" w:rsidRPr="006B2C94" w:rsidRDefault="00D41FD6">
      <w:pPr>
        <w:rPr>
          <w:lang w:val="el-GR"/>
        </w:rPr>
      </w:pPr>
      <w:r>
        <w:rPr>
          <w:lang w:val="el-GR"/>
        </w:rPr>
        <w:t>β) κράτος-μέλος του Ευρωπαϊκού Οικονομικού Χώρου (Ε.Ο.Χ.),</w:t>
      </w:r>
    </w:p>
    <w:p w:rsidR="00D41FD6" w:rsidRPr="006B2C94" w:rsidRDefault="00D41FD6">
      <w:pPr>
        <w:rPr>
          <w:lang w:val="el-GR"/>
        </w:rPr>
      </w:pPr>
      <w:r>
        <w:rPr>
          <w:lang w:val="el-GR"/>
        </w:rPr>
        <w:t>γ) τρίτες χώρες που έχουν υπογράψει και κυρώσει τη ΣΔΣ</w:t>
      </w:r>
      <w:r w:rsidR="00B85818">
        <w:rPr>
          <w:rStyle w:val="00"/>
          <w:lang w:val="el-GR"/>
        </w:rPr>
        <w:footnoteReference w:id="40"/>
      </w:r>
      <w:r>
        <w:rPr>
          <w:lang w:val="el-GR"/>
        </w:rPr>
        <w:t>, στο βαθμό που η υπό ανάθεση δημόσια σύμβαση καλύπτεται από τα Παραρτήματα 1, 2, 4</w:t>
      </w:r>
      <w:r w:rsidR="00B85818">
        <w:rPr>
          <w:lang w:val="el-GR"/>
        </w:rPr>
        <w:t>, 5, 6</w:t>
      </w:r>
      <w:r>
        <w:rPr>
          <w:lang w:val="el-GR"/>
        </w:rPr>
        <w:t xml:space="preserve"> και </w:t>
      </w:r>
      <w:r w:rsidR="00B85818">
        <w:rPr>
          <w:lang w:val="el-GR"/>
        </w:rPr>
        <w:t>7</w:t>
      </w:r>
      <w:r w:rsidR="00B85818" w:rsidRPr="00626CCA">
        <w:rPr>
          <w:vertAlign w:val="superscript"/>
          <w:lang w:val="el-GR"/>
        </w:rPr>
        <w:footnoteReference w:id="41"/>
      </w:r>
      <w:r>
        <w:rPr>
          <w:lang w:val="el-GR"/>
        </w:rPr>
        <w:t xml:space="preserve"> και τις γενικές σημειώσεις του σχετικού με την Ένωση Προσαρτήματος </w:t>
      </w:r>
      <w:r>
        <w:t>I</w:t>
      </w:r>
      <w:r>
        <w:rPr>
          <w:lang w:val="el-GR"/>
        </w:rPr>
        <w:t xml:space="preserve"> της ως άνω Συμφωνίας, καθώς και </w:t>
      </w:r>
    </w:p>
    <w:p w:rsidR="00D41FD6" w:rsidRDefault="00D41FD6">
      <w:pPr>
        <w:rPr>
          <w:b/>
          <w:bCs/>
          <w:lang w:val="el-GR"/>
        </w:rPr>
      </w:pPr>
      <w:r>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00531569">
        <w:rPr>
          <w:rStyle w:val="ad"/>
          <w:lang w:val="el-GR"/>
        </w:rPr>
        <w:footnoteReference w:id="42"/>
      </w:r>
      <w:r>
        <w:rPr>
          <w:lang w:val="el-GR"/>
        </w:rPr>
        <w:t>.</w:t>
      </w:r>
    </w:p>
    <w:p w:rsidR="00B85818" w:rsidRDefault="00B85818">
      <w:pPr>
        <w:rPr>
          <w:lang w:val="el-GR"/>
        </w:rPr>
      </w:pPr>
      <w:r w:rsidRPr="00303AE1">
        <w:rPr>
          <w:lang w:val="el-GR"/>
        </w:rPr>
        <w:t>Στο βαθμό που καλύπτονται από τα Παραρτήματα 1, 2, 4</w:t>
      </w:r>
      <w:r w:rsidR="009070EA" w:rsidRPr="009070EA">
        <w:rPr>
          <w:lang w:val="el-GR"/>
        </w:rPr>
        <w:t>,</w:t>
      </w:r>
      <w:r w:rsidRPr="00303AE1">
        <w:rPr>
          <w:lang w:val="el-GR"/>
        </w:rPr>
        <w:t xml:space="preserve"> 5 </w:t>
      </w:r>
      <w:r w:rsidR="009070EA" w:rsidRPr="009070EA">
        <w:rPr>
          <w:lang w:val="el-GR"/>
        </w:rPr>
        <w:t xml:space="preserve">6 </w:t>
      </w:r>
      <w:r w:rsidR="00765B0E">
        <w:rPr>
          <w:lang w:val="el-GR"/>
        </w:rPr>
        <w:t>και</w:t>
      </w:r>
      <w:r w:rsidR="00765B0E" w:rsidRPr="009070EA">
        <w:rPr>
          <w:lang w:val="el-GR"/>
        </w:rPr>
        <w:t xml:space="preserve"> </w:t>
      </w:r>
      <w:r w:rsidR="009070EA" w:rsidRPr="009070EA">
        <w:rPr>
          <w:lang w:val="el-GR"/>
        </w:rPr>
        <w:t xml:space="preserve">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0"/>
          <w:lang w:val="el-GR"/>
        </w:rPr>
        <w:footnoteReference w:id="43"/>
      </w:r>
      <w:r w:rsidR="00127AAD">
        <w:rPr>
          <w:lang w:val="el-GR"/>
        </w:rPr>
        <w:t>.</w:t>
      </w:r>
    </w:p>
    <w:p w:rsidR="0071219E" w:rsidRPr="00E26624" w:rsidRDefault="0071219E" w:rsidP="0071219E">
      <w:pPr>
        <w:rPr>
          <w:lang w:val="el-GR"/>
        </w:rPr>
      </w:pPr>
      <w:bookmarkStart w:id="35" w:name="_Hlk114573133"/>
      <w:r w:rsidRPr="00E26624">
        <w:rPr>
          <w:lang w:val="el-GR"/>
        </w:rPr>
        <w:t xml:space="preserve">Συγκεκριμένα, ο συμμετέχων στο διαγωνισμό (με μία από τις κατωτέρω μορφές) μπορεί να είναι : </w:t>
      </w:r>
    </w:p>
    <w:p w:rsidR="0071219E" w:rsidRPr="00E26624" w:rsidRDefault="005E7E5D" w:rsidP="0071219E">
      <w:pPr>
        <w:rPr>
          <w:lang w:val="el-GR"/>
        </w:rPr>
      </w:pPr>
      <w:r>
        <w:rPr>
          <w:lang w:val="el-GR"/>
        </w:rPr>
        <w:t>α</w:t>
      </w:r>
      <w:r w:rsidR="0071219E">
        <w:rPr>
          <w:lang w:val="el-GR"/>
        </w:rPr>
        <w:t xml:space="preserve">. </w:t>
      </w:r>
      <w:r w:rsidR="0071219E" w:rsidRPr="00E26624">
        <w:rPr>
          <w:lang w:val="el-GR"/>
        </w:rPr>
        <w:t xml:space="preserve">Η επίσημη αντιπροσωπεία για θέματα επισκευών - συντήρησης και διακίνησης ανταλλακτικών των αντίστοιχων οχημάτων-μηχανημάτων ή υπερκατασκευών </w:t>
      </w:r>
    </w:p>
    <w:p w:rsidR="0071219E" w:rsidRPr="0071219E" w:rsidRDefault="005E7E5D">
      <w:pPr>
        <w:rPr>
          <w:lang w:val="el-GR"/>
        </w:rPr>
      </w:pPr>
      <w:r>
        <w:rPr>
          <w:lang w:val="el-GR"/>
        </w:rPr>
        <w:t>β</w:t>
      </w:r>
      <w:r w:rsidR="0071219E">
        <w:rPr>
          <w:lang w:val="el-GR"/>
        </w:rPr>
        <w:t>. Νόμιμα αδειοδοτημένο</w:t>
      </w:r>
      <w:r w:rsidR="0071219E" w:rsidRPr="00E26624">
        <w:rPr>
          <w:lang w:val="el-GR"/>
        </w:rPr>
        <w:t xml:space="preserve"> συνεργείο επισκευής </w:t>
      </w:r>
      <w:r w:rsidR="0071219E">
        <w:rPr>
          <w:lang w:val="el-GR"/>
        </w:rPr>
        <w:t>που</w:t>
      </w:r>
      <w:r w:rsidR="0071219E" w:rsidRPr="00E26624">
        <w:rPr>
          <w:lang w:val="el-GR"/>
        </w:rPr>
        <w:t xml:space="preserve"> χρησιμοποιεί </w:t>
      </w:r>
      <w:bookmarkStart w:id="36" w:name="_Hlk103857006"/>
      <w:r w:rsidR="0071219E" w:rsidRPr="00E26624">
        <w:rPr>
          <w:lang w:val="el-GR"/>
        </w:rPr>
        <w:t xml:space="preserve">ανταλλακτικά τα οποία προμηθεύεται από το εκάστοτε επίσημο δίκτυο διακίνησης ανταλλακτικών των επίσημων αντιπροσώπων ή διανομέων στη χώρα ή να χρησιμοποιεί και ανταλλακτικά τρίτων κατασκευαστών κατάλληλα και αποδεκτά για την χρήση για την οποία προορίζονται </w:t>
      </w:r>
      <w:r w:rsidR="0071219E">
        <w:rPr>
          <w:lang w:val="el-GR"/>
        </w:rPr>
        <w:t>.</w:t>
      </w:r>
      <w:bookmarkEnd w:id="35"/>
      <w:bookmarkEnd w:id="36"/>
    </w:p>
    <w:p w:rsidR="00D41FD6" w:rsidRPr="006B2C94" w:rsidRDefault="00D41FD6">
      <w:pPr>
        <w:rPr>
          <w:lang w:val="el-GR"/>
        </w:rPr>
      </w:pPr>
      <w:r>
        <w:rPr>
          <w:b/>
          <w:bCs/>
          <w:lang w:val="el-GR"/>
        </w:rPr>
        <w:t>2.</w:t>
      </w:r>
      <w:r>
        <w:rPr>
          <w:lang w:val="el-GR"/>
        </w:rPr>
        <w:t xml:space="preserve"> </w:t>
      </w:r>
      <w:r w:rsidR="00B85818" w:rsidRPr="0065239E">
        <w:rPr>
          <w:szCs w:val="22"/>
          <w:lang w:val="el-GR"/>
        </w:rPr>
        <w:t>Οικονομικός φορέας συμμετέχει είτε μεμονωμένα είτε ως μέλος ένωσης</w:t>
      </w:r>
      <w:r w:rsidR="00B85818" w:rsidRPr="00C24789">
        <w:rPr>
          <w:rFonts w:ascii="Cambria" w:hAnsi="Cambria"/>
          <w:szCs w:val="22"/>
          <w:lang w:val="el-GR"/>
        </w:rPr>
        <w:t>.</w:t>
      </w:r>
      <w:r w:rsidR="00B85818">
        <w:rPr>
          <w:rFonts w:ascii="Cambria" w:hAnsi="Cambria"/>
          <w:szCs w:val="22"/>
          <w:lang w:val="el-GR"/>
        </w:rPr>
        <w:t xml:space="preserve"> </w:t>
      </w:r>
      <w:r w:rsidR="00B85818">
        <w:rPr>
          <w:lang w:val="el-GR"/>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00B85818" w:rsidRPr="006B4E4A">
        <w:rPr>
          <w:lang w:val="el-GR"/>
        </w:rPr>
        <w:t xml:space="preserve"> </w:t>
      </w:r>
      <w:r w:rsidR="00B85818">
        <w:rPr>
          <w:lang w:val="el-GR"/>
        </w:rPr>
        <w:t xml:space="preserve">αναθέτουσα αρχή </w:t>
      </w:r>
      <w:r w:rsidR="00B85818" w:rsidRPr="006B4E4A">
        <w:rPr>
          <w:lang w:val="el-GR"/>
        </w:rPr>
        <w:t xml:space="preserve"> μπορεί να απαιτήσει από τις ενώσεις οικονομικών φορέων να περιβληθούν συγκεκριμένη νομική μορφή, εφόσον τους ανατεθεί η σύμβαση</w:t>
      </w:r>
      <w:r w:rsidR="00B85818">
        <w:rPr>
          <w:lang w:val="el-GR"/>
        </w:rPr>
        <w:t>.</w:t>
      </w:r>
    </w:p>
    <w:p w:rsidR="00D712C9" w:rsidRPr="00C229F3" w:rsidRDefault="00D41FD6" w:rsidP="00243B47">
      <w:pPr>
        <w:rPr>
          <w:lang w:val="el-GR"/>
        </w:rPr>
      </w:pPr>
      <w:r>
        <w:rPr>
          <w:lang w:val="el-GR"/>
        </w:rPr>
        <w:lastRenderedPageBreak/>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Pr>
          <w:rStyle w:val="FootnoteReference2"/>
          <w:szCs w:val="22"/>
          <w:lang w:val="el-GR"/>
        </w:rPr>
        <w:footnoteReference w:id="44"/>
      </w:r>
      <w:r>
        <w:rPr>
          <w:rStyle w:val="FootnoteReference2"/>
          <w:szCs w:val="22"/>
          <w:lang w:val="el-GR"/>
        </w:rPr>
        <w:t xml:space="preserve"> </w:t>
      </w:r>
      <w:r>
        <w:rPr>
          <w:lang w:val="el-GR"/>
        </w:rPr>
        <w:t xml:space="preserve"> </w:t>
      </w:r>
    </w:p>
    <w:p w:rsidR="00D41FD6" w:rsidRDefault="00D41FD6">
      <w:pPr>
        <w:pStyle w:val="3"/>
        <w:rPr>
          <w:rFonts w:ascii="Calibri" w:hAnsi="Calibri"/>
          <w:lang w:val="el-GR"/>
        </w:rPr>
      </w:pPr>
      <w:bookmarkStart w:id="37" w:name="_Toc74088305"/>
      <w:r>
        <w:rPr>
          <w:rFonts w:ascii="Calibri" w:hAnsi="Calibri"/>
          <w:lang w:val="el-GR"/>
        </w:rPr>
        <w:t>2.2.2</w:t>
      </w:r>
      <w:r>
        <w:rPr>
          <w:rFonts w:ascii="Calibri" w:hAnsi="Calibri"/>
          <w:lang w:val="el-GR"/>
        </w:rPr>
        <w:tab/>
        <w:t>Εγγύηση συμμετοχής</w:t>
      </w:r>
      <w:r>
        <w:rPr>
          <w:rStyle w:val="WW-FootnoteReference2"/>
          <w:rFonts w:ascii="Calibri" w:hAnsi="Calibri"/>
          <w:lang w:val="el-GR"/>
        </w:rPr>
        <w:footnoteReference w:id="45"/>
      </w:r>
      <w:bookmarkEnd w:id="37"/>
    </w:p>
    <w:p w:rsidR="00D41FD6" w:rsidRPr="00403CDA" w:rsidRDefault="00D41FD6">
      <w:pPr>
        <w:rPr>
          <w:vertAlign w:val="superscript"/>
          <w:lang w:val="el-GR"/>
        </w:rPr>
      </w:pPr>
      <w:r>
        <w:rPr>
          <w:b/>
          <w:bCs/>
          <w:lang w:val="el-GR"/>
        </w:rPr>
        <w:t xml:space="preserve">2.2.2.1. </w:t>
      </w:r>
      <w:r>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00403CDA" w:rsidRPr="00403CDA">
        <w:rPr>
          <w:lang w:val="el-GR"/>
        </w:rPr>
        <w:t xml:space="preserve"> </w:t>
      </w:r>
      <w:r w:rsidR="00403CDA" w:rsidRPr="00BA3772">
        <w:rPr>
          <w:lang w:val="el-GR"/>
        </w:rPr>
        <w:t xml:space="preserve">που ανέρχεται στο ποσοστό </w:t>
      </w:r>
      <w:r w:rsidR="00403CDA" w:rsidRPr="00BA3772">
        <w:rPr>
          <w:b/>
          <w:lang w:val="el-GR"/>
        </w:rPr>
        <w:t>2%</w:t>
      </w:r>
      <w:r w:rsidR="00403CDA" w:rsidRPr="00BA3772">
        <w:rPr>
          <w:lang w:val="el-GR"/>
        </w:rPr>
        <w:t xml:space="preserve"> επί της προεκτιμώμενης δαπάνης (εκτός Φ.Π.Α)</w:t>
      </w:r>
      <w:r w:rsidR="00403CDA">
        <w:rPr>
          <w:lang w:val="el-GR"/>
        </w:rPr>
        <w:t>.</w:t>
      </w:r>
      <w:r>
        <w:rPr>
          <w:rStyle w:val="FootnoteReference2"/>
          <w:szCs w:val="22"/>
        </w:rPr>
        <w:footnoteReference w:id="46"/>
      </w:r>
      <w:r>
        <w:rPr>
          <w:lang w:val="el-GR"/>
        </w:rPr>
        <w:t xml:space="preserve">, </w:t>
      </w:r>
      <w:r w:rsidR="0050135C" w:rsidRPr="0050135C">
        <w:rPr>
          <w:lang w:val="el-GR"/>
        </w:rPr>
        <w:t xml:space="preserve">των ομάδων του ενδεικτικού προϋπολογισμού της υπ΄αριθμ:  </w:t>
      </w:r>
      <w:r w:rsidR="00875403">
        <w:rPr>
          <w:lang w:val="el-GR"/>
        </w:rPr>
        <w:t>85</w:t>
      </w:r>
      <w:r w:rsidR="0050135C" w:rsidRPr="0050135C">
        <w:rPr>
          <w:lang w:val="el-GR"/>
        </w:rPr>
        <w:t>/2022 μελέτης που θα καταθέσει προσφορά ο συμμετέχων με την ανάλογη στρογγυλοποίηση.</w:t>
      </w:r>
      <w:r>
        <w:rPr>
          <w:rStyle w:val="FootnoteReference2"/>
          <w:szCs w:val="22"/>
        </w:rPr>
        <w:footnoteReference w:id="47"/>
      </w:r>
      <w:r w:rsidR="006F3190">
        <w:rPr>
          <w:lang w:val="el-GR"/>
        </w:rPr>
        <w:t xml:space="preserve"> </w:t>
      </w:r>
    </w:p>
    <w:p w:rsidR="00D41FD6" w:rsidRPr="00C229F3" w:rsidRDefault="00D41FD6">
      <w:pPr>
        <w:rPr>
          <w:lang w:val="el-GR"/>
        </w:rPr>
      </w:pPr>
      <w:r>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D41FD6" w:rsidRDefault="00D41FD6">
      <w:pPr>
        <w:rPr>
          <w:bCs/>
          <w:lang w:val="el-GR"/>
        </w:rPr>
      </w:pPr>
      <w:r>
        <w:rPr>
          <w:bCs/>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w:t>
      </w:r>
      <w:r w:rsidR="00C00862">
        <w:rPr>
          <w:bCs/>
          <w:lang w:val="el-GR"/>
        </w:rPr>
        <w:t xml:space="preserve"> </w:t>
      </w:r>
      <w:r>
        <w:rPr>
          <w:bCs/>
          <w:lang w:val="el-GR"/>
        </w:rPr>
        <w:t xml:space="preserve"> άλλως η προσφορά απορρίπτεται. Η αναθέτουσα αρχή μπορεί, πριν τη λήξη της προσφοράς, να ζητά από </w:t>
      </w:r>
      <w:r w:rsidR="00231189">
        <w:rPr>
          <w:bCs/>
          <w:lang w:val="el-GR"/>
        </w:rPr>
        <w:t xml:space="preserve">τους προσφέροντες </w:t>
      </w:r>
      <w:r>
        <w:rPr>
          <w:bCs/>
          <w:lang w:val="el-GR"/>
        </w:rPr>
        <w:t>να παρατείν</w:t>
      </w:r>
      <w:r w:rsidR="00231189">
        <w:rPr>
          <w:bCs/>
          <w:lang w:val="el-GR"/>
        </w:rPr>
        <w:t>ουν</w:t>
      </w:r>
      <w:r>
        <w:rPr>
          <w:bCs/>
          <w:lang w:val="el-GR"/>
        </w:rPr>
        <w:t>, πριν τη λήξη τους, τη διάρκεια ισχύος της προσφοράς και της εγγύησης συμμετοχής.</w:t>
      </w:r>
    </w:p>
    <w:p w:rsidR="0041531A" w:rsidRPr="00AE24B8" w:rsidRDefault="0041531A" w:rsidP="0041531A">
      <w:pPr>
        <w:rPr>
          <w:color w:val="000000"/>
          <w:lang w:val="el-GR"/>
        </w:rPr>
      </w:pPr>
      <w:r w:rsidRPr="002F2433">
        <w:rPr>
          <w:color w:val="000000"/>
          <w:lang w:val="el-GR"/>
        </w:rPr>
        <w:t>Αναλυτικά τα απαιτούμενα ποσά της εγγύησης συμμετοχής ανά είδος συμμετοχής έχουν ως κάτωθι:</w:t>
      </w:r>
    </w:p>
    <w:tbl>
      <w:tblPr>
        <w:tblW w:w="10279" w:type="dxa"/>
        <w:tblInd w:w="118" w:type="dxa"/>
        <w:tblLook w:val="04A0"/>
      </w:tblPr>
      <w:tblGrid>
        <w:gridCol w:w="586"/>
        <w:gridCol w:w="2661"/>
        <w:gridCol w:w="1193"/>
        <w:gridCol w:w="1308"/>
        <w:gridCol w:w="1308"/>
        <w:gridCol w:w="1378"/>
        <w:gridCol w:w="1590"/>
        <w:gridCol w:w="255"/>
      </w:tblGrid>
      <w:tr w:rsidR="0071219E" w:rsidRPr="00C61E68" w:rsidTr="00804BD0">
        <w:trPr>
          <w:gridAfter w:val="1"/>
          <w:wAfter w:w="255" w:type="dxa"/>
          <w:trHeight w:val="238"/>
        </w:trPr>
        <w:tc>
          <w:tcPr>
            <w:tcW w:w="5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Α/Α</w:t>
            </w:r>
          </w:p>
        </w:tc>
        <w:tc>
          <w:tcPr>
            <w:tcW w:w="2661"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ΠΕΡΙΓΡΑΦΗ ΚΑΤΗΓΟΡΙΩΝ</w:t>
            </w:r>
          </w:p>
        </w:tc>
        <w:tc>
          <w:tcPr>
            <w:tcW w:w="3809" w:type="dxa"/>
            <w:gridSpan w:val="3"/>
            <w:vMerge w:val="restart"/>
            <w:tcBorders>
              <w:top w:val="single" w:sz="8" w:space="0" w:color="auto"/>
              <w:left w:val="single" w:sz="8" w:space="0" w:color="000000"/>
              <w:bottom w:val="single" w:sz="8" w:space="0" w:color="000000"/>
              <w:right w:val="nil"/>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 </w:t>
            </w:r>
          </w:p>
        </w:tc>
        <w:tc>
          <w:tcPr>
            <w:tcW w:w="13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ΣΥΝΟΛΙΚΗ ΔΑΠΑΝΗ</w:t>
            </w:r>
          </w:p>
        </w:tc>
        <w:tc>
          <w:tcPr>
            <w:tcW w:w="15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ΑΠΑΙΤΟΥΜΕΝΟ ΠΟΣΟ (€) ΕΓΓΥΗΣΗΣ ΣΥΜΜΕΤΟΧΗΣ</w:t>
            </w:r>
          </w:p>
        </w:tc>
      </w:tr>
      <w:tr w:rsidR="0071219E" w:rsidRPr="00C61E68" w:rsidTr="00804BD0">
        <w:trPr>
          <w:trHeight w:val="238"/>
        </w:trPr>
        <w:tc>
          <w:tcPr>
            <w:tcW w:w="586" w:type="dxa"/>
            <w:vMerge/>
            <w:tcBorders>
              <w:top w:val="single" w:sz="8" w:space="0" w:color="auto"/>
              <w:left w:val="single" w:sz="8" w:space="0" w:color="auto"/>
              <w:bottom w:val="single" w:sz="8" w:space="0" w:color="000000"/>
              <w:right w:val="single" w:sz="8" w:space="0" w:color="auto"/>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2661" w:type="dxa"/>
            <w:vMerge/>
            <w:tcBorders>
              <w:top w:val="single" w:sz="8" w:space="0" w:color="auto"/>
              <w:left w:val="single" w:sz="8" w:space="0" w:color="auto"/>
              <w:bottom w:val="single" w:sz="8" w:space="0" w:color="000000"/>
              <w:right w:val="single" w:sz="8" w:space="0" w:color="000000"/>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3809" w:type="dxa"/>
            <w:gridSpan w:val="3"/>
            <w:vMerge/>
            <w:tcBorders>
              <w:top w:val="single" w:sz="8" w:space="0" w:color="auto"/>
              <w:left w:val="single" w:sz="8" w:space="0" w:color="000000"/>
              <w:bottom w:val="single" w:sz="8" w:space="0" w:color="000000"/>
              <w:right w:val="nil"/>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1378" w:type="dxa"/>
            <w:vMerge/>
            <w:tcBorders>
              <w:top w:val="single" w:sz="8" w:space="0" w:color="auto"/>
              <w:left w:val="single" w:sz="8" w:space="0" w:color="auto"/>
              <w:bottom w:val="single" w:sz="8" w:space="0" w:color="000000"/>
              <w:right w:val="single" w:sz="8" w:space="0" w:color="auto"/>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1590" w:type="dxa"/>
            <w:vMerge/>
            <w:tcBorders>
              <w:top w:val="single" w:sz="8" w:space="0" w:color="auto"/>
              <w:left w:val="single" w:sz="8" w:space="0" w:color="auto"/>
              <w:bottom w:val="single" w:sz="8" w:space="0" w:color="000000"/>
              <w:right w:val="single" w:sz="8" w:space="0" w:color="auto"/>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255" w:type="dxa"/>
            <w:tcBorders>
              <w:top w:val="nil"/>
              <w:left w:val="nil"/>
              <w:bottom w:val="nil"/>
              <w:right w:val="nil"/>
            </w:tcBorders>
            <w:shd w:val="clear" w:color="auto" w:fill="auto"/>
            <w:noWrap/>
            <w:vAlign w:val="bottom"/>
            <w:hideMark/>
          </w:tcPr>
          <w:p w:rsidR="0071219E" w:rsidRPr="00C61E68" w:rsidRDefault="0071219E" w:rsidP="00503EFF">
            <w:pPr>
              <w:suppressAutoHyphens w:val="0"/>
              <w:spacing w:after="0"/>
              <w:jc w:val="center"/>
              <w:rPr>
                <w:b/>
                <w:bCs/>
                <w:color w:val="000000"/>
                <w:sz w:val="18"/>
                <w:szCs w:val="18"/>
                <w:lang w:val="el-GR" w:eastAsia="el-GR"/>
              </w:rPr>
            </w:pPr>
          </w:p>
        </w:tc>
      </w:tr>
      <w:tr w:rsidR="0071219E" w:rsidRPr="00C61E68" w:rsidTr="00804BD0">
        <w:trPr>
          <w:trHeight w:val="250"/>
        </w:trPr>
        <w:tc>
          <w:tcPr>
            <w:tcW w:w="586" w:type="dxa"/>
            <w:vMerge/>
            <w:tcBorders>
              <w:top w:val="single" w:sz="8" w:space="0" w:color="auto"/>
              <w:left w:val="single" w:sz="8" w:space="0" w:color="auto"/>
              <w:bottom w:val="single" w:sz="8" w:space="0" w:color="000000"/>
              <w:right w:val="single" w:sz="8" w:space="0" w:color="auto"/>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2661" w:type="dxa"/>
            <w:vMerge/>
            <w:tcBorders>
              <w:top w:val="single" w:sz="8" w:space="0" w:color="auto"/>
              <w:left w:val="single" w:sz="8" w:space="0" w:color="auto"/>
              <w:bottom w:val="single" w:sz="8" w:space="0" w:color="000000"/>
              <w:right w:val="single" w:sz="8" w:space="0" w:color="000000"/>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3809" w:type="dxa"/>
            <w:gridSpan w:val="3"/>
            <w:vMerge/>
            <w:tcBorders>
              <w:top w:val="single" w:sz="8" w:space="0" w:color="auto"/>
              <w:left w:val="single" w:sz="8" w:space="0" w:color="000000"/>
              <w:bottom w:val="single" w:sz="8" w:space="0" w:color="000000"/>
              <w:right w:val="nil"/>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1378" w:type="dxa"/>
            <w:vMerge/>
            <w:tcBorders>
              <w:top w:val="single" w:sz="8" w:space="0" w:color="auto"/>
              <w:left w:val="single" w:sz="8" w:space="0" w:color="auto"/>
              <w:bottom w:val="single" w:sz="8" w:space="0" w:color="000000"/>
              <w:right w:val="single" w:sz="8" w:space="0" w:color="auto"/>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1590" w:type="dxa"/>
            <w:vMerge/>
            <w:tcBorders>
              <w:top w:val="single" w:sz="8" w:space="0" w:color="auto"/>
              <w:left w:val="single" w:sz="8" w:space="0" w:color="auto"/>
              <w:bottom w:val="single" w:sz="8" w:space="0" w:color="000000"/>
              <w:right w:val="single" w:sz="8" w:space="0" w:color="auto"/>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255" w:type="dxa"/>
            <w:tcBorders>
              <w:top w:val="nil"/>
              <w:left w:val="nil"/>
              <w:bottom w:val="nil"/>
              <w:right w:val="nil"/>
            </w:tcBorders>
            <w:shd w:val="clear" w:color="auto" w:fill="auto"/>
            <w:noWrap/>
            <w:vAlign w:val="bottom"/>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r w:rsidR="0071219E" w:rsidRPr="00C61E68" w:rsidTr="00804BD0">
        <w:trPr>
          <w:trHeight w:val="250"/>
        </w:trPr>
        <w:tc>
          <w:tcPr>
            <w:tcW w:w="586" w:type="dxa"/>
            <w:tcBorders>
              <w:top w:val="nil"/>
              <w:left w:val="single" w:sz="8" w:space="0" w:color="000000"/>
              <w:bottom w:val="single" w:sz="8" w:space="0" w:color="000000"/>
              <w:right w:val="single" w:sz="8" w:space="0" w:color="auto"/>
            </w:tcBorders>
            <w:shd w:val="clear" w:color="auto" w:fill="auto"/>
            <w:vAlign w:val="center"/>
            <w:hideMark/>
          </w:tcPr>
          <w:p w:rsidR="0071219E" w:rsidRPr="00C61E68" w:rsidRDefault="0071219E" w:rsidP="00503EFF">
            <w:pPr>
              <w:suppressAutoHyphens w:val="0"/>
              <w:spacing w:after="0"/>
              <w:jc w:val="left"/>
              <w:rPr>
                <w:color w:val="000000"/>
                <w:sz w:val="20"/>
                <w:szCs w:val="20"/>
                <w:lang w:val="el-GR" w:eastAsia="el-GR"/>
              </w:rPr>
            </w:pPr>
            <w:r w:rsidRPr="00C61E68">
              <w:rPr>
                <w:color w:val="000000"/>
                <w:sz w:val="20"/>
                <w:szCs w:val="20"/>
                <w:lang w:val="el-GR" w:eastAsia="el-GR"/>
              </w:rPr>
              <w:t> </w:t>
            </w:r>
          </w:p>
        </w:tc>
        <w:tc>
          <w:tcPr>
            <w:tcW w:w="2661" w:type="dxa"/>
            <w:tcBorders>
              <w:top w:val="single" w:sz="8" w:space="0" w:color="000000"/>
              <w:left w:val="nil"/>
              <w:bottom w:val="single" w:sz="8" w:space="0" w:color="000000"/>
              <w:right w:val="single" w:sz="8" w:space="0" w:color="000000"/>
            </w:tcBorders>
            <w:shd w:val="clear" w:color="auto" w:fill="auto"/>
            <w:vAlign w:val="center"/>
            <w:hideMark/>
          </w:tcPr>
          <w:p w:rsidR="0071219E" w:rsidRPr="00C61E68" w:rsidRDefault="0071219E" w:rsidP="00503EFF">
            <w:pPr>
              <w:suppressAutoHyphens w:val="0"/>
              <w:spacing w:after="0"/>
              <w:jc w:val="left"/>
              <w:rPr>
                <w:color w:val="000000"/>
                <w:sz w:val="20"/>
                <w:szCs w:val="20"/>
                <w:lang w:val="el-GR" w:eastAsia="el-GR"/>
              </w:rPr>
            </w:pPr>
            <w:r w:rsidRPr="00C61E68">
              <w:rPr>
                <w:color w:val="000000"/>
                <w:sz w:val="20"/>
                <w:szCs w:val="20"/>
                <w:lang w:val="el-GR" w:eastAsia="el-GR"/>
              </w:rPr>
              <w:t> </w:t>
            </w:r>
          </w:p>
        </w:tc>
        <w:tc>
          <w:tcPr>
            <w:tcW w:w="1193" w:type="dxa"/>
            <w:tcBorders>
              <w:top w:val="nil"/>
              <w:left w:val="nil"/>
              <w:bottom w:val="single" w:sz="8" w:space="0" w:color="000000"/>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2022</w:t>
            </w:r>
          </w:p>
        </w:tc>
        <w:tc>
          <w:tcPr>
            <w:tcW w:w="1308" w:type="dxa"/>
            <w:tcBorders>
              <w:top w:val="nil"/>
              <w:left w:val="nil"/>
              <w:bottom w:val="single" w:sz="8" w:space="0" w:color="000000"/>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2023</w:t>
            </w:r>
          </w:p>
        </w:tc>
        <w:tc>
          <w:tcPr>
            <w:tcW w:w="1308" w:type="dxa"/>
            <w:tcBorders>
              <w:top w:val="nil"/>
              <w:left w:val="nil"/>
              <w:bottom w:val="single" w:sz="8" w:space="0" w:color="000000"/>
              <w:right w:val="nil"/>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2024</w:t>
            </w:r>
          </w:p>
        </w:tc>
        <w:tc>
          <w:tcPr>
            <w:tcW w:w="1378" w:type="dxa"/>
            <w:tcBorders>
              <w:top w:val="nil"/>
              <w:left w:val="single" w:sz="8" w:space="0" w:color="auto"/>
              <w:bottom w:val="single" w:sz="8" w:space="0" w:color="auto"/>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2022-2024</w:t>
            </w:r>
          </w:p>
        </w:tc>
        <w:tc>
          <w:tcPr>
            <w:tcW w:w="1590" w:type="dxa"/>
            <w:vMerge/>
            <w:tcBorders>
              <w:top w:val="single" w:sz="8" w:space="0" w:color="auto"/>
              <w:left w:val="single" w:sz="8" w:space="0" w:color="auto"/>
              <w:bottom w:val="single" w:sz="8" w:space="0" w:color="000000"/>
              <w:right w:val="single" w:sz="8" w:space="0" w:color="auto"/>
            </w:tcBorders>
            <w:vAlign w:val="center"/>
            <w:hideMark/>
          </w:tcPr>
          <w:p w:rsidR="0071219E" w:rsidRPr="00C61E68" w:rsidRDefault="0071219E" w:rsidP="00503EFF">
            <w:pPr>
              <w:suppressAutoHyphens w:val="0"/>
              <w:spacing w:after="0"/>
              <w:jc w:val="left"/>
              <w:rPr>
                <w:b/>
                <w:bCs/>
                <w:color w:val="000000"/>
                <w:sz w:val="18"/>
                <w:szCs w:val="18"/>
                <w:lang w:val="el-GR" w:eastAsia="el-GR"/>
              </w:rPr>
            </w:pPr>
          </w:p>
        </w:tc>
        <w:tc>
          <w:tcPr>
            <w:tcW w:w="255" w:type="dxa"/>
            <w:vAlign w:val="center"/>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r w:rsidR="0071219E" w:rsidRPr="00C61E68" w:rsidTr="00804BD0">
        <w:trPr>
          <w:trHeight w:val="596"/>
        </w:trPr>
        <w:tc>
          <w:tcPr>
            <w:tcW w:w="586" w:type="dxa"/>
            <w:tcBorders>
              <w:top w:val="nil"/>
              <w:left w:val="single" w:sz="8" w:space="0" w:color="000000"/>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Α</w:t>
            </w:r>
          </w:p>
        </w:tc>
        <w:tc>
          <w:tcPr>
            <w:tcW w:w="2661" w:type="dxa"/>
            <w:tcBorders>
              <w:top w:val="single" w:sz="8" w:space="0" w:color="000000"/>
              <w:left w:val="nil"/>
              <w:bottom w:val="single" w:sz="8" w:space="0" w:color="000000"/>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ΕΠΙΣΚΕΥΗ ΚΑΙ ΣΥΝΤΗΡΗΣΗ ΕΠΙΒΑΤΙΚΩΝ ΚΑΙ ΔΙΚΥΚΛΩΝ</w:t>
            </w:r>
          </w:p>
        </w:tc>
        <w:tc>
          <w:tcPr>
            <w:tcW w:w="1193" w:type="dxa"/>
            <w:tcBorders>
              <w:top w:val="nil"/>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705,65 €</w:t>
            </w:r>
          </w:p>
        </w:tc>
        <w:tc>
          <w:tcPr>
            <w:tcW w:w="1308" w:type="dxa"/>
            <w:tcBorders>
              <w:top w:val="nil"/>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2.822,58 €</w:t>
            </w:r>
          </w:p>
        </w:tc>
        <w:tc>
          <w:tcPr>
            <w:tcW w:w="1308" w:type="dxa"/>
            <w:tcBorders>
              <w:top w:val="nil"/>
              <w:left w:val="nil"/>
              <w:bottom w:val="nil"/>
              <w:right w:val="nil"/>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2.822,58 €</w:t>
            </w:r>
          </w:p>
        </w:tc>
        <w:tc>
          <w:tcPr>
            <w:tcW w:w="1378" w:type="dxa"/>
            <w:tcBorders>
              <w:top w:val="nil"/>
              <w:left w:val="single" w:sz="8" w:space="0" w:color="auto"/>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6.350,81 €</w:t>
            </w:r>
          </w:p>
        </w:tc>
        <w:tc>
          <w:tcPr>
            <w:tcW w:w="1590" w:type="dxa"/>
            <w:tcBorders>
              <w:top w:val="nil"/>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127,02 €</w:t>
            </w:r>
          </w:p>
        </w:tc>
        <w:tc>
          <w:tcPr>
            <w:tcW w:w="255" w:type="dxa"/>
            <w:vAlign w:val="center"/>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r w:rsidR="0071219E" w:rsidRPr="00C61E68" w:rsidTr="00804BD0">
        <w:trPr>
          <w:trHeight w:val="942"/>
        </w:trPr>
        <w:tc>
          <w:tcPr>
            <w:tcW w:w="586" w:type="dxa"/>
            <w:tcBorders>
              <w:top w:val="single" w:sz="8" w:space="0" w:color="000000"/>
              <w:left w:val="single" w:sz="8" w:space="0" w:color="000000"/>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Β</w:t>
            </w:r>
          </w:p>
        </w:tc>
        <w:tc>
          <w:tcPr>
            <w:tcW w:w="2661" w:type="dxa"/>
            <w:tcBorders>
              <w:top w:val="single" w:sz="8" w:space="0" w:color="000000"/>
              <w:left w:val="nil"/>
              <w:bottom w:val="single" w:sz="8" w:space="0" w:color="auto"/>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ΕΠΙΣΚΕΥΗ ΗΛΕΚΤΡΟΛΟΓΙΚΩΝ ΣΥΣΤΗΜΑΤΩΝ ΟΧΗΜΑΤΩΝ ΚΑΙ ΜΗΧΑΝΗΜΑΤΩΝ ΕΡΓΟΥ</w:t>
            </w:r>
          </w:p>
        </w:tc>
        <w:tc>
          <w:tcPr>
            <w:tcW w:w="1193" w:type="dxa"/>
            <w:tcBorders>
              <w:top w:val="single" w:sz="8" w:space="0" w:color="000000"/>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2.116,94 €</w:t>
            </w:r>
          </w:p>
        </w:tc>
        <w:tc>
          <w:tcPr>
            <w:tcW w:w="1308" w:type="dxa"/>
            <w:tcBorders>
              <w:top w:val="single" w:sz="8" w:space="0" w:color="000000"/>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8.467,74 €</w:t>
            </w:r>
          </w:p>
        </w:tc>
        <w:tc>
          <w:tcPr>
            <w:tcW w:w="1308" w:type="dxa"/>
            <w:tcBorders>
              <w:top w:val="single" w:sz="8" w:space="0" w:color="000000"/>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8.467,74 €</w:t>
            </w:r>
          </w:p>
        </w:tc>
        <w:tc>
          <w:tcPr>
            <w:tcW w:w="1378" w:type="dxa"/>
            <w:tcBorders>
              <w:top w:val="single" w:sz="8" w:space="0" w:color="auto"/>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19.052,42 €</w:t>
            </w:r>
          </w:p>
        </w:tc>
        <w:tc>
          <w:tcPr>
            <w:tcW w:w="1590" w:type="dxa"/>
            <w:tcBorders>
              <w:top w:val="single" w:sz="8" w:space="0" w:color="000000"/>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381,05 €</w:t>
            </w:r>
          </w:p>
        </w:tc>
        <w:tc>
          <w:tcPr>
            <w:tcW w:w="255" w:type="dxa"/>
            <w:vAlign w:val="center"/>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r w:rsidR="0071219E" w:rsidRPr="00C61E68" w:rsidTr="00804BD0">
        <w:trPr>
          <w:trHeight w:val="572"/>
        </w:trPr>
        <w:tc>
          <w:tcPr>
            <w:tcW w:w="586" w:type="dxa"/>
            <w:tcBorders>
              <w:top w:val="single" w:sz="8" w:space="0" w:color="auto"/>
              <w:left w:val="single" w:sz="8" w:space="0" w:color="auto"/>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C</w:t>
            </w:r>
          </w:p>
        </w:tc>
        <w:tc>
          <w:tcPr>
            <w:tcW w:w="2661" w:type="dxa"/>
            <w:tcBorders>
              <w:top w:val="single" w:sz="8" w:space="0" w:color="auto"/>
              <w:left w:val="nil"/>
              <w:bottom w:val="single" w:sz="8" w:space="0" w:color="auto"/>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ΕΠΙΣΚΕΥΗ ΚΑΙ ΣΥΝΤΗΡΗΣΗ ΜΗΧΑΝΗΜΑΤΩΝ ΕΡΓΟΥ</w:t>
            </w:r>
          </w:p>
        </w:tc>
        <w:tc>
          <w:tcPr>
            <w:tcW w:w="1193" w:type="dxa"/>
            <w:tcBorders>
              <w:top w:val="single" w:sz="8" w:space="0" w:color="auto"/>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10.080,65 €</w:t>
            </w:r>
          </w:p>
        </w:tc>
        <w:tc>
          <w:tcPr>
            <w:tcW w:w="1308" w:type="dxa"/>
            <w:tcBorders>
              <w:top w:val="single" w:sz="8" w:space="0" w:color="auto"/>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40.322,58 €</w:t>
            </w:r>
          </w:p>
        </w:tc>
        <w:tc>
          <w:tcPr>
            <w:tcW w:w="1308" w:type="dxa"/>
            <w:tcBorders>
              <w:top w:val="single" w:sz="8" w:space="0" w:color="auto"/>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40.322,58 €</w:t>
            </w:r>
          </w:p>
        </w:tc>
        <w:tc>
          <w:tcPr>
            <w:tcW w:w="1378" w:type="dxa"/>
            <w:tcBorders>
              <w:top w:val="single" w:sz="8" w:space="0" w:color="auto"/>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90.725,81 €</w:t>
            </w:r>
          </w:p>
        </w:tc>
        <w:tc>
          <w:tcPr>
            <w:tcW w:w="1590" w:type="dxa"/>
            <w:tcBorders>
              <w:top w:val="single" w:sz="8" w:space="0" w:color="000000"/>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1.814,52 €</w:t>
            </w:r>
          </w:p>
        </w:tc>
        <w:tc>
          <w:tcPr>
            <w:tcW w:w="255" w:type="dxa"/>
            <w:vAlign w:val="center"/>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r w:rsidR="0071219E" w:rsidRPr="00C61E68" w:rsidTr="00804BD0">
        <w:trPr>
          <w:trHeight w:val="548"/>
        </w:trPr>
        <w:tc>
          <w:tcPr>
            <w:tcW w:w="586" w:type="dxa"/>
            <w:tcBorders>
              <w:top w:val="single" w:sz="8" w:space="0" w:color="auto"/>
              <w:left w:val="single" w:sz="8" w:space="0" w:color="000000"/>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D</w:t>
            </w:r>
          </w:p>
        </w:tc>
        <w:tc>
          <w:tcPr>
            <w:tcW w:w="2661" w:type="dxa"/>
            <w:tcBorders>
              <w:top w:val="single" w:sz="8" w:space="0" w:color="auto"/>
              <w:left w:val="nil"/>
              <w:bottom w:val="single" w:sz="8" w:space="0" w:color="000000"/>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ΕΠΙΣΚΕΥΗ ΚΑΙ ΣΥΝΤΗΡΗΣΗ ΟΧΗΜΑΤΩΝ ΜΕΤΑΦΟΡΑΣ ΠΡΟΣΩΠΩΝ</w:t>
            </w:r>
          </w:p>
        </w:tc>
        <w:tc>
          <w:tcPr>
            <w:tcW w:w="1193" w:type="dxa"/>
            <w:tcBorders>
              <w:top w:val="single" w:sz="8" w:space="0" w:color="auto"/>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403,23 €</w:t>
            </w:r>
          </w:p>
        </w:tc>
        <w:tc>
          <w:tcPr>
            <w:tcW w:w="1308" w:type="dxa"/>
            <w:tcBorders>
              <w:top w:val="single" w:sz="8" w:space="0" w:color="auto"/>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1.612,90 €</w:t>
            </w:r>
          </w:p>
        </w:tc>
        <w:tc>
          <w:tcPr>
            <w:tcW w:w="1308" w:type="dxa"/>
            <w:tcBorders>
              <w:top w:val="single" w:sz="8" w:space="0" w:color="auto"/>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1.612,90 €</w:t>
            </w:r>
          </w:p>
        </w:tc>
        <w:tc>
          <w:tcPr>
            <w:tcW w:w="1378" w:type="dxa"/>
            <w:tcBorders>
              <w:top w:val="single" w:sz="8" w:space="0" w:color="auto"/>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3.629,03 €</w:t>
            </w:r>
          </w:p>
        </w:tc>
        <w:tc>
          <w:tcPr>
            <w:tcW w:w="1590" w:type="dxa"/>
            <w:tcBorders>
              <w:top w:val="single" w:sz="8" w:space="0" w:color="000000"/>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72,58 €</w:t>
            </w:r>
          </w:p>
        </w:tc>
        <w:tc>
          <w:tcPr>
            <w:tcW w:w="255" w:type="dxa"/>
            <w:vAlign w:val="center"/>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r w:rsidR="0071219E" w:rsidRPr="00C61E68" w:rsidTr="00804BD0">
        <w:trPr>
          <w:trHeight w:val="834"/>
        </w:trPr>
        <w:tc>
          <w:tcPr>
            <w:tcW w:w="586" w:type="dxa"/>
            <w:tcBorders>
              <w:top w:val="single" w:sz="8" w:space="0" w:color="000000"/>
              <w:left w:val="single" w:sz="8" w:space="0" w:color="auto"/>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E</w:t>
            </w:r>
          </w:p>
        </w:tc>
        <w:tc>
          <w:tcPr>
            <w:tcW w:w="2661" w:type="dxa"/>
            <w:tcBorders>
              <w:top w:val="single" w:sz="8" w:space="0" w:color="000000"/>
              <w:left w:val="nil"/>
              <w:bottom w:val="single" w:sz="8" w:space="0" w:color="000000"/>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ΕΠΙΣΚΕΥΗ ΚΑΙ ΣΥΝΤΗΡΗΣΗ ΑΠΟΡΡΙΜΜΑΤΟΦΩΡΩΝ ΣΑΡΩΘΡΩΝ ΚΑΛΑΘΟΦΩΡΩΝ</w:t>
            </w:r>
          </w:p>
        </w:tc>
        <w:tc>
          <w:tcPr>
            <w:tcW w:w="1193" w:type="dxa"/>
            <w:tcBorders>
              <w:top w:val="single" w:sz="8" w:space="0" w:color="000000"/>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11.895,16 €</w:t>
            </w:r>
          </w:p>
        </w:tc>
        <w:tc>
          <w:tcPr>
            <w:tcW w:w="1308" w:type="dxa"/>
            <w:tcBorders>
              <w:top w:val="single" w:sz="8" w:space="0" w:color="000000"/>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47.580,64 €</w:t>
            </w:r>
          </w:p>
        </w:tc>
        <w:tc>
          <w:tcPr>
            <w:tcW w:w="1308" w:type="dxa"/>
            <w:tcBorders>
              <w:top w:val="single" w:sz="8" w:space="0" w:color="000000"/>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47.580,64 €</w:t>
            </w:r>
          </w:p>
        </w:tc>
        <w:tc>
          <w:tcPr>
            <w:tcW w:w="1378" w:type="dxa"/>
            <w:tcBorders>
              <w:top w:val="single" w:sz="8" w:space="0" w:color="auto"/>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107.056,44 €</w:t>
            </w:r>
          </w:p>
        </w:tc>
        <w:tc>
          <w:tcPr>
            <w:tcW w:w="1590" w:type="dxa"/>
            <w:tcBorders>
              <w:top w:val="single" w:sz="8" w:space="0" w:color="000000"/>
              <w:left w:val="nil"/>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2.141,13 €</w:t>
            </w:r>
          </w:p>
        </w:tc>
        <w:tc>
          <w:tcPr>
            <w:tcW w:w="255" w:type="dxa"/>
            <w:vAlign w:val="center"/>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r w:rsidR="00804BD0" w:rsidRPr="00C61E68" w:rsidTr="00804BD0">
        <w:trPr>
          <w:trHeight w:val="965"/>
        </w:trPr>
        <w:tc>
          <w:tcPr>
            <w:tcW w:w="586" w:type="dxa"/>
            <w:tcBorders>
              <w:top w:val="single" w:sz="8" w:space="0" w:color="000000"/>
              <w:left w:val="single" w:sz="8" w:space="0" w:color="000000"/>
              <w:bottom w:val="single" w:sz="4" w:space="0" w:color="auto"/>
              <w:right w:val="single" w:sz="8"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F</w:t>
            </w:r>
          </w:p>
        </w:tc>
        <w:tc>
          <w:tcPr>
            <w:tcW w:w="2661" w:type="dxa"/>
            <w:tcBorders>
              <w:top w:val="single" w:sz="8" w:space="0" w:color="000000"/>
              <w:left w:val="single" w:sz="8" w:space="0" w:color="auto"/>
              <w:bottom w:val="single" w:sz="8" w:space="0" w:color="000000"/>
              <w:right w:val="single" w:sz="8" w:space="0" w:color="000000"/>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804BD0">
              <w:rPr>
                <w:rFonts w:ascii="Arial" w:hAnsi="Arial" w:cs="Arial"/>
                <w:b/>
                <w:bCs/>
                <w:color w:val="000000"/>
                <w:sz w:val="18"/>
                <w:szCs w:val="18"/>
                <w:lang w:val="el-GR"/>
              </w:rPr>
              <w:t>ΕΠΙΣΚΕΥΗ ΚΑΙ ΣΥΝΤΗΡΗΣΗ ΦΟΡΤΗΓΩΝ (ΚΛΕΙΣΤΩΝ, ΑΝΟΙΧΤΩΝ, ΑΝΑΤΡΕΠΟΜΕΝΩΝ, Ή ΜΗ ΑΝΑΤΡΕΠΟΜΕΝΩΝ)</w:t>
            </w:r>
            <w:r w:rsidRPr="00804BD0">
              <w:rPr>
                <w:b/>
                <w:bCs/>
                <w:color w:val="000000"/>
                <w:sz w:val="18"/>
                <w:szCs w:val="18"/>
                <w:lang w:val="el-GR"/>
              </w:rPr>
              <w:t>≤3,5</w:t>
            </w:r>
            <w:r>
              <w:rPr>
                <w:b/>
                <w:bCs/>
                <w:color w:val="000000"/>
                <w:sz w:val="18"/>
                <w:szCs w:val="18"/>
              </w:rPr>
              <w:t>ton</w:t>
            </w:r>
          </w:p>
        </w:tc>
        <w:tc>
          <w:tcPr>
            <w:tcW w:w="1193" w:type="dxa"/>
            <w:tcBorders>
              <w:top w:val="single" w:sz="8" w:space="0" w:color="000000"/>
              <w:left w:val="nil"/>
              <w:bottom w:val="single" w:sz="4" w:space="0" w:color="auto"/>
              <w:right w:val="single" w:sz="8" w:space="0" w:color="000000"/>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1.375,00 €</w:t>
            </w:r>
          </w:p>
        </w:tc>
        <w:tc>
          <w:tcPr>
            <w:tcW w:w="1308" w:type="dxa"/>
            <w:tcBorders>
              <w:top w:val="single" w:sz="8" w:space="0" w:color="000000"/>
              <w:left w:val="nil"/>
              <w:bottom w:val="single" w:sz="4" w:space="0" w:color="auto"/>
              <w:right w:val="single" w:sz="8" w:space="0" w:color="000000"/>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5.500,00 €</w:t>
            </w:r>
          </w:p>
        </w:tc>
        <w:tc>
          <w:tcPr>
            <w:tcW w:w="1308" w:type="dxa"/>
            <w:tcBorders>
              <w:top w:val="single" w:sz="8" w:space="0" w:color="000000"/>
              <w:left w:val="nil"/>
              <w:bottom w:val="single" w:sz="4" w:space="0" w:color="auto"/>
              <w:right w:val="nil"/>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5.500,00 €</w:t>
            </w:r>
          </w:p>
        </w:tc>
        <w:tc>
          <w:tcPr>
            <w:tcW w:w="1378"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12.375,00 €</w:t>
            </w:r>
          </w:p>
        </w:tc>
        <w:tc>
          <w:tcPr>
            <w:tcW w:w="1590" w:type="dxa"/>
            <w:tcBorders>
              <w:top w:val="single" w:sz="8" w:space="0" w:color="000000"/>
              <w:left w:val="nil"/>
              <w:bottom w:val="single" w:sz="4" w:space="0" w:color="auto"/>
              <w:right w:val="single" w:sz="8"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247,50 €</w:t>
            </w:r>
          </w:p>
        </w:tc>
        <w:tc>
          <w:tcPr>
            <w:tcW w:w="255" w:type="dxa"/>
            <w:vAlign w:val="center"/>
            <w:hideMark/>
          </w:tcPr>
          <w:p w:rsidR="00804BD0" w:rsidRPr="00C61E68" w:rsidRDefault="00804BD0" w:rsidP="00804BD0">
            <w:pPr>
              <w:suppressAutoHyphens w:val="0"/>
              <w:spacing w:after="0"/>
              <w:jc w:val="left"/>
              <w:rPr>
                <w:rFonts w:ascii="Times New Roman" w:hAnsi="Times New Roman" w:cs="Times New Roman"/>
                <w:sz w:val="20"/>
                <w:szCs w:val="20"/>
                <w:lang w:val="el-GR" w:eastAsia="el-GR"/>
              </w:rPr>
            </w:pPr>
          </w:p>
        </w:tc>
      </w:tr>
      <w:tr w:rsidR="00804BD0" w:rsidRPr="00C61E68" w:rsidTr="00804BD0">
        <w:trPr>
          <w:trHeight w:val="977"/>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G</w:t>
            </w:r>
          </w:p>
        </w:tc>
        <w:tc>
          <w:tcPr>
            <w:tcW w:w="2661" w:type="dxa"/>
            <w:tcBorders>
              <w:top w:val="nil"/>
              <w:left w:val="single" w:sz="8" w:space="0" w:color="auto"/>
              <w:bottom w:val="single" w:sz="4" w:space="0" w:color="auto"/>
              <w:right w:val="single" w:sz="8" w:space="0" w:color="auto"/>
            </w:tcBorders>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3,5ton≤ΕΠΙΣΚΕΥΗ ΚΑΙ ΣΥΝΤΗΡΗΣΗ ΦΟΡΤΗΓΩΝ (ΚΛΕΙΣΤΩΝ, ΑΝΟΙΧΤΩΝ, ΑΝΑΤΡΕΠΟΜΕΝΩΝ, Ή ΜΗ ΑΝΑΤΡΕΠΟΜΕΝΩΝ)</w:t>
            </w:r>
            <w:r w:rsidR="004B7546">
              <w:rPr>
                <w:b/>
                <w:bCs/>
                <w:color w:val="000000"/>
                <w:sz w:val="18"/>
                <w:szCs w:val="18"/>
                <w:lang w:val="el-GR" w:eastAsia="el-GR"/>
              </w:rPr>
              <w:t>≥</w:t>
            </w:r>
            <w:r w:rsidRPr="00C61E68">
              <w:rPr>
                <w:b/>
                <w:bCs/>
                <w:color w:val="000000"/>
                <w:sz w:val="18"/>
                <w:szCs w:val="18"/>
                <w:lang w:val="el-GR" w:eastAsia="el-GR"/>
              </w:rPr>
              <w:t>12ton</w:t>
            </w:r>
          </w:p>
        </w:tc>
        <w:tc>
          <w:tcPr>
            <w:tcW w:w="1193"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2.000,00 €</w:t>
            </w:r>
          </w:p>
        </w:tc>
        <w:tc>
          <w:tcPr>
            <w:tcW w:w="1308" w:type="dxa"/>
            <w:tcBorders>
              <w:top w:val="single" w:sz="4" w:space="0" w:color="auto"/>
              <w:left w:val="nil"/>
              <w:bottom w:val="single" w:sz="4" w:space="0" w:color="auto"/>
              <w:right w:val="single" w:sz="8" w:space="0" w:color="000000"/>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8.000,00 €</w:t>
            </w:r>
          </w:p>
        </w:tc>
        <w:tc>
          <w:tcPr>
            <w:tcW w:w="1308" w:type="dxa"/>
            <w:tcBorders>
              <w:top w:val="single" w:sz="4" w:space="0" w:color="auto"/>
              <w:left w:val="nil"/>
              <w:bottom w:val="single" w:sz="4" w:space="0" w:color="auto"/>
              <w:right w:val="single" w:sz="8"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8.000,00 €</w:t>
            </w:r>
          </w:p>
        </w:tc>
        <w:tc>
          <w:tcPr>
            <w:tcW w:w="1378" w:type="dxa"/>
            <w:tcBorders>
              <w:top w:val="single" w:sz="4" w:space="0" w:color="auto"/>
              <w:left w:val="nil"/>
              <w:bottom w:val="single" w:sz="4" w:space="0" w:color="auto"/>
              <w:right w:val="single" w:sz="8"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18.000,00 €</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360,00 €</w:t>
            </w:r>
          </w:p>
        </w:tc>
        <w:tc>
          <w:tcPr>
            <w:tcW w:w="255" w:type="dxa"/>
            <w:tcBorders>
              <w:left w:val="single" w:sz="4" w:space="0" w:color="auto"/>
            </w:tcBorders>
            <w:vAlign w:val="center"/>
            <w:hideMark/>
          </w:tcPr>
          <w:p w:rsidR="00804BD0" w:rsidRPr="00C61E68" w:rsidRDefault="00804BD0" w:rsidP="00804BD0">
            <w:pPr>
              <w:suppressAutoHyphens w:val="0"/>
              <w:spacing w:after="0"/>
              <w:jc w:val="left"/>
              <w:rPr>
                <w:rFonts w:ascii="Times New Roman" w:hAnsi="Times New Roman" w:cs="Times New Roman"/>
                <w:sz w:val="20"/>
                <w:szCs w:val="20"/>
                <w:lang w:val="el-GR" w:eastAsia="el-GR"/>
              </w:rPr>
            </w:pPr>
          </w:p>
        </w:tc>
      </w:tr>
      <w:tr w:rsidR="00804BD0" w:rsidRPr="00C61E68" w:rsidTr="00804BD0">
        <w:trPr>
          <w:trHeight w:val="1013"/>
        </w:trPr>
        <w:tc>
          <w:tcPr>
            <w:tcW w:w="586" w:type="dxa"/>
            <w:tcBorders>
              <w:top w:val="single" w:sz="4" w:space="0" w:color="auto"/>
              <w:left w:val="single" w:sz="8" w:space="0" w:color="000000"/>
              <w:bottom w:val="nil"/>
              <w:right w:val="single" w:sz="4"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lastRenderedPageBreak/>
              <w:t>H</w:t>
            </w:r>
          </w:p>
        </w:tc>
        <w:tc>
          <w:tcPr>
            <w:tcW w:w="2661" w:type="dxa"/>
            <w:tcBorders>
              <w:top w:val="single" w:sz="4" w:space="0" w:color="auto"/>
              <w:left w:val="single" w:sz="4" w:space="0" w:color="auto"/>
              <w:bottom w:val="single" w:sz="4" w:space="0" w:color="auto"/>
              <w:right w:val="single" w:sz="8" w:space="0" w:color="auto"/>
            </w:tcBorders>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ΕΠΙΣΚΕΥΗ ΚΑΙ ΣΥΝΤΗΡΗΣΗ ΦΟΡΤΗΓΩΝ (ΚΛΕΙΣΤΩΝ, ΑΝΟΙΧΤΩΝ, ΑΝΑΤΡΕΠΟΜΕΝΩΝ, Ή ΜΗ ΑΝΑΤΡΕΠΟΜΕΝΩΝ)</w:t>
            </w:r>
            <w:r w:rsidR="004B7546">
              <w:rPr>
                <w:b/>
                <w:bCs/>
                <w:color w:val="000000"/>
                <w:sz w:val="18"/>
                <w:szCs w:val="18"/>
                <w:lang w:val="el-GR" w:eastAsia="el-GR"/>
              </w:rPr>
              <w:t>≥</w:t>
            </w:r>
            <w:r>
              <w:rPr>
                <w:b/>
                <w:bCs/>
                <w:color w:val="000000"/>
                <w:sz w:val="18"/>
                <w:szCs w:val="18"/>
                <w:lang w:val="el-GR" w:eastAsia="el-GR"/>
              </w:rPr>
              <w:t>12</w:t>
            </w:r>
            <w:r w:rsidRPr="00C61E68">
              <w:rPr>
                <w:b/>
                <w:bCs/>
                <w:color w:val="000000"/>
                <w:sz w:val="18"/>
                <w:szCs w:val="18"/>
                <w:lang w:val="el-GR" w:eastAsia="el-GR"/>
              </w:rPr>
              <w:t>ton</w:t>
            </w:r>
          </w:p>
        </w:tc>
        <w:tc>
          <w:tcPr>
            <w:tcW w:w="1193" w:type="dxa"/>
            <w:tcBorders>
              <w:top w:val="single" w:sz="4" w:space="0" w:color="auto"/>
              <w:left w:val="nil"/>
              <w:bottom w:val="single" w:sz="4" w:space="0" w:color="auto"/>
              <w:right w:val="single" w:sz="4"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3.076,61 €</w:t>
            </w:r>
          </w:p>
        </w:tc>
        <w:tc>
          <w:tcPr>
            <w:tcW w:w="1308" w:type="dxa"/>
            <w:tcBorders>
              <w:top w:val="single" w:sz="4" w:space="0" w:color="auto"/>
              <w:left w:val="single" w:sz="4" w:space="0" w:color="auto"/>
              <w:bottom w:val="nil"/>
              <w:right w:val="single" w:sz="8" w:space="0" w:color="000000"/>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12.306,45 €</w:t>
            </w:r>
          </w:p>
        </w:tc>
        <w:tc>
          <w:tcPr>
            <w:tcW w:w="1308" w:type="dxa"/>
            <w:tcBorders>
              <w:top w:val="single" w:sz="4" w:space="0" w:color="auto"/>
              <w:left w:val="nil"/>
              <w:bottom w:val="nil"/>
              <w:right w:val="single" w:sz="8"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12.306,45 €</w:t>
            </w:r>
          </w:p>
        </w:tc>
        <w:tc>
          <w:tcPr>
            <w:tcW w:w="1378" w:type="dxa"/>
            <w:tcBorders>
              <w:top w:val="single" w:sz="4" w:space="0" w:color="auto"/>
              <w:left w:val="nil"/>
              <w:bottom w:val="nil"/>
              <w:right w:val="single" w:sz="8"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27.689,51 €</w:t>
            </w:r>
          </w:p>
        </w:tc>
        <w:tc>
          <w:tcPr>
            <w:tcW w:w="1590" w:type="dxa"/>
            <w:tcBorders>
              <w:top w:val="single" w:sz="4" w:space="0" w:color="auto"/>
              <w:left w:val="nil"/>
              <w:bottom w:val="nil"/>
              <w:right w:val="single" w:sz="8" w:space="0" w:color="auto"/>
            </w:tcBorders>
            <w:shd w:val="clear" w:color="auto" w:fill="auto"/>
            <w:vAlign w:val="center"/>
            <w:hideMark/>
          </w:tcPr>
          <w:p w:rsidR="00804BD0" w:rsidRPr="00C61E68" w:rsidRDefault="00804BD0" w:rsidP="00804BD0">
            <w:pPr>
              <w:suppressAutoHyphens w:val="0"/>
              <w:spacing w:after="0"/>
              <w:jc w:val="center"/>
              <w:rPr>
                <w:b/>
                <w:bCs/>
                <w:color w:val="000000"/>
                <w:sz w:val="18"/>
                <w:szCs w:val="18"/>
                <w:lang w:val="el-GR" w:eastAsia="el-GR"/>
              </w:rPr>
            </w:pPr>
            <w:r w:rsidRPr="00C61E68">
              <w:rPr>
                <w:b/>
                <w:bCs/>
                <w:color w:val="000000"/>
                <w:sz w:val="18"/>
                <w:szCs w:val="18"/>
                <w:lang w:val="el-GR" w:eastAsia="el-GR"/>
              </w:rPr>
              <w:t>553,79 €</w:t>
            </w:r>
          </w:p>
        </w:tc>
        <w:tc>
          <w:tcPr>
            <w:tcW w:w="255" w:type="dxa"/>
            <w:vAlign w:val="center"/>
            <w:hideMark/>
          </w:tcPr>
          <w:p w:rsidR="00804BD0" w:rsidRPr="00C61E68" w:rsidRDefault="00804BD0" w:rsidP="00804BD0">
            <w:pPr>
              <w:suppressAutoHyphens w:val="0"/>
              <w:spacing w:after="0"/>
              <w:jc w:val="left"/>
              <w:rPr>
                <w:rFonts w:ascii="Times New Roman" w:hAnsi="Times New Roman" w:cs="Times New Roman"/>
                <w:sz w:val="20"/>
                <w:szCs w:val="20"/>
                <w:lang w:val="el-GR" w:eastAsia="el-GR"/>
              </w:rPr>
            </w:pPr>
          </w:p>
        </w:tc>
      </w:tr>
      <w:tr w:rsidR="0071219E" w:rsidRPr="00C61E68" w:rsidTr="00804BD0">
        <w:trPr>
          <w:trHeight w:val="250"/>
        </w:trPr>
        <w:tc>
          <w:tcPr>
            <w:tcW w:w="586" w:type="dxa"/>
            <w:tcBorders>
              <w:top w:val="single" w:sz="8" w:space="0" w:color="000000"/>
              <w:left w:val="single" w:sz="8" w:space="0" w:color="000000"/>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I</w:t>
            </w:r>
          </w:p>
        </w:tc>
        <w:tc>
          <w:tcPr>
            <w:tcW w:w="2661" w:type="dxa"/>
            <w:tcBorders>
              <w:top w:val="single" w:sz="4" w:space="0" w:color="auto"/>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ΕΡΓΑΣΙΕΣ ΦΑΝΟΠΟΙΙΑΣ</w:t>
            </w:r>
          </w:p>
        </w:tc>
        <w:tc>
          <w:tcPr>
            <w:tcW w:w="1193" w:type="dxa"/>
            <w:tcBorders>
              <w:top w:val="single" w:sz="4" w:space="0" w:color="auto"/>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1.108,86 €</w:t>
            </w:r>
          </w:p>
        </w:tc>
        <w:tc>
          <w:tcPr>
            <w:tcW w:w="1308" w:type="dxa"/>
            <w:tcBorders>
              <w:top w:val="single" w:sz="8" w:space="0" w:color="000000"/>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4.435,48 €</w:t>
            </w:r>
          </w:p>
        </w:tc>
        <w:tc>
          <w:tcPr>
            <w:tcW w:w="1308" w:type="dxa"/>
            <w:tcBorders>
              <w:top w:val="single" w:sz="8" w:space="0" w:color="000000"/>
              <w:left w:val="nil"/>
              <w:bottom w:val="nil"/>
              <w:right w:val="nil"/>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4.435,48 €</w:t>
            </w:r>
          </w:p>
        </w:tc>
        <w:tc>
          <w:tcPr>
            <w:tcW w:w="1378"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9.979,82 €</w:t>
            </w:r>
          </w:p>
        </w:tc>
        <w:tc>
          <w:tcPr>
            <w:tcW w:w="1590" w:type="dxa"/>
            <w:tcBorders>
              <w:top w:val="single" w:sz="8" w:space="0" w:color="000000"/>
              <w:left w:val="nil"/>
              <w:bottom w:val="single" w:sz="4" w:space="0" w:color="auto"/>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199,60 €</w:t>
            </w:r>
          </w:p>
        </w:tc>
        <w:tc>
          <w:tcPr>
            <w:tcW w:w="255" w:type="dxa"/>
            <w:vAlign w:val="center"/>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r w:rsidR="0071219E" w:rsidRPr="00C61E68" w:rsidTr="00804BD0">
        <w:trPr>
          <w:trHeight w:val="441"/>
        </w:trPr>
        <w:tc>
          <w:tcPr>
            <w:tcW w:w="586" w:type="dxa"/>
            <w:tcBorders>
              <w:top w:val="single" w:sz="8" w:space="0" w:color="auto"/>
              <w:left w:val="single" w:sz="8" w:space="0" w:color="auto"/>
              <w:bottom w:val="nil"/>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J</w:t>
            </w:r>
          </w:p>
        </w:tc>
        <w:tc>
          <w:tcPr>
            <w:tcW w:w="2661" w:type="dxa"/>
            <w:tcBorders>
              <w:top w:val="single" w:sz="8" w:space="0" w:color="auto"/>
              <w:left w:val="nil"/>
              <w:bottom w:val="nil"/>
              <w:right w:val="single" w:sz="8" w:space="0" w:color="000000"/>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ΕΠΙΣΚΕΥΗ ΚΑΙ ΣΥΝΤΗΡΗΣΗ ΕΛΑΣΤΙΚΩΝ</w:t>
            </w:r>
          </w:p>
        </w:tc>
        <w:tc>
          <w:tcPr>
            <w:tcW w:w="1193" w:type="dxa"/>
            <w:tcBorders>
              <w:top w:val="single" w:sz="8" w:space="0" w:color="auto"/>
              <w:left w:val="nil"/>
              <w:bottom w:val="single" w:sz="8" w:space="0" w:color="auto"/>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1.108,87 €</w:t>
            </w:r>
          </w:p>
        </w:tc>
        <w:tc>
          <w:tcPr>
            <w:tcW w:w="1308" w:type="dxa"/>
            <w:tcBorders>
              <w:top w:val="single" w:sz="8" w:space="0" w:color="auto"/>
              <w:left w:val="nil"/>
              <w:bottom w:val="single" w:sz="8" w:space="0" w:color="auto"/>
              <w:right w:val="single" w:sz="8"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4.435,50 €</w:t>
            </w:r>
          </w:p>
        </w:tc>
        <w:tc>
          <w:tcPr>
            <w:tcW w:w="1308" w:type="dxa"/>
            <w:tcBorders>
              <w:top w:val="single" w:sz="8" w:space="0" w:color="auto"/>
              <w:left w:val="nil"/>
              <w:bottom w:val="single" w:sz="8" w:space="0" w:color="auto"/>
              <w:right w:val="single" w:sz="4"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4.435,50 €</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9.979,87 €</w:t>
            </w:r>
          </w:p>
        </w:tc>
        <w:tc>
          <w:tcPr>
            <w:tcW w:w="1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9E" w:rsidRPr="00C61E68" w:rsidRDefault="0071219E" w:rsidP="00503EFF">
            <w:pPr>
              <w:suppressAutoHyphens w:val="0"/>
              <w:spacing w:after="0"/>
              <w:jc w:val="center"/>
              <w:rPr>
                <w:b/>
                <w:bCs/>
                <w:color w:val="000000"/>
                <w:sz w:val="18"/>
                <w:szCs w:val="18"/>
                <w:lang w:val="el-GR" w:eastAsia="el-GR"/>
              </w:rPr>
            </w:pPr>
            <w:r w:rsidRPr="00C61E68">
              <w:rPr>
                <w:b/>
                <w:bCs/>
                <w:color w:val="000000"/>
                <w:sz w:val="18"/>
                <w:szCs w:val="18"/>
                <w:lang w:val="el-GR" w:eastAsia="el-GR"/>
              </w:rPr>
              <w:t>199,60 €</w:t>
            </w:r>
          </w:p>
        </w:tc>
        <w:tc>
          <w:tcPr>
            <w:tcW w:w="255" w:type="dxa"/>
            <w:tcBorders>
              <w:left w:val="single" w:sz="4" w:space="0" w:color="auto"/>
            </w:tcBorders>
            <w:vAlign w:val="center"/>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r w:rsidR="0071219E" w:rsidRPr="00C61E68" w:rsidTr="00804BD0">
        <w:trPr>
          <w:trHeight w:val="250"/>
        </w:trPr>
        <w:tc>
          <w:tcPr>
            <w:tcW w:w="324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1219E" w:rsidRPr="00C61E68" w:rsidRDefault="0071219E" w:rsidP="00503EFF">
            <w:pPr>
              <w:suppressAutoHyphens w:val="0"/>
              <w:spacing w:after="0"/>
              <w:jc w:val="center"/>
              <w:rPr>
                <w:rFonts w:ascii="Arial" w:hAnsi="Arial" w:cs="Arial"/>
                <w:b/>
                <w:bCs/>
                <w:color w:val="000000"/>
                <w:sz w:val="18"/>
                <w:szCs w:val="18"/>
                <w:lang w:val="el-GR" w:eastAsia="el-GR"/>
              </w:rPr>
            </w:pPr>
            <w:r w:rsidRPr="00C61E68">
              <w:rPr>
                <w:rFonts w:ascii="Arial" w:hAnsi="Arial" w:cs="Arial"/>
                <w:b/>
                <w:bCs/>
                <w:color w:val="000000"/>
                <w:sz w:val="18"/>
                <w:szCs w:val="18"/>
                <w:lang w:val="el-GR" w:eastAsia="el-GR"/>
              </w:rPr>
              <w:t> </w:t>
            </w:r>
          </w:p>
        </w:tc>
        <w:tc>
          <w:tcPr>
            <w:tcW w:w="1193" w:type="dxa"/>
            <w:tcBorders>
              <w:top w:val="single" w:sz="8" w:space="0" w:color="auto"/>
              <w:left w:val="nil"/>
              <w:bottom w:val="single" w:sz="8" w:space="0" w:color="auto"/>
              <w:right w:val="single" w:sz="8" w:space="0" w:color="auto"/>
            </w:tcBorders>
            <w:shd w:val="clear" w:color="auto" w:fill="auto"/>
            <w:vAlign w:val="center"/>
            <w:hideMark/>
          </w:tcPr>
          <w:p w:rsidR="0071219E" w:rsidRPr="00C61E68" w:rsidRDefault="0071219E" w:rsidP="00503EFF">
            <w:pPr>
              <w:suppressAutoHyphens w:val="0"/>
              <w:spacing w:after="0"/>
              <w:jc w:val="center"/>
              <w:rPr>
                <w:rFonts w:ascii="Arial" w:hAnsi="Arial" w:cs="Arial"/>
                <w:b/>
                <w:bCs/>
                <w:color w:val="000000"/>
                <w:sz w:val="18"/>
                <w:szCs w:val="18"/>
                <w:lang w:val="el-GR" w:eastAsia="el-GR"/>
              </w:rPr>
            </w:pPr>
            <w:r w:rsidRPr="00C61E68">
              <w:rPr>
                <w:rFonts w:ascii="Arial" w:hAnsi="Arial" w:cs="Arial"/>
                <w:b/>
                <w:bCs/>
                <w:color w:val="000000"/>
                <w:sz w:val="18"/>
                <w:szCs w:val="18"/>
                <w:lang w:val="el-GR" w:eastAsia="el-GR"/>
              </w:rPr>
              <w:t>33.870,97 €</w:t>
            </w:r>
          </w:p>
        </w:tc>
        <w:tc>
          <w:tcPr>
            <w:tcW w:w="1308" w:type="dxa"/>
            <w:tcBorders>
              <w:top w:val="nil"/>
              <w:left w:val="nil"/>
              <w:bottom w:val="single" w:sz="8" w:space="0" w:color="auto"/>
              <w:right w:val="single" w:sz="8" w:space="0" w:color="auto"/>
            </w:tcBorders>
            <w:shd w:val="clear" w:color="auto" w:fill="auto"/>
            <w:vAlign w:val="center"/>
            <w:hideMark/>
          </w:tcPr>
          <w:p w:rsidR="0071219E" w:rsidRPr="00C61E68" w:rsidRDefault="0071219E" w:rsidP="00503EFF">
            <w:pPr>
              <w:suppressAutoHyphens w:val="0"/>
              <w:spacing w:after="0"/>
              <w:jc w:val="center"/>
              <w:rPr>
                <w:rFonts w:ascii="Arial" w:hAnsi="Arial" w:cs="Arial"/>
                <w:b/>
                <w:bCs/>
                <w:color w:val="000000"/>
                <w:sz w:val="18"/>
                <w:szCs w:val="18"/>
                <w:lang w:val="el-GR" w:eastAsia="el-GR"/>
              </w:rPr>
            </w:pPr>
            <w:r w:rsidRPr="00C61E68">
              <w:rPr>
                <w:rFonts w:ascii="Arial" w:hAnsi="Arial" w:cs="Arial"/>
                <w:b/>
                <w:bCs/>
                <w:color w:val="000000"/>
                <w:sz w:val="18"/>
                <w:szCs w:val="18"/>
                <w:lang w:val="el-GR" w:eastAsia="el-GR"/>
              </w:rPr>
              <w:t>135.483,87 €</w:t>
            </w:r>
          </w:p>
        </w:tc>
        <w:tc>
          <w:tcPr>
            <w:tcW w:w="1308" w:type="dxa"/>
            <w:tcBorders>
              <w:top w:val="nil"/>
              <w:left w:val="nil"/>
              <w:bottom w:val="single" w:sz="8" w:space="0" w:color="auto"/>
              <w:right w:val="single" w:sz="4" w:space="0" w:color="auto"/>
            </w:tcBorders>
            <w:shd w:val="clear" w:color="auto" w:fill="auto"/>
            <w:vAlign w:val="center"/>
            <w:hideMark/>
          </w:tcPr>
          <w:p w:rsidR="0071219E" w:rsidRPr="00C61E68" w:rsidRDefault="0071219E" w:rsidP="00503EFF">
            <w:pPr>
              <w:suppressAutoHyphens w:val="0"/>
              <w:spacing w:after="0"/>
              <w:jc w:val="center"/>
              <w:rPr>
                <w:rFonts w:ascii="Arial" w:hAnsi="Arial" w:cs="Arial"/>
                <w:b/>
                <w:bCs/>
                <w:color w:val="000000"/>
                <w:sz w:val="18"/>
                <w:szCs w:val="18"/>
                <w:lang w:val="el-GR" w:eastAsia="el-GR"/>
              </w:rPr>
            </w:pPr>
            <w:r w:rsidRPr="00C61E68">
              <w:rPr>
                <w:rFonts w:ascii="Arial" w:hAnsi="Arial" w:cs="Arial"/>
                <w:b/>
                <w:bCs/>
                <w:color w:val="000000"/>
                <w:sz w:val="18"/>
                <w:szCs w:val="18"/>
                <w:lang w:val="el-GR" w:eastAsia="el-GR"/>
              </w:rPr>
              <w:t>135.483,87 €</w:t>
            </w: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9E" w:rsidRPr="00C61E68" w:rsidRDefault="0071219E" w:rsidP="00503EFF">
            <w:pPr>
              <w:suppressAutoHyphens w:val="0"/>
              <w:spacing w:after="0"/>
              <w:jc w:val="center"/>
              <w:rPr>
                <w:rFonts w:ascii="Arial" w:hAnsi="Arial" w:cs="Arial"/>
                <w:b/>
                <w:bCs/>
                <w:color w:val="000000"/>
                <w:sz w:val="18"/>
                <w:szCs w:val="18"/>
                <w:lang w:val="el-GR" w:eastAsia="el-GR"/>
              </w:rPr>
            </w:pPr>
            <w:r w:rsidRPr="00C61E68">
              <w:rPr>
                <w:rFonts w:ascii="Arial" w:hAnsi="Arial" w:cs="Arial"/>
                <w:b/>
                <w:bCs/>
                <w:color w:val="000000"/>
                <w:sz w:val="18"/>
                <w:szCs w:val="18"/>
                <w:lang w:val="el-GR" w:eastAsia="el-GR"/>
              </w:rPr>
              <w:t>304.838,71 €</w:t>
            </w:r>
          </w:p>
        </w:tc>
        <w:tc>
          <w:tcPr>
            <w:tcW w:w="15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219E" w:rsidRPr="00C61E68" w:rsidRDefault="0071219E" w:rsidP="00C00862">
            <w:pPr>
              <w:suppressAutoHyphens w:val="0"/>
              <w:spacing w:after="0"/>
              <w:jc w:val="center"/>
              <w:rPr>
                <w:rFonts w:ascii="Arial" w:hAnsi="Arial" w:cs="Arial"/>
                <w:b/>
                <w:bCs/>
                <w:color w:val="000000"/>
                <w:sz w:val="18"/>
                <w:szCs w:val="18"/>
                <w:lang w:val="el-GR" w:eastAsia="el-GR"/>
              </w:rPr>
            </w:pPr>
            <w:bookmarkStart w:id="38" w:name="_Hlk114645816"/>
            <w:r w:rsidRPr="00C61E68">
              <w:rPr>
                <w:rFonts w:ascii="Arial" w:hAnsi="Arial" w:cs="Arial"/>
                <w:b/>
                <w:bCs/>
                <w:color w:val="000000"/>
                <w:sz w:val="18"/>
                <w:szCs w:val="18"/>
                <w:lang w:val="el-GR" w:eastAsia="el-GR"/>
              </w:rPr>
              <w:t>6.096,7</w:t>
            </w:r>
            <w:r w:rsidR="00C00862">
              <w:rPr>
                <w:rFonts w:ascii="Arial" w:hAnsi="Arial" w:cs="Arial"/>
                <w:b/>
                <w:bCs/>
                <w:color w:val="000000"/>
                <w:sz w:val="18"/>
                <w:szCs w:val="18"/>
                <w:lang w:val="el-GR" w:eastAsia="el-GR"/>
              </w:rPr>
              <w:t>9</w:t>
            </w:r>
            <w:r w:rsidRPr="00C61E68">
              <w:rPr>
                <w:rFonts w:ascii="Arial" w:hAnsi="Arial" w:cs="Arial"/>
                <w:b/>
                <w:bCs/>
                <w:color w:val="000000"/>
                <w:sz w:val="18"/>
                <w:szCs w:val="18"/>
                <w:lang w:val="el-GR" w:eastAsia="el-GR"/>
              </w:rPr>
              <w:t xml:space="preserve"> €</w:t>
            </w:r>
            <w:bookmarkEnd w:id="38"/>
          </w:p>
        </w:tc>
        <w:tc>
          <w:tcPr>
            <w:tcW w:w="255" w:type="dxa"/>
            <w:tcBorders>
              <w:left w:val="single" w:sz="4" w:space="0" w:color="auto"/>
            </w:tcBorders>
            <w:vAlign w:val="center"/>
            <w:hideMark/>
          </w:tcPr>
          <w:p w:rsidR="0071219E" w:rsidRPr="00C61E68" w:rsidRDefault="0071219E" w:rsidP="00503EFF">
            <w:pPr>
              <w:suppressAutoHyphens w:val="0"/>
              <w:spacing w:after="0"/>
              <w:jc w:val="left"/>
              <w:rPr>
                <w:rFonts w:ascii="Times New Roman" w:hAnsi="Times New Roman" w:cs="Times New Roman"/>
                <w:sz w:val="20"/>
                <w:szCs w:val="20"/>
                <w:lang w:val="el-GR" w:eastAsia="el-GR"/>
              </w:rPr>
            </w:pPr>
          </w:p>
        </w:tc>
      </w:tr>
    </w:tbl>
    <w:p w:rsidR="0041531A" w:rsidRDefault="0041531A">
      <w:pPr>
        <w:rPr>
          <w:lang w:val="el-GR"/>
        </w:rPr>
      </w:pPr>
    </w:p>
    <w:p w:rsidR="00935D63" w:rsidRPr="00935D63" w:rsidRDefault="00935D63">
      <w:pPr>
        <w:rPr>
          <w:bCs/>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rsidR="00D41FD6" w:rsidRPr="00C229F3" w:rsidRDefault="00D41FD6">
      <w:pPr>
        <w:rPr>
          <w:lang w:val="el-GR"/>
        </w:rPr>
      </w:pPr>
      <w:r>
        <w:rPr>
          <w:b/>
          <w:bCs/>
          <w:lang w:val="el-GR"/>
        </w:rPr>
        <w:t>2.2.2.2.</w:t>
      </w:r>
      <w:r>
        <w:rPr>
          <w:b/>
          <w:lang w:val="el-GR"/>
        </w:rPr>
        <w:t xml:space="preserve"> </w:t>
      </w:r>
      <w:r>
        <w:rPr>
          <w:lang w:val="el-GR"/>
        </w:rPr>
        <w:t xml:space="preserve">Η εγγύηση συμμετοχής επιστρέφεται στον ανάδοχο με την προσκόμιση της εγγύησης καλής εκτέλεσης. </w:t>
      </w:r>
    </w:p>
    <w:p w:rsidR="00D41FD6" w:rsidRPr="00C229F3" w:rsidRDefault="00D41FD6">
      <w:pPr>
        <w:rPr>
          <w:lang w:val="el-GR"/>
        </w:rPr>
      </w:pPr>
      <w:r>
        <w:rPr>
          <w:bCs/>
          <w:lang w:val="el-GR"/>
        </w:rPr>
        <w:t xml:space="preserve">Η εγγύηση συμμετοχής επιστρέφεται στους λοιπούς προσφέροντες, σύμφωνα με τα ειδικότερα οριζόμενα </w:t>
      </w:r>
      <w:r w:rsidR="00EF370D">
        <w:rPr>
          <w:bCs/>
          <w:lang w:val="el-GR"/>
        </w:rPr>
        <w:t xml:space="preserve">στην παρ. 3 του </w:t>
      </w:r>
      <w:r>
        <w:rPr>
          <w:bCs/>
          <w:lang w:val="el-GR"/>
        </w:rPr>
        <w:t>άρθρο</w:t>
      </w:r>
      <w:r w:rsidR="00EF370D">
        <w:rPr>
          <w:bCs/>
          <w:lang w:val="el-GR"/>
        </w:rPr>
        <w:t>υ</w:t>
      </w:r>
      <w:r>
        <w:rPr>
          <w:bCs/>
          <w:lang w:val="el-GR"/>
        </w:rPr>
        <w:t xml:space="preserve"> 72 του ν. 4412/2016</w:t>
      </w:r>
      <w:r w:rsidRPr="00C229F3">
        <w:rPr>
          <w:lang w:val="el-GR"/>
        </w:rPr>
        <w:t>.</w:t>
      </w:r>
      <w:r w:rsidRPr="00C229F3">
        <w:rPr>
          <w:rStyle w:val="WW-FootnoteReference17"/>
          <w:lang w:val="el-GR"/>
        </w:rPr>
        <w:t xml:space="preserve"> </w:t>
      </w:r>
      <w:r>
        <w:rPr>
          <w:rStyle w:val="WW-FootnoteReference17"/>
        </w:rPr>
        <w:footnoteReference w:id="48"/>
      </w:r>
    </w:p>
    <w:p w:rsidR="00D41FD6" w:rsidRPr="00403CDA" w:rsidRDefault="00D41FD6">
      <w:pPr>
        <w:rPr>
          <w:color w:val="000000"/>
          <w:lang w:val="el-GR"/>
        </w:rPr>
      </w:pPr>
      <w:r>
        <w:rPr>
          <w:b/>
          <w:bCs/>
          <w:lang w:val="el-GR"/>
        </w:rPr>
        <w:t xml:space="preserve">2.2.2.3. </w:t>
      </w:r>
      <w:r>
        <w:rPr>
          <w:lang w:val="el-GR"/>
        </w:rPr>
        <w:t xml:space="preserve">Η εγγύηση συμμετοχής καταπίπτει, </w:t>
      </w:r>
      <w:r w:rsidR="00512563">
        <w:rPr>
          <w:lang w:val="el-GR"/>
        </w:rPr>
        <w:t>εά</w:t>
      </w:r>
      <w:r>
        <w:rPr>
          <w:lang w:val="el-GR"/>
        </w:rPr>
        <w:t>ν ο προσφέρων</w:t>
      </w:r>
      <w:r w:rsidR="00075146">
        <w:rPr>
          <w:lang w:val="el-GR"/>
        </w:rPr>
        <w:t>:</w:t>
      </w:r>
      <w:r>
        <w:rPr>
          <w:lang w:val="el-GR"/>
        </w:rPr>
        <w:t xml:space="preserve"> </w:t>
      </w:r>
      <w:r w:rsidR="00512563">
        <w:rPr>
          <w:lang w:val="el-GR"/>
        </w:rPr>
        <w:t xml:space="preserve">α) </w:t>
      </w:r>
      <w:r>
        <w:rPr>
          <w:lang w:val="el-GR"/>
        </w:rPr>
        <w:t xml:space="preserve">αποσύρει την προσφορά του κατά τη διάρκεια ισχύος αυτής, </w:t>
      </w:r>
      <w:r w:rsidR="00512563">
        <w:rPr>
          <w:lang w:val="el-GR"/>
        </w:rPr>
        <w:t xml:space="preserve">β) </w:t>
      </w:r>
      <w:r>
        <w:rPr>
          <w:lang w:val="el-GR"/>
        </w:rPr>
        <w:t>παρέχει</w:t>
      </w:r>
      <w:r w:rsidR="00512563">
        <w:rPr>
          <w:lang w:val="el-GR"/>
        </w:rPr>
        <w:t>, εν γνώσει του,</w:t>
      </w:r>
      <w:r>
        <w:rPr>
          <w:lang w:val="el-GR"/>
        </w:rPr>
        <w:t xml:space="preserve"> ψευδή στοιχεία ή πληροφορίες που αναφέρονται </w:t>
      </w:r>
      <w:r w:rsidR="002647D4">
        <w:rPr>
          <w:lang w:val="el-GR"/>
        </w:rPr>
        <w:t xml:space="preserve">στις παραγράφους </w:t>
      </w:r>
      <w:r>
        <w:rPr>
          <w:lang w:val="el-GR"/>
        </w:rPr>
        <w:t xml:space="preserve">2.2.3 έως 2.2.8 </w:t>
      </w:r>
      <w:r w:rsidR="00512563">
        <w:rPr>
          <w:lang w:val="el-GR"/>
        </w:rPr>
        <w:t xml:space="preserve">γ) </w:t>
      </w:r>
      <w:r>
        <w:rPr>
          <w:lang w:val="el-GR"/>
        </w:rPr>
        <w:t xml:space="preserve">δεν προσκομίσει εγκαίρως τα προβλεπόμενα από την παρούσα δικαιολογητικά </w:t>
      </w:r>
      <w:r w:rsidR="00512563">
        <w:rPr>
          <w:lang w:val="el-GR"/>
        </w:rPr>
        <w:t>(</w:t>
      </w:r>
      <w:r w:rsidR="002647D4">
        <w:rPr>
          <w:lang w:val="el-GR"/>
        </w:rPr>
        <w:t xml:space="preserve">παράγραφοι </w:t>
      </w:r>
      <w:r w:rsidR="00512563">
        <w:rPr>
          <w:lang w:val="el-GR"/>
        </w:rPr>
        <w:t xml:space="preserve">2.2.9 και 3.2), δ) </w:t>
      </w:r>
      <w:r>
        <w:rPr>
          <w:lang w:val="el-GR"/>
        </w:rPr>
        <w:t xml:space="preserve">δεν προσέλθει εγκαίρως για υπογραφή </w:t>
      </w:r>
      <w:r w:rsidR="00512563">
        <w:rPr>
          <w:lang w:val="el-GR"/>
        </w:rPr>
        <w:t xml:space="preserve">του συμφωνητικού, ε) υποβάλει μη κατάλληλη προσφορά, με την έννοια </w:t>
      </w:r>
      <w:r w:rsidR="00512563" w:rsidRPr="00BD65F6">
        <w:rPr>
          <w:lang w:val="el-GR"/>
        </w:rPr>
        <w:t>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w:t>
      </w:r>
      <w:r w:rsidR="00512563" w:rsidRPr="00B126BF">
        <w:rPr>
          <w:vertAlign w:val="superscript"/>
        </w:rPr>
        <w:footnoteReference w:id="49"/>
      </w:r>
      <w:r w:rsidR="00512563" w:rsidRPr="00BD65F6">
        <w:rPr>
          <w:lang w:val="el-GR"/>
        </w:rPr>
        <w:t>, ζ) στις περιπτώσεις των παρ. 3, 4 και 5 του άρθρου 103 του ν. 4412/2016</w:t>
      </w:r>
      <w:r w:rsidR="00512563" w:rsidRPr="00322DCB">
        <w:rPr>
          <w:lang w:val="el-GR"/>
        </w:rPr>
        <w:t>, περί</w:t>
      </w:r>
      <w:r w:rsidR="00512563">
        <w:rPr>
          <w:lang w:val="el-GR"/>
        </w:rPr>
        <w:t xml:space="preserve"> πρόσκλησης για υποβολή δικαιολογητικών από τον προσωρινό ανάδοχο, αν</w:t>
      </w:r>
      <w:r w:rsidR="00512563" w:rsidRPr="00F061C6">
        <w:rPr>
          <w:lang w:val="el-GR"/>
        </w:rPr>
        <w:t>, κατά τον έλεγχο των παραπάνω δικαιολογητικών</w:t>
      </w:r>
      <w:r w:rsidR="00512563">
        <w:rPr>
          <w:lang w:val="el-GR"/>
        </w:rPr>
        <w:t xml:space="preserve">, σύμφωνα με </w:t>
      </w:r>
      <w:r w:rsidR="002647D4">
        <w:rPr>
          <w:lang w:val="el-GR"/>
        </w:rPr>
        <w:t>τις παραγράφους</w:t>
      </w:r>
      <w:r w:rsidR="00512563">
        <w:rPr>
          <w:lang w:val="el-GR"/>
        </w:rPr>
        <w:t xml:space="preserve"> 3.2 και 3.4 της παρούσας</w:t>
      </w:r>
      <w:r w:rsidR="00512563" w:rsidRPr="00F061C6">
        <w:rPr>
          <w:lang w:val="el-GR"/>
        </w:rPr>
        <w:t>,</w:t>
      </w:r>
      <w:r w:rsidR="00512563">
        <w:rPr>
          <w:lang w:val="el-GR"/>
        </w:rPr>
        <w:t xml:space="preserve"> </w:t>
      </w:r>
      <w:r w:rsidR="00512563" w:rsidRPr="00F061C6">
        <w:rPr>
          <w:lang w:val="el-GR"/>
        </w:rPr>
        <w:t>διαπιστωθεί ότι τα στοιχεία που δηλώθηκαν</w:t>
      </w:r>
      <w:r w:rsidR="00512563">
        <w:rPr>
          <w:lang w:val="el-GR"/>
        </w:rPr>
        <w:t xml:space="preserve"> στο ΕΕΕΣ</w:t>
      </w:r>
      <w:r w:rsidR="00512563" w:rsidRPr="00F061C6">
        <w:rPr>
          <w:lang w:val="el-GR"/>
        </w:rPr>
        <w:t xml:space="preserve"> είναι εκ προθέσεως απατηλά, ή ότι έχουν</w:t>
      </w:r>
      <w:r w:rsidR="00512563">
        <w:rPr>
          <w:lang w:val="el-GR"/>
        </w:rPr>
        <w:t xml:space="preserve"> </w:t>
      </w:r>
      <w:r w:rsidR="00512563" w:rsidRPr="00F061C6">
        <w:rPr>
          <w:lang w:val="el-GR"/>
        </w:rPr>
        <w:t>υποβληθεί πλαστά αποδεικτικά στοιχεία</w:t>
      </w:r>
      <w:r w:rsidR="00512563">
        <w:rPr>
          <w:lang w:val="el-GR"/>
        </w:rPr>
        <w:t xml:space="preserve">, ή αν, </w:t>
      </w:r>
      <w:r w:rsidR="00512563" w:rsidRPr="00F061C6">
        <w:rPr>
          <w:lang w:val="el-GR"/>
        </w:rPr>
        <w:t>από τα παραπάνω δικαιολογητικά που προσκομίσθηκαν νομίμως και εμπροθέσμως</w:t>
      </w:r>
      <w:r w:rsidR="00512563">
        <w:rPr>
          <w:lang w:val="el-GR"/>
        </w:rPr>
        <w:t>,</w:t>
      </w:r>
      <w:r w:rsidR="00512563" w:rsidRPr="00F061C6">
        <w:rPr>
          <w:lang w:val="el-GR"/>
        </w:rPr>
        <w:t xml:space="preserve"> δεν αποδεικνύεται</w:t>
      </w:r>
      <w:r w:rsidR="00512563">
        <w:rPr>
          <w:lang w:val="el-GR"/>
        </w:rPr>
        <w:t xml:space="preserve"> </w:t>
      </w:r>
      <w:r w:rsidR="00512563" w:rsidRPr="00F061C6">
        <w:rPr>
          <w:lang w:val="el-GR"/>
        </w:rPr>
        <w:t xml:space="preserve">η μη συνδρομή των λόγων αποκλεισμού </w:t>
      </w:r>
      <w:r w:rsidR="002647D4">
        <w:rPr>
          <w:lang w:val="el-GR"/>
        </w:rPr>
        <w:t>της παραγράφου</w:t>
      </w:r>
      <w:r w:rsidR="00512563">
        <w:rPr>
          <w:lang w:val="el-GR"/>
        </w:rPr>
        <w:t xml:space="preserve"> 2.2.3 </w:t>
      </w:r>
      <w:r w:rsidR="00512563" w:rsidRPr="00F061C6">
        <w:rPr>
          <w:lang w:val="el-GR"/>
        </w:rPr>
        <w:t xml:space="preserve">ή η πλήρωση μιας ή περισσότερων από </w:t>
      </w:r>
      <w:r w:rsidR="00512563">
        <w:rPr>
          <w:lang w:val="el-GR"/>
        </w:rPr>
        <w:t xml:space="preserve">τις </w:t>
      </w:r>
      <w:r w:rsidR="00512563" w:rsidRPr="00F061C6">
        <w:rPr>
          <w:lang w:val="el-GR"/>
        </w:rPr>
        <w:t>απαιτήσεις των κριτηρίων ποιοτικής επιλογής</w:t>
      </w:r>
      <w:r w:rsidR="00512563">
        <w:rPr>
          <w:lang w:val="el-GR"/>
        </w:rPr>
        <w:t>.</w:t>
      </w:r>
    </w:p>
    <w:p w:rsidR="00D41FD6" w:rsidRPr="00C229F3" w:rsidRDefault="00D41FD6">
      <w:pPr>
        <w:pStyle w:val="3"/>
        <w:rPr>
          <w:lang w:val="el-GR"/>
        </w:rPr>
      </w:pPr>
      <w:bookmarkStart w:id="39" w:name="_Toc74088306"/>
      <w:r>
        <w:rPr>
          <w:rFonts w:ascii="Calibri" w:hAnsi="Calibri"/>
          <w:lang w:val="el-GR"/>
        </w:rPr>
        <w:t>2.2.3</w:t>
      </w:r>
      <w:r>
        <w:rPr>
          <w:rFonts w:ascii="Calibri" w:hAnsi="Calibri"/>
          <w:lang w:val="el-GR"/>
        </w:rPr>
        <w:tab/>
        <w:t>Λόγοι αποκλεισμού</w:t>
      </w:r>
      <w:r>
        <w:rPr>
          <w:rStyle w:val="WW-FootnoteReference7"/>
          <w:rFonts w:ascii="Calibri" w:hAnsi="Calibri"/>
          <w:lang w:val="el-GR"/>
        </w:rPr>
        <w:footnoteReference w:id="50"/>
      </w:r>
      <w:bookmarkEnd w:id="39"/>
      <w:r>
        <w:rPr>
          <w:rFonts w:ascii="Calibri" w:hAnsi="Calibri"/>
          <w:lang w:val="el-GR"/>
        </w:rPr>
        <w:t xml:space="preserve"> </w:t>
      </w:r>
    </w:p>
    <w:p w:rsidR="00D41FD6" w:rsidRPr="00C229F3" w:rsidRDefault="00D41FD6">
      <w:pPr>
        <w:rPr>
          <w:lang w:val="el-GR"/>
        </w:rPr>
      </w:pPr>
      <w:r>
        <w:rPr>
          <w:lang w:val="el-GR"/>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D41FD6" w:rsidRPr="00C229F3" w:rsidRDefault="00D41FD6">
      <w:pPr>
        <w:rPr>
          <w:lang w:val="el-GR"/>
        </w:rPr>
      </w:pPr>
      <w:r>
        <w:rPr>
          <w:b/>
          <w:bCs/>
          <w:lang w:val="el-GR"/>
        </w:rPr>
        <w:t xml:space="preserve">2.2.3.1. </w:t>
      </w:r>
      <w:r>
        <w:rPr>
          <w:lang w:val="el-GR"/>
        </w:rPr>
        <w:t xml:space="preserve"> Όταν υπάρχει σε βάρος του αμετάκλητη</w:t>
      </w:r>
      <w:r>
        <w:rPr>
          <w:rStyle w:val="FootnoteReference2"/>
          <w:szCs w:val="22"/>
          <w:lang w:val="el-GR"/>
        </w:rPr>
        <w:footnoteReference w:id="51"/>
      </w:r>
      <w:r>
        <w:rPr>
          <w:lang w:val="el-GR"/>
        </w:rPr>
        <w:t xml:space="preserve"> καταδικαστική απόφαση </w:t>
      </w:r>
      <w:r w:rsidR="00B21E7B">
        <w:rPr>
          <w:lang w:val="el-GR"/>
        </w:rPr>
        <w:t>για ένα από τα ακόλουθα εγκλήματα:</w:t>
      </w:r>
      <w:r>
        <w:rPr>
          <w:lang w:val="el-GR"/>
        </w:rPr>
        <w:t xml:space="preserve"> </w:t>
      </w:r>
    </w:p>
    <w:p w:rsidR="00D41FD6" w:rsidRPr="00C229F3" w:rsidRDefault="00D41FD6">
      <w:pPr>
        <w:rPr>
          <w:lang w:val="el-GR"/>
        </w:rPr>
      </w:pPr>
      <w:r>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t>L</w:t>
      </w:r>
      <w:r>
        <w:rPr>
          <w:lang w:val="el-GR"/>
        </w:rPr>
        <w:t xml:space="preserve"> 300 της 11.11.2008 σ.42), </w:t>
      </w:r>
      <w:r w:rsidR="00B21E7B" w:rsidRPr="002E1623">
        <w:rPr>
          <w:lang w:val="el-GR"/>
        </w:rPr>
        <w:t>και τα εγκλήματα του άρθρου 187 του Ποινικού Κώδικα (εγκληματική οργάνωση),</w:t>
      </w:r>
    </w:p>
    <w:p w:rsidR="00D41FD6" w:rsidRPr="00C229F3" w:rsidRDefault="00D41FD6">
      <w:pPr>
        <w:rPr>
          <w:lang w:val="el-GR"/>
        </w:rPr>
      </w:pPr>
      <w:r>
        <w:rPr>
          <w:lang w:val="el-GR"/>
        </w:rPr>
        <w:lastRenderedPageBreak/>
        <w:t xml:space="preserve">β) </w:t>
      </w:r>
      <w:r w:rsidR="00B21E7B">
        <w:rPr>
          <w:lang w:val="el-GR"/>
        </w:rPr>
        <w:t xml:space="preserve">ενεργητική </w:t>
      </w:r>
      <w:r>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t>C</w:t>
      </w:r>
      <w:r>
        <w:rPr>
          <w:lang w:val="el-GR"/>
        </w:rPr>
        <w:t xml:space="preserve"> 195 της 25.6.1997, σ. 1) και στην </w:t>
      </w:r>
      <w:r w:rsidR="00B21E7B">
        <w:rPr>
          <w:lang w:val="el-GR"/>
        </w:rPr>
        <w:t xml:space="preserve">παρ. </w:t>
      </w:r>
      <w:r>
        <w:rPr>
          <w:lang w:val="el-GR"/>
        </w:rPr>
        <w:t xml:space="preserve">1 του άρθρου 2 της απόφασης-πλαίσιο 2003/568/ΔΕΥ του Συμβουλίου της 22ας Ιουλίου 2003, για την καταπολέμηση της δωροδοκίας στον ιδιωτικό τομέα (ΕΕ </w:t>
      </w:r>
      <w:r>
        <w:t>L</w:t>
      </w:r>
      <w:r>
        <w:rPr>
          <w:lang w:val="el-GR"/>
        </w:rPr>
        <w:t xml:space="preserve"> 192 της 31.7.2003, σ. 54), καθώς και όπως ορίζεται </w:t>
      </w:r>
      <w:r w:rsidR="00B21E7B">
        <w:rPr>
          <w:lang w:val="el-GR"/>
        </w:rPr>
        <w:t xml:space="preserve">στο εθνικό δίκαιο του οικονομικού φορέα, </w:t>
      </w:r>
      <w:r w:rsidR="00B21E7B" w:rsidRPr="002E1623">
        <w:rPr>
          <w:lang w:val="el-GR"/>
        </w:rPr>
        <w:t>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rsidR="00D41FD6" w:rsidRPr="00C229F3" w:rsidRDefault="00D41FD6">
      <w:pPr>
        <w:rPr>
          <w:lang w:val="el-GR"/>
        </w:rPr>
      </w:pPr>
      <w:r>
        <w:rPr>
          <w:lang w:val="el-GR"/>
        </w:rPr>
        <w:t xml:space="preserve">γ) απάτη, </w:t>
      </w:r>
      <w:r w:rsidR="00952C79" w:rsidRPr="002E1623">
        <w:rPr>
          <w:lang w:val="el-GR"/>
        </w:rPr>
        <w:t>εις βάρος των οικονομικών συμφερόντων της Ένωσης</w:t>
      </w:r>
      <w:r w:rsidR="00952C79">
        <w:rPr>
          <w:lang w:val="el-GR"/>
        </w:rPr>
        <w:t>, κατά την έννοια των άρθρων 3 και 4 της Οδηγίας (ΕΕ) 2017/1371 του Ευρωπαϊκού Κοινοβουλίου και του Συμβουλίου της 5</w:t>
      </w:r>
      <w:r w:rsidR="00952C79" w:rsidRPr="00D946B5">
        <w:rPr>
          <w:vertAlign w:val="superscript"/>
          <w:lang w:val="el-GR"/>
        </w:rPr>
        <w:t>ης</w:t>
      </w:r>
      <w:r w:rsidR="00952C79">
        <w:rPr>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00952C79">
        <w:rPr>
          <w:lang w:val="en-US"/>
        </w:rPr>
        <w:t>L</w:t>
      </w:r>
      <w:r w:rsidR="00952C79" w:rsidRPr="00D946B5">
        <w:rPr>
          <w:lang w:val="el-GR"/>
        </w:rPr>
        <w:t xml:space="preserve"> 198/28.07.2017) </w:t>
      </w:r>
      <w:r w:rsidR="00952C79">
        <w:rPr>
          <w:lang w:val="el-GR"/>
        </w:rPr>
        <w:t xml:space="preserve">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00952C79" w:rsidRPr="00D946B5">
        <w:rPr>
          <w:szCs w:val="22"/>
          <w:lang w:val="el-GR"/>
        </w:rPr>
        <w:t>386Β (</w:t>
      </w:r>
      <w:r w:rsidR="00952C79" w:rsidRPr="00D946B5">
        <w:rPr>
          <w:szCs w:val="22"/>
          <w:lang w:val="el-GR" w:eastAsia="el-GR"/>
        </w:rPr>
        <w:t>απάτη σχετική με τις επιχορηγήσεις), 390 (απιστία) του</w:t>
      </w:r>
      <w:r w:rsidR="00952C79">
        <w:rPr>
          <w:szCs w:val="22"/>
          <w:lang w:val="el-GR" w:eastAsia="el-GR"/>
        </w:rPr>
        <w:t xml:space="preserve"> </w:t>
      </w:r>
      <w:r w:rsidR="00952C79" w:rsidRPr="00D946B5">
        <w:rPr>
          <w:szCs w:val="22"/>
          <w:lang w:val="el-GR" w:eastAsia="el-GR"/>
        </w:rPr>
        <w:t>Ποινικού Κώδικα και των άρθρων 155 επ. του Εθνικού</w:t>
      </w:r>
      <w:r w:rsidR="00952C79">
        <w:rPr>
          <w:szCs w:val="22"/>
          <w:lang w:val="el-GR" w:eastAsia="el-GR"/>
        </w:rPr>
        <w:t xml:space="preserve"> </w:t>
      </w:r>
      <w:r w:rsidR="00952C79" w:rsidRPr="00D946B5">
        <w:rPr>
          <w:szCs w:val="22"/>
          <w:lang w:val="el-GR" w:eastAsia="el-GR"/>
        </w:rPr>
        <w:t>Τελωνειακού Κώδικα (ν. 2960/2001, Α’ 265), όταν αυτά</w:t>
      </w:r>
      <w:r w:rsidR="00952C79">
        <w:rPr>
          <w:szCs w:val="22"/>
          <w:lang w:val="el-GR" w:eastAsia="el-GR"/>
        </w:rPr>
        <w:t xml:space="preserve"> </w:t>
      </w:r>
      <w:r w:rsidR="00952C79" w:rsidRPr="00D946B5">
        <w:rPr>
          <w:szCs w:val="22"/>
          <w:lang w:val="el-GR" w:eastAsia="el-GR"/>
        </w:rPr>
        <w:t xml:space="preserve">στρέφονται κατά των οικονομικών συμφερόντων </w:t>
      </w:r>
      <w:r w:rsidR="00952C79">
        <w:rPr>
          <w:szCs w:val="22"/>
          <w:lang w:val="el-GR" w:eastAsia="el-GR"/>
        </w:rPr>
        <w:t xml:space="preserve">της </w:t>
      </w:r>
      <w:r w:rsidR="00952C79" w:rsidRPr="00D946B5">
        <w:rPr>
          <w:szCs w:val="22"/>
          <w:lang w:val="el-GR" w:eastAsia="el-GR"/>
        </w:rPr>
        <w:t>Ευρωπαϊκής Ένωσης ή συνδέονται με την προσβολή</w:t>
      </w:r>
      <w:r w:rsidR="00952C79">
        <w:rPr>
          <w:szCs w:val="22"/>
          <w:lang w:val="el-GR" w:eastAsia="el-GR"/>
        </w:rPr>
        <w:t xml:space="preserve"> </w:t>
      </w:r>
      <w:r w:rsidR="00952C79" w:rsidRPr="00D946B5">
        <w:rPr>
          <w:szCs w:val="22"/>
          <w:lang w:val="el-GR" w:eastAsia="el-GR"/>
        </w:rPr>
        <w:t>αυτών των συμφερόντων, καθώς και τα εγκλήματα των</w:t>
      </w:r>
      <w:r w:rsidR="00952C79">
        <w:rPr>
          <w:szCs w:val="22"/>
          <w:lang w:val="el-GR" w:eastAsia="el-GR"/>
        </w:rPr>
        <w:t xml:space="preserve"> </w:t>
      </w:r>
      <w:r w:rsidR="00952C79" w:rsidRPr="00D946B5">
        <w:rPr>
          <w:szCs w:val="22"/>
          <w:lang w:val="el-GR" w:eastAsia="el-GR"/>
        </w:rPr>
        <w:t>άρθρων 23 (διασυνοριακή απάτη σχετικά με τον ΦΠΑ)</w:t>
      </w:r>
      <w:r w:rsidR="00952C79">
        <w:rPr>
          <w:szCs w:val="22"/>
          <w:lang w:val="el-GR" w:eastAsia="el-GR"/>
        </w:rPr>
        <w:t xml:space="preserve"> </w:t>
      </w:r>
      <w:r w:rsidR="00952C79" w:rsidRPr="00D946B5">
        <w:rPr>
          <w:szCs w:val="22"/>
          <w:lang w:val="el-GR" w:eastAsia="el-GR"/>
        </w:rPr>
        <w:t>και 24 (επικουρικές διατάξεις για την ποινική προστασία</w:t>
      </w:r>
      <w:r w:rsidR="00952C79">
        <w:rPr>
          <w:szCs w:val="22"/>
          <w:lang w:val="el-GR" w:eastAsia="el-GR"/>
        </w:rPr>
        <w:t xml:space="preserve"> </w:t>
      </w:r>
      <w:r w:rsidR="00952C79" w:rsidRPr="00D946B5">
        <w:rPr>
          <w:szCs w:val="22"/>
          <w:lang w:val="el-GR" w:eastAsia="el-GR"/>
        </w:rPr>
        <w:t>των οικονομικών συμφερόντων της Ευρωπαϊκής Ένωσης) του ν. 4689/2020 (Α’ 103),</w:t>
      </w:r>
      <w:r>
        <w:rPr>
          <w:lang w:val="el-GR"/>
        </w:rPr>
        <w:t xml:space="preserve"> </w:t>
      </w:r>
    </w:p>
    <w:p w:rsidR="00D41FD6" w:rsidRPr="00C229F3" w:rsidRDefault="00D41FD6">
      <w:pPr>
        <w:rPr>
          <w:lang w:val="el-GR"/>
        </w:rPr>
      </w:pPr>
      <w:r>
        <w:rPr>
          <w:lang w:val="el-GR"/>
        </w:rPr>
        <w:t xml:space="preserve">δ) τρομοκρατικά εγκλήματα ή εγκλήματα συνδεόμενα με τρομοκρατικές δραστηριότητες, όπως ορίζονται, αντιστοίχως, στα άρθρα </w:t>
      </w:r>
      <w:r w:rsidR="00952C79">
        <w:rPr>
          <w:lang w:val="el-GR"/>
        </w:rPr>
        <w:t>3-4 και 5-12 της Οδηγίας (ΕΕ) 2017/541 του Ευρωπαϊκού Κοινοβουλίου και του Συμβουλίου της 15</w:t>
      </w:r>
      <w:r w:rsidR="00952C79" w:rsidRPr="00355202">
        <w:rPr>
          <w:vertAlign w:val="superscript"/>
          <w:lang w:val="el-GR"/>
        </w:rPr>
        <w:t>ης</w:t>
      </w:r>
      <w:r w:rsidR="00952C79">
        <w:rPr>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00952C79">
        <w:t>L</w:t>
      </w:r>
      <w:r w:rsidR="00952C79">
        <w:rPr>
          <w:lang w:val="el-GR"/>
        </w:rPr>
        <w:t xml:space="preserve"> </w:t>
      </w:r>
      <w:r w:rsidR="00952C79" w:rsidRPr="002E1623">
        <w:rPr>
          <w:lang w:val="el-GR"/>
        </w:rPr>
        <w:t xml:space="preserve">88/31.03.2017) </w:t>
      </w:r>
      <w:r w:rsidR="00952C79">
        <w:rPr>
          <w:lang w:val="el-GR"/>
        </w:rPr>
        <w:t>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rsidR="006B30BF" w:rsidRDefault="00D41FD6">
      <w:pPr>
        <w:rPr>
          <w:lang w:val="el-GR"/>
        </w:rPr>
      </w:pPr>
      <w:r>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952C79">
        <w:rPr>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00952C79">
        <w:rPr>
          <w:lang w:val="en-US"/>
        </w:rPr>
        <w:t>L</w:t>
      </w:r>
      <w:r w:rsidR="00952C79" w:rsidRPr="008751C4">
        <w:rPr>
          <w:lang w:val="el-GR"/>
        </w:rPr>
        <w:t xml:space="preserve"> </w:t>
      </w:r>
      <w:r w:rsidR="00952C79">
        <w:rPr>
          <w:lang w:val="el-GR"/>
        </w:rPr>
        <w:t>14</w:t>
      </w:r>
      <w:r w:rsidR="00952C79" w:rsidRPr="00355202">
        <w:rPr>
          <w:lang w:val="el-GR"/>
        </w:rPr>
        <w:t>1</w:t>
      </w:r>
      <w:r w:rsidR="00952C79">
        <w:rPr>
          <w:lang w:val="el-GR"/>
        </w:rPr>
        <w:t>/05.06.2015) και τα εγκλήματα των άρθρων 2 και 39 του ν. 4557/2018 (Α’ 139),</w:t>
      </w:r>
    </w:p>
    <w:p w:rsidR="00D41FD6" w:rsidRPr="00C229F3" w:rsidRDefault="00952C79">
      <w:pPr>
        <w:rPr>
          <w:lang w:val="el-GR"/>
        </w:rPr>
      </w:pPr>
      <w:r>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t>L</w:t>
      </w:r>
      <w:r>
        <w:rPr>
          <w:lang w:val="el-GR"/>
        </w:rPr>
        <w:t xml:space="preserve"> 101 της 15.4.2011, σ. 1), και τα εγκλήματα του άρθρου 323Α του Ποινικού Κώδικα (εμπορία ανθρώπων).</w:t>
      </w:r>
    </w:p>
    <w:p w:rsidR="00952C79" w:rsidRPr="00405D54" w:rsidRDefault="00D41FD6" w:rsidP="00952C79">
      <w:pPr>
        <w:rPr>
          <w:lang w:val="el-GR"/>
        </w:rPr>
      </w:pPr>
      <w:r>
        <w:rPr>
          <w:lang w:val="el-GR"/>
        </w:rPr>
        <w:t xml:space="preserve">Ο οικονομικός φορέας αποκλείεται, επίσης, όταν το πρόσωπο εις βάρος του οποίου εκδόθηκε </w:t>
      </w:r>
      <w:r w:rsidR="00310942">
        <w:rPr>
          <w:lang w:val="el-GR"/>
        </w:rPr>
        <w:t xml:space="preserve"> </w:t>
      </w:r>
      <w:r>
        <w:rPr>
          <w:lang w:val="el-GR"/>
        </w:rPr>
        <w:t xml:space="preserve">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r w:rsidR="00952C79" w:rsidRPr="00405D54">
        <w:rPr>
          <w:lang w:val="el-GR"/>
        </w:rPr>
        <w:t xml:space="preserve">Η υποχρέωση του προηγούμενου εδαφίου αφορά: </w:t>
      </w:r>
    </w:p>
    <w:p w:rsidR="00D41FD6" w:rsidRPr="00C229F3" w:rsidRDefault="00952C79">
      <w:pPr>
        <w:rPr>
          <w:lang w:val="el-GR"/>
        </w:rPr>
      </w:pPr>
      <w:r>
        <w:rPr>
          <w:lang w:val="el-GR"/>
        </w:rPr>
        <w:t>- σ</w:t>
      </w:r>
      <w:r w:rsidR="00D41FD6">
        <w:rPr>
          <w:lang w:val="el-GR"/>
        </w:rPr>
        <w:t xml:space="preserve">τις περιπτώσεις εταιρειών περιορισμένης ευθύνης (Ε.Π.Ε.) </w:t>
      </w:r>
      <w:r>
        <w:rPr>
          <w:lang w:val="el-GR"/>
        </w:rPr>
        <w:t xml:space="preserve">ιδιωτικών κεφαλαιουχικών εταιρειών (Ι.Κ.Ε.) </w:t>
      </w:r>
      <w:r w:rsidR="00D41FD6">
        <w:rPr>
          <w:lang w:val="el-GR"/>
        </w:rPr>
        <w:t>και προσωπικών εταιρειών (Ο.Ε. και Ε.Ε.) τους διαχειριστές.</w:t>
      </w:r>
    </w:p>
    <w:p w:rsidR="00D41FD6" w:rsidRPr="00C229F3" w:rsidRDefault="00937963" w:rsidP="00937963">
      <w:pPr>
        <w:suppressAutoHyphens w:val="0"/>
        <w:spacing w:after="160" w:line="252" w:lineRule="auto"/>
        <w:rPr>
          <w:lang w:val="el-GR"/>
        </w:rPr>
      </w:pPr>
      <w:r w:rsidRPr="00937963">
        <w:rPr>
          <w:lang w:val="el-GR"/>
        </w:rPr>
        <w:t>-</w:t>
      </w:r>
      <w:r>
        <w:rPr>
          <w:lang w:val="el-GR"/>
        </w:rPr>
        <w:t xml:space="preserve"> σ</w:t>
      </w:r>
      <w:r w:rsidR="00D41FD6">
        <w:rPr>
          <w:lang w:val="el-GR"/>
        </w:rPr>
        <w:t xml:space="preserve">τις περιπτώσεις ανωνύμων εταιρειών (Α.Ε.), </w:t>
      </w:r>
      <w:r>
        <w:rPr>
          <w:lang w:val="el-GR"/>
        </w:rPr>
        <w:t>τον διευθύνοντα Σύμβουλο, τα μέλη του Διοικητικού Συμβουλίου,</w:t>
      </w:r>
      <w:r w:rsidRPr="00405D54">
        <w:rPr>
          <w:lang w:val="el-GR"/>
        </w:rPr>
        <w:t xml:space="preserve"> </w:t>
      </w:r>
      <w:r>
        <w:rPr>
          <w:lang w:val="el-GR"/>
        </w:rPr>
        <w:t>καθώς και τα πρόσωπα στα οποία με απόφαση του Διοικητικού Συμβουλίου έχει ανατεθεί το σύνολο της διαχείρισης και εκπροσώπησης της εταιρείας.</w:t>
      </w:r>
    </w:p>
    <w:p w:rsidR="00D41FD6" w:rsidRPr="00C229F3" w:rsidRDefault="006B30BF">
      <w:pPr>
        <w:suppressAutoHyphens w:val="0"/>
        <w:spacing w:after="160" w:line="252" w:lineRule="auto"/>
        <w:rPr>
          <w:lang w:val="el-GR"/>
        </w:rPr>
      </w:pPr>
      <w:r>
        <w:rPr>
          <w:lang w:val="el-GR"/>
        </w:rPr>
        <w:t>-</w:t>
      </w:r>
      <w:r w:rsidR="00937963">
        <w:rPr>
          <w:lang w:val="el-GR"/>
        </w:rPr>
        <w:t xml:space="preserve"> σ</w:t>
      </w:r>
      <w:r w:rsidR="00D41FD6">
        <w:rPr>
          <w:lang w:val="el-GR"/>
        </w:rPr>
        <w:t>τις περιπτώσεις Συνεταιρισμών, τα μέλη του Διοικητικού Συμβουλίου.</w:t>
      </w:r>
    </w:p>
    <w:p w:rsidR="006B30BF" w:rsidRDefault="006B30BF">
      <w:pPr>
        <w:suppressAutoHyphens w:val="0"/>
        <w:spacing w:after="160" w:line="252" w:lineRule="auto"/>
        <w:rPr>
          <w:lang w:val="el-GR"/>
        </w:rPr>
      </w:pPr>
      <w:r>
        <w:rPr>
          <w:lang w:val="el-GR"/>
        </w:rPr>
        <w:lastRenderedPageBreak/>
        <w:t>-</w:t>
      </w:r>
      <w:r w:rsidR="005840D3">
        <w:rPr>
          <w:lang w:val="el-GR"/>
        </w:rPr>
        <w:t xml:space="preserve"> σ</w:t>
      </w:r>
      <w:r w:rsidR="00D41FD6">
        <w:rPr>
          <w:lang w:val="el-GR"/>
        </w:rPr>
        <w:t xml:space="preserve">ε όλες τις υπόλοιπες περιπτώσεις νομικών προσώπων, </w:t>
      </w:r>
      <w:r w:rsidR="005840D3">
        <w:rPr>
          <w:lang w:val="el-GR"/>
        </w:rPr>
        <w:t>τον κατά περίπτωση νόμιμο εκπρόσωπο.</w:t>
      </w:r>
    </w:p>
    <w:p w:rsidR="00D41FD6" w:rsidRDefault="00D41FD6">
      <w:pPr>
        <w:suppressAutoHyphens w:val="0"/>
        <w:spacing w:after="160" w:line="252" w:lineRule="auto"/>
        <w:rPr>
          <w:b/>
          <w:bCs/>
          <w:lang w:val="el-GR"/>
        </w:rPr>
      </w:pPr>
      <w:r>
        <w:rPr>
          <w:b/>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Pr>
          <w:lang w:val="el-GR"/>
        </w:rPr>
        <w:t xml:space="preserve">. </w:t>
      </w:r>
    </w:p>
    <w:p w:rsidR="00D41FD6" w:rsidRPr="00C229F3" w:rsidRDefault="00D41FD6">
      <w:pPr>
        <w:rPr>
          <w:lang w:val="el-GR"/>
        </w:rPr>
      </w:pPr>
      <w:r>
        <w:rPr>
          <w:b/>
          <w:bCs/>
          <w:lang w:val="el-GR"/>
        </w:rPr>
        <w:t>2.2.3.2.</w:t>
      </w:r>
      <w:r>
        <w:rPr>
          <w:lang w:val="el-GR"/>
        </w:rPr>
        <w:t xml:space="preserve"> Στις ακόλουθες περιπτώσεις :</w:t>
      </w:r>
    </w:p>
    <w:p w:rsidR="00D41FD6" w:rsidRPr="00C229F3" w:rsidRDefault="00D41FD6">
      <w:pPr>
        <w:rPr>
          <w:lang w:val="el-GR"/>
        </w:rPr>
      </w:pPr>
      <w:r>
        <w:rPr>
          <w:lang w:val="el-GR"/>
        </w:rPr>
        <w:t xml:space="preserve">α) όταν ο </w:t>
      </w:r>
      <w:r w:rsidR="00A17759">
        <w:rPr>
          <w:lang w:val="el-GR"/>
        </w:rPr>
        <w:t xml:space="preserve">οικονομικός φορέας </w:t>
      </w:r>
      <w:r>
        <w:rPr>
          <w:lang w:val="el-GR"/>
        </w:rPr>
        <w:t xml:space="preserve">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rsidR="00D41FD6" w:rsidRPr="00C229F3" w:rsidRDefault="00D41FD6">
      <w:pPr>
        <w:rPr>
          <w:lang w:val="el-GR"/>
        </w:rPr>
      </w:pPr>
      <w:r>
        <w:rPr>
          <w:lang w:val="el-GR"/>
        </w:rPr>
        <w:t xml:space="preserve">β) όταν η αναθέτουσα αρχή μπορεί να αποδείξει με τα κατάλληλα μέσα ότι ο </w:t>
      </w:r>
      <w:r w:rsidR="00A17759">
        <w:rPr>
          <w:lang w:val="el-GR"/>
        </w:rPr>
        <w:t xml:space="preserve">οικονομικός φορέας </w:t>
      </w:r>
      <w:r>
        <w:rPr>
          <w:lang w:val="el-GR"/>
        </w:rPr>
        <w:t>έχει αθετήσει τις υποχρεώσεις του όσον αφορά την καταβολή φόρων ή εισφορών κοινωνικής ασφάλισης.</w:t>
      </w:r>
    </w:p>
    <w:p w:rsidR="00D41FD6" w:rsidRDefault="00D41FD6">
      <w:pPr>
        <w:rPr>
          <w:lang w:val="el-GR"/>
        </w:rPr>
      </w:pPr>
      <w:r>
        <w:rPr>
          <w:lang w:val="el-GR"/>
        </w:rPr>
        <w:t xml:space="preserve">Αν ο </w:t>
      </w:r>
      <w:r w:rsidR="00A17759">
        <w:rPr>
          <w:lang w:val="el-GR"/>
        </w:rPr>
        <w:t>οικονομικός φορέας</w:t>
      </w:r>
      <w:r w:rsidR="00D83A10">
        <w:rPr>
          <w:lang w:val="el-GR"/>
        </w:rPr>
        <w:t xml:space="preserve"> </w:t>
      </w:r>
      <w:r>
        <w:rPr>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193450" w:rsidRPr="00C229F3" w:rsidRDefault="00193450">
      <w:pPr>
        <w:rPr>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 xml:space="preserve"> 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rsidR="00D41FD6" w:rsidRPr="009143B3" w:rsidRDefault="00D41FD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193450">
        <w:rPr>
          <w:lang w:val="el-GR"/>
        </w:rPr>
        <w:t>τους στο μέτρο που τηρεί τους όρους του δεσμευτικού κανονισμού.</w:t>
      </w:r>
    </w:p>
    <w:p w:rsidR="00D41FD6" w:rsidRDefault="00D41FD6">
      <w:pPr>
        <w:rPr>
          <w:strike/>
          <w:lang w:val="el-GR"/>
        </w:rPr>
      </w:pPr>
    </w:p>
    <w:p w:rsidR="00D41FD6" w:rsidRPr="00C229F3" w:rsidRDefault="00D41FD6" w:rsidP="00935D63">
      <w:pPr>
        <w:pStyle w:val="foothanging"/>
        <w:ind w:left="0" w:firstLine="0"/>
        <w:rPr>
          <w:lang w:val="el-GR"/>
        </w:rPr>
      </w:pPr>
      <w:r>
        <w:rPr>
          <w:b/>
          <w:bCs/>
          <w:sz w:val="22"/>
          <w:szCs w:val="22"/>
          <w:lang w:val="el-GR"/>
        </w:rPr>
        <w:t xml:space="preserve">2.2.3.3 </w:t>
      </w:r>
      <w:r w:rsidRPr="009143B3">
        <w:rPr>
          <w:b/>
          <w:sz w:val="22"/>
          <w:szCs w:val="22"/>
          <w:lang w:val="el-GR"/>
        </w:rPr>
        <w:t>α)</w:t>
      </w:r>
      <w:r>
        <w:rPr>
          <w:b/>
          <w:bCs/>
          <w:sz w:val="22"/>
          <w:szCs w:val="22"/>
          <w:lang w:val="el-GR"/>
        </w:rPr>
        <w:t xml:space="preserve"> </w:t>
      </w:r>
      <w:r>
        <w:rPr>
          <w:sz w:val="22"/>
          <w:szCs w:val="22"/>
          <w:lang w:val="el-GR"/>
        </w:rPr>
        <w:t xml:space="preserve">Κατ’ εξαίρεση, δεν αποκλείονται για τους λόγους των ανωτέρω παραγράφων, εφόσον συντρέχουν οι πιο κάτω επιτακτικοί λόγοι δημόσιου συμφέροντος </w:t>
      </w:r>
      <w:r w:rsidR="00935D63">
        <w:rPr>
          <w:i/>
          <w:color w:val="5B9BD5"/>
          <w:sz w:val="22"/>
          <w:szCs w:val="24"/>
          <w:lang w:val="el-GR"/>
        </w:rPr>
        <w:t>.</w:t>
      </w:r>
    </w:p>
    <w:p w:rsidR="009143B3" w:rsidRDefault="009143B3">
      <w:pPr>
        <w:pStyle w:val="foothanging"/>
        <w:spacing w:after="120"/>
        <w:ind w:left="0" w:firstLine="0"/>
        <w:rPr>
          <w:b/>
          <w:bCs/>
          <w:sz w:val="22"/>
          <w:szCs w:val="22"/>
          <w:lang w:val="el-GR"/>
        </w:rPr>
      </w:pPr>
    </w:p>
    <w:p w:rsidR="0081224C" w:rsidRDefault="00D41FD6" w:rsidP="0081224C">
      <w:pPr>
        <w:pStyle w:val="foothanging"/>
        <w:spacing w:after="120"/>
        <w:ind w:left="0" w:firstLine="0"/>
        <w:rPr>
          <w:i/>
          <w:color w:val="5B9BD5"/>
          <w:sz w:val="22"/>
          <w:szCs w:val="24"/>
          <w:lang w:val="el-GR"/>
        </w:rPr>
      </w:pPr>
      <w:r>
        <w:rPr>
          <w:b/>
          <w:bCs/>
          <w:sz w:val="22"/>
          <w:szCs w:val="22"/>
          <w:lang w:val="el-GR"/>
        </w:rPr>
        <w:t>β)</w:t>
      </w:r>
      <w:r>
        <w:rPr>
          <w:sz w:val="22"/>
          <w:szCs w:val="22"/>
          <w:lang w:val="el-GR"/>
        </w:rPr>
        <w:t xml:space="preserve"> Κατ' εξαίρεση, επίσης, ο </w:t>
      </w:r>
      <w:r w:rsidR="00CE7451">
        <w:rPr>
          <w:sz w:val="22"/>
          <w:szCs w:val="22"/>
          <w:lang w:val="el-GR"/>
        </w:rPr>
        <w:t xml:space="preserve"> οικονομικός φορέας </w:t>
      </w:r>
      <w:r>
        <w:rPr>
          <w:sz w:val="22"/>
          <w:szCs w:val="22"/>
          <w:lang w:val="el-GR"/>
        </w:rPr>
        <w:t xml:space="preserve">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w:t>
      </w:r>
    </w:p>
    <w:p w:rsidR="00D41FD6" w:rsidRPr="00C229F3" w:rsidRDefault="00D41FD6">
      <w:pPr>
        <w:rPr>
          <w:lang w:val="el-GR"/>
        </w:rPr>
      </w:pPr>
      <w:r>
        <w:rPr>
          <w:b/>
          <w:bCs/>
          <w:lang w:val="el-GR"/>
        </w:rPr>
        <w:t>2.2.3.4.</w:t>
      </w:r>
      <w:r>
        <w:rPr>
          <w:lang w:val="el-GR"/>
        </w:rPr>
        <w:t xml:space="preserve"> Αποκλείεται</w:t>
      </w:r>
      <w:r>
        <w:rPr>
          <w:rStyle w:val="FootnoteReference2"/>
          <w:szCs w:val="22"/>
        </w:rPr>
        <w:footnoteReference w:id="52"/>
      </w:r>
      <w:r>
        <w:rPr>
          <w:lang w:val="el-GR"/>
        </w:rPr>
        <w:t xml:space="preserve"> από τη συμμετοχή στη διαδικασία σύναψης της παρούσας σύμβασης, οικονομικός φορέας σε οποιαδήποτε από τις ακόλουθες καταστάσεις</w:t>
      </w:r>
      <w:r w:rsidR="007E4C71">
        <w:rPr>
          <w:rStyle w:val="00"/>
          <w:lang w:val="el-GR"/>
        </w:rPr>
        <w:footnoteReference w:id="53"/>
      </w:r>
      <w:r>
        <w:rPr>
          <w:lang w:val="el-GR"/>
        </w:rPr>
        <w:t xml:space="preserve">: </w:t>
      </w:r>
    </w:p>
    <w:p w:rsidR="004646D1" w:rsidRPr="00935D63" w:rsidRDefault="00D41FD6">
      <w:pPr>
        <w:rPr>
          <w:lang w:val="el-GR"/>
        </w:rPr>
      </w:pPr>
      <w:r>
        <w:rPr>
          <w:lang w:val="el-GR"/>
        </w:rPr>
        <w:t>(α) εάν έχει αθετήσει τις υποχρεώσεις που προβλέπονται στην παρ. 2 του άρθρου 18 του ν. 4412/2016</w:t>
      </w:r>
      <w:r>
        <w:rPr>
          <w:rStyle w:val="31"/>
          <w:lang w:val="el-GR"/>
        </w:rPr>
        <w:footnoteReference w:id="54"/>
      </w:r>
      <w:r>
        <w:rPr>
          <w:lang w:val="el-GR"/>
        </w:rPr>
        <w:t xml:space="preserve">, </w:t>
      </w:r>
      <w:r w:rsidR="00CD5585">
        <w:rPr>
          <w:lang w:val="el-GR"/>
        </w:rPr>
        <w:t>περί αρχών που εφαρμόζονται στις διαδικασίες σύναψης δημοσίων συμβάσεων,</w:t>
      </w:r>
      <w:r w:rsidR="00935D63">
        <w:rPr>
          <w:lang w:val="el-GR"/>
        </w:rPr>
        <w:t xml:space="preserve"> </w:t>
      </w:r>
      <w:r w:rsidR="004646D1" w:rsidRPr="00000058">
        <w:rPr>
          <w:szCs w:val="22"/>
          <w:lang w:val="el-GR"/>
        </w:rPr>
        <w:t xml:space="preserve">ιδίως </w:t>
      </w:r>
      <w:r w:rsidR="004646D1">
        <w:rPr>
          <w:szCs w:val="22"/>
          <w:lang w:val="el-GR"/>
        </w:rPr>
        <w:t xml:space="preserve">εάν σε </w:t>
      </w:r>
      <w:r w:rsidR="004646D1" w:rsidRPr="00FF5DBE">
        <w:rPr>
          <w:szCs w:val="22"/>
          <w:lang w:val="el-GR"/>
        </w:rPr>
        <w:t xml:space="preserve">βάρος του έχουν επιβληθεί, μέσα σε χρονικό διάστημα δύο (2) ετών πριν από τη λήξη της προθεσμίας υποβολής της προσφοράς, τρεις (3) πράξεις επιβολής προστίμου από τα αρμόδια ελεγκτικά όργανα του Σώματος </w:t>
      </w:r>
      <w:r w:rsidR="004646D1" w:rsidRPr="00FF5DBE">
        <w:rPr>
          <w:szCs w:val="22"/>
          <w:lang w:val="el-GR"/>
        </w:rPr>
        <w:lastRenderedPageBreak/>
        <w:t>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w:t>
      </w:r>
      <w:r w:rsidR="004646D1">
        <w:rPr>
          <w:szCs w:val="22"/>
          <w:lang w:val="el-GR"/>
        </w:rPr>
        <w:t>.</w:t>
      </w:r>
      <w:r w:rsidR="00C465B8">
        <w:rPr>
          <w:szCs w:val="22"/>
          <w:lang w:val="el-GR"/>
        </w:rPr>
        <w:t>]</w:t>
      </w:r>
    </w:p>
    <w:p w:rsidR="004646D1" w:rsidRPr="004646D1" w:rsidRDefault="004646D1" w:rsidP="004646D1">
      <w:pPr>
        <w:rPr>
          <w:lang w:val="el-GR"/>
        </w:rPr>
      </w:pPr>
      <w:r>
        <w:rPr>
          <w:lang w:val="el-GR"/>
        </w:rPr>
        <w:t>καθώς και αα) εάν</w:t>
      </w:r>
      <w:r w:rsidRPr="006602DC">
        <w:rPr>
          <w:lang w:val="el-GR"/>
        </w:rPr>
        <w:t xml:space="preserve"> έχει κηρυχθεί έκπτωτος, κατ` εφαρμογή της παραγράφου 7 του άρθρου 68 του ν. 3863/2010 μέσα σε χρονικό διάστημα τριών (3) ετών πριν από την ημερομηνία λήξης της προθεσμίας υποβολής της προσφοράς ή ββ) </w:t>
      </w:r>
      <w:r>
        <w:rPr>
          <w:lang w:val="el-GR"/>
        </w:rPr>
        <w:t>εάν σε βάρος του</w:t>
      </w:r>
      <w:r w:rsidRPr="006602DC">
        <w:rPr>
          <w:lang w:val="el-GR"/>
        </w:rPr>
        <w:t xml:space="preserve"> έχει επιβληθεί η κύρωση της προσωρινής διακοπής της λειτουργίας συγκεκριμένης παραγωγικής διαδικασίας ή τμήματος ή τμημάτων ή του συνόλου της επιχείρησης ή εκμετάλλευσης κατ` εφαρμογή της παρ. 1Β του άρθρου 24 του ν. 3996/2011 (Α` 170) μέσα σε χρονικό διάστημα τριών (3) ετών πριν από την ημερομηνία λήξης της προθεσμίας υποβολής της προσφοράς</w:t>
      </w:r>
      <w:r w:rsidRPr="00EA662F">
        <w:rPr>
          <w:vertAlign w:val="superscript"/>
        </w:rPr>
        <w:footnoteReference w:id="55"/>
      </w:r>
      <w:r w:rsidRPr="00EA662F">
        <w:rPr>
          <w:lang w:val="el-GR"/>
        </w:rPr>
        <w:t>]</w:t>
      </w:r>
    </w:p>
    <w:p w:rsidR="00D41FD6" w:rsidRPr="00FF5DBE" w:rsidRDefault="00D41FD6">
      <w:pPr>
        <w:rPr>
          <w:i/>
          <w:color w:val="5B9BD5"/>
          <w:lang w:val="el-GR"/>
        </w:rPr>
      </w:pPr>
      <w:r>
        <w:rPr>
          <w:lang w:val="el-GR"/>
        </w:rPr>
        <w:t>(β) εάν τελεί υπό πτώχευση</w:t>
      </w:r>
      <w:r>
        <w:rPr>
          <w:b/>
          <w:lang w:val="el-GR"/>
        </w:rPr>
        <w:t xml:space="preserve"> </w:t>
      </w:r>
      <w:r>
        <w:rPr>
          <w:lang w:val="el-GR"/>
        </w:rPr>
        <w:t xml:space="preserve">ή έχει υπαχθεί σε διαδικασία ειδικής </w:t>
      </w:r>
      <w:r w:rsidRPr="00FF5DBE">
        <w:rPr>
          <w:lang w:val="el-GR"/>
        </w:rPr>
        <w:t>εκκαθάρισης</w:t>
      </w:r>
      <w:r>
        <w:rPr>
          <w:b/>
          <w:lang w:val="el-GR"/>
        </w:rPr>
        <w:t xml:space="preserve">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w:t>
      </w:r>
      <w:r w:rsidR="00C61E95">
        <w:rPr>
          <w:lang w:val="el-GR"/>
        </w:rPr>
        <w:t xml:space="preserve">έχει υπαχθεί σε διαδικασία εξυγίανσης και δεν τηρεί τους όρους αυτής ή </w:t>
      </w:r>
      <w:r>
        <w:rPr>
          <w:lang w:val="el-GR"/>
        </w:rPr>
        <w:t>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FootnoteReference2"/>
          <w:szCs w:val="22"/>
        </w:rPr>
        <w:footnoteReference w:id="56"/>
      </w:r>
      <w:r w:rsidR="001C5AD7">
        <w:rPr>
          <w:lang w:val="el-GR"/>
        </w:rPr>
        <w:t>.</w:t>
      </w:r>
      <w:r>
        <w:rPr>
          <w:lang w:val="el-GR"/>
        </w:rPr>
        <w:t xml:space="preserve"> </w:t>
      </w:r>
    </w:p>
    <w:p w:rsidR="00D41FD6" w:rsidRPr="00C229F3" w:rsidRDefault="00D41FD6">
      <w:pPr>
        <w:rPr>
          <w:lang w:val="el-GR"/>
        </w:rPr>
      </w:pPr>
      <w:r>
        <w:rPr>
          <w:lang w:val="el-GR"/>
        </w:rPr>
        <w:t xml:space="preserve">(γ) </w:t>
      </w:r>
      <w:r w:rsidR="008C2A37">
        <w:rPr>
          <w:lang w:val="el-GR"/>
        </w:rPr>
        <w:t xml:space="preserve">εάν, </w:t>
      </w:r>
      <w:r w:rsidR="008C2A37" w:rsidRPr="00790D05">
        <w:rPr>
          <w:lang w:val="el-GR"/>
        </w:rPr>
        <w:t>με την επιφύλαξη της παραγράφου 3β του άρθρου 44 του ν. 3959/2011</w:t>
      </w:r>
      <w:r w:rsidR="008C2A37" w:rsidRPr="00D61E70">
        <w:rPr>
          <w:lang w:val="el-GR"/>
        </w:rPr>
        <w:t xml:space="preserve"> </w:t>
      </w:r>
      <w:r w:rsidR="008C2A37" w:rsidRPr="00E14C02">
        <w:rPr>
          <w:lang w:val="el-GR"/>
        </w:rPr>
        <w:t>περί ποινικών κυρώσεων και</w:t>
      </w:r>
      <w:r w:rsidR="008C2A37">
        <w:rPr>
          <w:lang w:val="el-GR"/>
        </w:rPr>
        <w:t xml:space="preserve"> </w:t>
      </w:r>
      <w:r w:rsidR="008C2A37" w:rsidRPr="00E14C02">
        <w:rPr>
          <w:lang w:val="el-GR"/>
        </w:rPr>
        <w:t>άλλων διοικητικών συνεπειών</w:t>
      </w:r>
      <w:r w:rsidR="008C2A37">
        <w:rPr>
          <w:lang w:val="el-GR"/>
        </w:rPr>
        <w:t xml:space="preserve">, </w:t>
      </w:r>
      <w:r>
        <w:rPr>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D41FD6" w:rsidRPr="00C229F3" w:rsidRDefault="00D41FD6">
      <w:pPr>
        <w:rPr>
          <w:lang w:val="el-GR"/>
        </w:rPr>
      </w:pPr>
      <w:r>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D41FD6" w:rsidRPr="00C229F3" w:rsidRDefault="00D41FD6">
      <w:pPr>
        <w:rPr>
          <w:lang w:val="el-GR"/>
        </w:rPr>
      </w:pPr>
      <w:r>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w:t>
      </w:r>
      <w:r w:rsidR="005A05A5">
        <w:rPr>
          <w:lang w:val="el-GR"/>
        </w:rPr>
        <w:t xml:space="preserve">σύμφωνα με όσα ορίζονται </w:t>
      </w:r>
      <w:r>
        <w:rPr>
          <w:lang w:val="el-GR"/>
        </w:rPr>
        <w:t xml:space="preserve">στο άρθρο 48 του ν. 4412/2016, δεν μπορεί να θεραπευθεί με άλλα, λιγότερο παρεμβατικά, μέσα, </w:t>
      </w:r>
    </w:p>
    <w:p w:rsidR="00D41FD6" w:rsidRPr="00C229F3" w:rsidRDefault="00D41FD6">
      <w:pPr>
        <w:rPr>
          <w:lang w:val="el-GR"/>
        </w:rPr>
      </w:pPr>
      <w:r>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D41FD6" w:rsidRPr="00C229F3" w:rsidRDefault="00D41FD6">
      <w:pPr>
        <w:rPr>
          <w:lang w:val="el-GR"/>
        </w:rPr>
      </w:pPr>
      <w:r>
        <w:rPr>
          <w:lang w:val="el-GR"/>
        </w:rPr>
        <w:t xml:space="preserve">(ζ) εάν έχει κριθεί ένοχος </w:t>
      </w:r>
      <w:r w:rsidR="005A05A5">
        <w:rPr>
          <w:lang w:val="el-GR"/>
        </w:rPr>
        <w:t xml:space="preserve">εκ προθέσεως </w:t>
      </w:r>
      <w:r>
        <w:rPr>
          <w:lang w:val="el-GR"/>
        </w:rPr>
        <w:t xml:space="preserve">σοβαρών </w:t>
      </w:r>
      <w:r w:rsidR="005A05A5">
        <w:rPr>
          <w:lang w:val="el-GR"/>
        </w:rPr>
        <w:t xml:space="preserve">απατηλών </w:t>
      </w:r>
      <w:r>
        <w:rPr>
          <w:lang w:val="el-GR"/>
        </w:rPr>
        <w:t xml:space="preserve">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r w:rsidR="006B30BF">
        <w:rPr>
          <w:lang w:val="el-GR"/>
        </w:rPr>
        <w:t>της παραγράφου</w:t>
      </w:r>
      <w:r>
        <w:rPr>
          <w:lang w:val="el-GR"/>
        </w:rPr>
        <w:t xml:space="preserve"> 2.2.9.2 της παρούσας, </w:t>
      </w:r>
    </w:p>
    <w:p w:rsidR="00D41FD6" w:rsidRPr="00C229F3" w:rsidRDefault="00D41FD6">
      <w:pPr>
        <w:rPr>
          <w:lang w:val="el-GR"/>
        </w:rPr>
      </w:pPr>
      <w:r>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5A05A5">
        <w:rPr>
          <w:lang w:val="el-GR"/>
        </w:rPr>
        <w:t xml:space="preserve">με απατηλό τρόπο </w:t>
      </w:r>
      <w:r>
        <w:rPr>
          <w:lang w:val="el-GR"/>
        </w:rPr>
        <w:t xml:space="preserve">παραπλανητικές πληροφορίες που </w:t>
      </w:r>
      <w:r>
        <w:rPr>
          <w:lang w:val="el-GR"/>
        </w:rPr>
        <w:lastRenderedPageBreak/>
        <w:t xml:space="preserve">ενδέχεται να επηρεάσουν ουσιωδώς τις αποφάσεις που αφορούν τον αποκλεισμό, την επιλογή ή την ανάθεση, </w:t>
      </w:r>
    </w:p>
    <w:p w:rsidR="00D41FD6" w:rsidRPr="00C229F3" w:rsidRDefault="00D41FD6">
      <w:pPr>
        <w:rPr>
          <w:lang w:val="el-GR"/>
        </w:rPr>
      </w:pPr>
      <w:r>
        <w:rPr>
          <w:lang w:val="el-GR"/>
        </w:rPr>
        <w:t xml:space="preserve">(θ) εάν </w:t>
      </w:r>
      <w:r w:rsidR="00305EAC" w:rsidRPr="00305EAC">
        <w:rPr>
          <w:lang w:val="el-GR"/>
        </w:rPr>
        <w:t>η αναθέτουσα αρχή μπορεί να αποδείξει, με κατάλληλα μέσα</w:t>
      </w:r>
      <w:r w:rsidR="00305EAC">
        <w:rPr>
          <w:lang w:val="el-GR"/>
        </w:rPr>
        <w:t xml:space="preserve"> ότι </w:t>
      </w:r>
      <w:r>
        <w:rPr>
          <w:lang w:val="el-GR"/>
        </w:rPr>
        <w:t>έχει διαπράξει σοβαρό επαγγελματικό παράπτωμα, το οποίο θέτει εν αμφιβόλω την ακεραιότητά του</w:t>
      </w:r>
      <w:r w:rsidR="00305EAC">
        <w:rPr>
          <w:lang w:val="el-GR"/>
        </w:rPr>
        <w:t xml:space="preserve"> </w:t>
      </w:r>
      <w:r>
        <w:rPr>
          <w:lang w:val="el-GR"/>
        </w:rPr>
        <w:t xml:space="preserve">. </w:t>
      </w:r>
    </w:p>
    <w:p w:rsidR="00D41FD6" w:rsidRDefault="00D41FD6">
      <w:pPr>
        <w:suppressAutoHyphens w:val="0"/>
        <w:spacing w:after="160" w:line="252" w:lineRule="auto"/>
        <w:rPr>
          <w:lang w:val="el-GR"/>
        </w:rPr>
      </w:pPr>
      <w:r>
        <w:rPr>
          <w:b/>
          <w:color w:val="000000"/>
          <w:lang w:val="el-GR"/>
        </w:rPr>
        <w:t>Εάν στις ως άνω περιπτώσεις (α) έως (</w:t>
      </w:r>
      <w:r w:rsidR="00305EAC">
        <w:rPr>
          <w:b/>
          <w:color w:val="000000"/>
          <w:lang w:val="el-GR"/>
        </w:rPr>
        <w:t>θ</w:t>
      </w:r>
      <w:r>
        <w:rPr>
          <w:b/>
          <w:color w:val="000000"/>
          <w:lang w:val="el-GR"/>
        </w:rPr>
        <w:t xml:space="preserve">)  η περίοδος αποκλεισμού δεν έχει καθοριστεί με αμετάκλητη απόφαση, αυτή ανέρχεται σε τρία (3) έτη από την ημερομηνία </w:t>
      </w:r>
      <w:r w:rsidR="000B5954">
        <w:rPr>
          <w:b/>
          <w:lang w:val="el-GR"/>
        </w:rPr>
        <w:t>έκδοσης πράξης που βεβαιώνει</w:t>
      </w:r>
      <w:r w:rsidR="000B5954" w:rsidRPr="007F519F">
        <w:rPr>
          <w:b/>
          <w:lang w:val="el-GR"/>
        </w:rPr>
        <w:t xml:space="preserve"> </w:t>
      </w:r>
      <w:r w:rsidR="000B5954">
        <w:rPr>
          <w:b/>
          <w:lang w:val="el-GR"/>
        </w:rPr>
        <w:t>το σχετικό γεγονός</w:t>
      </w:r>
      <w:r w:rsidR="000B5954">
        <w:rPr>
          <w:lang w:val="el-GR"/>
        </w:rPr>
        <w:t>.</w:t>
      </w:r>
      <w:r>
        <w:rPr>
          <w:color w:val="000000"/>
          <w:lang w:val="el-GR"/>
        </w:rPr>
        <w:t xml:space="preserve"> </w:t>
      </w:r>
      <w:r>
        <w:rPr>
          <w:rStyle w:val="WW-FootnoteReference17"/>
          <w:lang w:val="el-GR"/>
        </w:rPr>
        <w:footnoteReference w:id="57"/>
      </w:r>
    </w:p>
    <w:p w:rsidR="00D41FD6" w:rsidRDefault="00D41FD6">
      <w:pPr>
        <w:suppressAutoHyphens w:val="0"/>
        <w:spacing w:after="160" w:line="252" w:lineRule="auto"/>
        <w:rPr>
          <w:lang w:val="el-GR"/>
        </w:rPr>
      </w:pPr>
      <w:r>
        <w:rPr>
          <w:b/>
          <w:bCs/>
          <w:lang w:val="el-GR"/>
        </w:rPr>
        <w:t>2.2.3.5.</w:t>
      </w:r>
      <w:r>
        <w:rPr>
          <w:lang w:val="el-GR"/>
        </w:rPr>
        <w:t xml:space="preserve"> 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w:t>
      </w:r>
      <w:r w:rsidR="00CF3BE7">
        <w:rPr>
          <w:rStyle w:val="ad"/>
          <w:lang w:val="el-GR"/>
        </w:rPr>
        <w:footnoteReference w:id="58"/>
      </w:r>
      <w:r>
        <w:rPr>
          <w:lang w:val="el-GR"/>
        </w:rPr>
        <w:t>, όπως ισχύει (αμιγώς εθνικός λόγος αποκλεισμού)</w:t>
      </w:r>
      <w:r>
        <w:rPr>
          <w:rStyle w:val="FootnoteReference2"/>
          <w:szCs w:val="22"/>
        </w:rPr>
        <w:footnoteReference w:id="59"/>
      </w:r>
      <w:r>
        <w:rPr>
          <w:lang w:val="el-GR"/>
        </w:rPr>
        <w:t>.</w:t>
      </w:r>
      <w:r w:rsidR="00D14B7C">
        <w:rPr>
          <w:lang w:val="el-GR"/>
        </w:rPr>
        <w:t xml:space="preserve"> </w:t>
      </w:r>
      <w:r w:rsidR="00D14B7C" w:rsidRPr="00E014DD">
        <w:rPr>
          <w:lang w:val="el-GR"/>
        </w:rPr>
        <w:t>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p>
    <w:p w:rsidR="00C524D1" w:rsidRPr="002D213E" w:rsidRDefault="00C524D1">
      <w:pPr>
        <w:suppressAutoHyphens w:val="0"/>
        <w:spacing w:after="160" w:line="252" w:lineRule="auto"/>
        <w:rPr>
          <w:lang w:val="el-GR"/>
        </w:rPr>
      </w:pPr>
      <w:r w:rsidRPr="007F65D6">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Pr="002D213E">
        <w:rPr>
          <w:rStyle w:val="00"/>
          <w:lang w:val="el-GR"/>
        </w:rPr>
        <w:footnoteReference w:id="60"/>
      </w:r>
    </w:p>
    <w:p w:rsidR="00D41FD6" w:rsidRPr="00C229F3" w:rsidRDefault="00D41FD6">
      <w:pPr>
        <w:rPr>
          <w:lang w:val="el-GR"/>
        </w:rPr>
      </w:pPr>
      <w:r>
        <w:rPr>
          <w:b/>
          <w:bCs/>
          <w:lang w:val="el-GR"/>
        </w:rPr>
        <w:t xml:space="preserve">2.2.3.6. </w:t>
      </w:r>
      <w:r>
        <w:rPr>
          <w:lang w:val="el-GR"/>
        </w:rPr>
        <w:t xml:space="preserve">Ο </w:t>
      </w:r>
      <w:r w:rsidR="001D4558">
        <w:rPr>
          <w:lang w:val="el-GR"/>
        </w:rPr>
        <w:t>οικονομικός φορέας</w:t>
      </w:r>
      <w:r w:rsidR="00D83A10">
        <w:rPr>
          <w:lang w:val="el-GR"/>
        </w:rPr>
        <w:t xml:space="preserve"> </w:t>
      </w:r>
      <w:r>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sidR="00E731D5">
        <w:rPr>
          <w:lang w:val="el-GR"/>
        </w:rPr>
        <w:t>.</w:t>
      </w:r>
      <w:r>
        <w:rPr>
          <w:lang w:val="el-GR"/>
        </w:rPr>
        <w:t xml:space="preserve"> </w:t>
      </w:r>
    </w:p>
    <w:p w:rsidR="006B30BF" w:rsidRDefault="00D41FD6" w:rsidP="006B30BF">
      <w:pPr>
        <w:rPr>
          <w:b/>
          <w:bCs/>
          <w:lang w:val="el-GR"/>
        </w:rPr>
      </w:pPr>
      <w:r>
        <w:rPr>
          <w:b/>
          <w:bCs/>
          <w:lang w:val="el-GR"/>
        </w:rPr>
        <w:t>2.2.3.7.</w:t>
      </w:r>
      <w:r>
        <w:rPr>
          <w:lang w:val="el-GR"/>
        </w:rPr>
        <w:t xml:space="preserve"> </w:t>
      </w:r>
      <w:r w:rsidR="006B30BF">
        <w:rPr>
          <w:lang w:val="el-GR"/>
        </w:rPr>
        <w:t xml:space="preserve">Οικονομικός φορέας που εμπίπτει σε μια από τις καταστάσεις που αναφέρονται στις παραγράφους 2.2.3.1 και 2.2.3.4, </w:t>
      </w:r>
      <w:r w:rsidR="006B30BF" w:rsidRPr="003D7490">
        <w:rPr>
          <w:lang w:val="el-GR"/>
        </w:rPr>
        <w:t xml:space="preserve">εκτός από την περ. β αυτής, </w:t>
      </w:r>
      <w:r w:rsidR="006B30BF">
        <w:rPr>
          <w:lang w:val="el-GR"/>
        </w:rPr>
        <w:t xml:space="preserve"> μπορεί να προσκομίζει στοιχεία</w:t>
      </w:r>
      <w:r w:rsidR="006B30BF">
        <w:rPr>
          <w:rStyle w:val="ad"/>
          <w:lang w:val="el-GR"/>
        </w:rPr>
        <w:footnoteReference w:id="61"/>
      </w:r>
      <w:r w:rsidR="006B30BF">
        <w:rPr>
          <w:lang w:val="el-GR"/>
        </w:rPr>
        <w:t>,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6B30BF">
        <w:t>o</w:t>
      </w:r>
      <w:r w:rsidR="006B30BF">
        <w:rPr>
          <w:lang w:val="el-GR"/>
        </w:rPr>
        <w:t xml:space="preserve">κάθαρση). </w:t>
      </w:r>
      <w:r w:rsidR="006B30BF" w:rsidRPr="000B1EE7">
        <w:rPr>
          <w:lang w:val="el-GR"/>
        </w:rPr>
        <w:t>Για τον σκοπό αυτ</w:t>
      </w:r>
      <w:r w:rsidR="006B30BF">
        <w:rPr>
          <w:lang w:val="el-GR"/>
        </w:rPr>
        <w:t>όν, ο οικονομικός φορέας αποδεικν</w:t>
      </w:r>
      <w:r w:rsidR="006B30BF" w:rsidRPr="000B1EE7">
        <w:rPr>
          <w:lang w:val="el-GR"/>
        </w:rPr>
        <w:t>ύει ότι έχει καταβάλει ή έχει δεσμευθεί να καταβάλει</w:t>
      </w:r>
      <w:r w:rsidR="006B30BF">
        <w:rPr>
          <w:lang w:val="el-GR"/>
        </w:rPr>
        <w:t xml:space="preserve"> </w:t>
      </w:r>
      <w:r w:rsidR="006B30BF" w:rsidRPr="000B1EE7">
        <w:rPr>
          <w:lang w:val="el-GR"/>
        </w:rPr>
        <w:t>αποζημίωση για ζημίες που προκλήθηκαν από το ποινικό αδίκημα ή το παράπτωμα, ότι έχει διευκρινίσει τα</w:t>
      </w:r>
      <w:r w:rsidR="006B30BF">
        <w:rPr>
          <w:lang w:val="el-GR"/>
        </w:rPr>
        <w:t xml:space="preserve"> </w:t>
      </w:r>
      <w:r w:rsidR="006B30BF" w:rsidRPr="000B1EE7">
        <w:rPr>
          <w:lang w:val="el-GR"/>
        </w:rPr>
        <w:t>γεγονότα και τις περιστάσεις με ολοκληρωμένο τρόπο,</w:t>
      </w:r>
      <w:r w:rsidR="006B30BF">
        <w:rPr>
          <w:lang w:val="el-GR"/>
        </w:rPr>
        <w:t xml:space="preserve"> </w:t>
      </w:r>
      <w:r w:rsidR="006B30BF" w:rsidRPr="000B1EE7">
        <w:rPr>
          <w:lang w:val="el-GR"/>
        </w:rPr>
        <w:t>μέσω ενεργού συνεργασίας με τις ερευνητικές αρχές, και</w:t>
      </w:r>
      <w:r w:rsidR="006B30BF">
        <w:rPr>
          <w:lang w:val="el-GR"/>
        </w:rPr>
        <w:t xml:space="preserve"> </w:t>
      </w:r>
      <w:r w:rsidR="006B30BF" w:rsidRPr="000B1EE7">
        <w:rPr>
          <w:lang w:val="el-GR"/>
        </w:rPr>
        <w:t>έχει λάβει συγκεκριμένα τεχνικά και οργανωτικά μέτρα,</w:t>
      </w:r>
      <w:r w:rsidR="006B30BF">
        <w:rPr>
          <w:lang w:val="el-GR"/>
        </w:rPr>
        <w:t xml:space="preserve"> </w:t>
      </w:r>
      <w:r w:rsidR="006B30BF" w:rsidRPr="000B1EE7">
        <w:rPr>
          <w:lang w:val="el-GR"/>
        </w:rPr>
        <w:t>καθώς και μέτρα σε επίπεδο προσωπικού κατάλληλα</w:t>
      </w:r>
      <w:r w:rsidR="006B30BF">
        <w:rPr>
          <w:lang w:val="el-GR"/>
        </w:rPr>
        <w:t xml:space="preserve"> </w:t>
      </w:r>
      <w:r w:rsidR="006B30BF" w:rsidRPr="000B1EE7">
        <w:rPr>
          <w:lang w:val="el-GR"/>
        </w:rPr>
        <w:t xml:space="preserve">για την αποφυγή </w:t>
      </w:r>
      <w:r w:rsidR="006B30BF" w:rsidRPr="000B1EE7">
        <w:rPr>
          <w:lang w:val="el-GR"/>
        </w:rPr>
        <w:lastRenderedPageBreak/>
        <w:t>περαιτέρω ποινικών αδικημάτων ή</w:t>
      </w:r>
      <w:r w:rsidR="006B30BF">
        <w:rPr>
          <w:lang w:val="el-GR"/>
        </w:rPr>
        <w:t xml:space="preserve"> </w:t>
      </w:r>
      <w:r w:rsidR="006B30BF" w:rsidRPr="000B1EE7">
        <w:rPr>
          <w:lang w:val="el-GR"/>
        </w:rPr>
        <w:t>παραπτωμάτων</w:t>
      </w:r>
      <w:r w:rsidR="006B30BF">
        <w:rPr>
          <w:lang w:val="el-GR"/>
        </w:rPr>
        <w:t>.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r w:rsidR="006B30BF">
        <w:rPr>
          <w:rStyle w:val="FootnoteReference2"/>
          <w:szCs w:val="22"/>
        </w:rPr>
        <w:footnoteReference w:id="62"/>
      </w:r>
      <w:r w:rsidR="006B30BF">
        <w:rPr>
          <w:lang w:val="el-GR"/>
        </w:rPr>
        <w:t>.</w:t>
      </w:r>
    </w:p>
    <w:p w:rsidR="00D41FD6" w:rsidRPr="00C229F3" w:rsidRDefault="00D41FD6">
      <w:pPr>
        <w:rPr>
          <w:lang w:val="el-GR"/>
        </w:rPr>
      </w:pPr>
      <w:r>
        <w:rPr>
          <w:b/>
          <w:bCs/>
          <w:lang w:val="el-GR"/>
        </w:rPr>
        <w:t>2.2.3.8.</w:t>
      </w:r>
      <w:r>
        <w:rPr>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4E4655">
        <w:rPr>
          <w:rStyle w:val="00"/>
          <w:lang w:val="el-GR"/>
        </w:rPr>
        <w:footnoteReference w:id="63"/>
      </w:r>
      <w:r>
        <w:rPr>
          <w:lang w:val="el-GR"/>
        </w:rPr>
        <w:t>.</w:t>
      </w:r>
    </w:p>
    <w:p w:rsidR="00BC40E6" w:rsidRPr="00935D63" w:rsidRDefault="00D41FD6" w:rsidP="00935D63">
      <w:pPr>
        <w:rPr>
          <w:lang w:val="el-GR"/>
        </w:rPr>
      </w:pPr>
      <w:r>
        <w:rPr>
          <w:b/>
          <w:bCs/>
          <w:color w:val="000000"/>
          <w:lang w:val="el-GR"/>
        </w:rPr>
        <w:t xml:space="preserve">2.2.3.9. </w:t>
      </w:r>
      <w:r>
        <w:rPr>
          <w:color w:val="000000"/>
          <w:lang w:val="el-GR"/>
        </w:rPr>
        <w:t xml:space="preserve">Οικονομικός φορέας, </w:t>
      </w:r>
      <w:r w:rsidR="0082798F" w:rsidRPr="008D713A">
        <w:rPr>
          <w:color w:val="000000"/>
          <w:lang w:val="el-GR"/>
        </w:rPr>
        <w:t>σε βάρος του οποίου έχει επιβληθεί η κύρωση του οριζόντιου αποκλεισμού σύμφωνα με τις κείμενες διατάξεις</w:t>
      </w:r>
      <w:r w:rsidR="0082798F">
        <w:rPr>
          <w:color w:val="000000"/>
          <w:lang w:val="el-GR"/>
        </w:rPr>
        <w:t xml:space="preserve"> και για το χρονικό διάστημα που αυτή ορίζει,</w:t>
      </w:r>
      <w:r w:rsidR="0082798F" w:rsidRPr="008D713A">
        <w:rPr>
          <w:color w:val="000000"/>
          <w:lang w:val="el-GR"/>
        </w:rPr>
        <w:t xml:space="preserve"> αποκλείεται από την παρούσα διαδικασία σύναψης της σύμβασης.</w:t>
      </w:r>
    </w:p>
    <w:p w:rsidR="00D41FD6" w:rsidRPr="00C229F3" w:rsidRDefault="00D41FD6">
      <w:pPr>
        <w:spacing w:line="360" w:lineRule="auto"/>
        <w:jc w:val="left"/>
        <w:rPr>
          <w:lang w:val="el-GR"/>
        </w:rPr>
      </w:pPr>
      <w:r>
        <w:rPr>
          <w:b/>
          <w:bCs/>
          <w:color w:val="000000"/>
          <w:sz w:val="26"/>
          <w:szCs w:val="26"/>
          <w:lang w:val="el-GR"/>
        </w:rPr>
        <w:t>Κριτήρια Επιλογής</w:t>
      </w:r>
      <w:r>
        <w:rPr>
          <w:rStyle w:val="FootnoteReference2"/>
          <w:b/>
          <w:bCs/>
          <w:i/>
          <w:color w:val="000000"/>
          <w:lang w:val="el-GR"/>
        </w:rPr>
        <w:footnoteReference w:id="64"/>
      </w:r>
      <w:r>
        <w:rPr>
          <w:rStyle w:val="FootnoteReference2"/>
          <w:b/>
          <w:bCs/>
          <w:color w:val="000000"/>
          <w:szCs w:val="22"/>
          <w:lang w:val="el-GR"/>
        </w:rPr>
        <w:t xml:space="preserve"> </w:t>
      </w:r>
    </w:p>
    <w:p w:rsidR="00D41FD6" w:rsidRPr="00C229F3" w:rsidRDefault="00D41FD6">
      <w:pPr>
        <w:pStyle w:val="3"/>
        <w:rPr>
          <w:lang w:val="el-GR"/>
        </w:rPr>
      </w:pPr>
      <w:bookmarkStart w:id="40" w:name="_Toc74088307"/>
      <w:r w:rsidRPr="003F7CA8">
        <w:rPr>
          <w:rFonts w:ascii="Calibri" w:hAnsi="Calibri"/>
          <w:lang w:val="el-GR"/>
        </w:rPr>
        <w:t>2.2.4</w:t>
      </w:r>
      <w:r w:rsidRPr="003F7CA8">
        <w:rPr>
          <w:rFonts w:ascii="Calibri" w:hAnsi="Calibri"/>
          <w:lang w:val="el-GR"/>
        </w:rPr>
        <w:tab/>
        <w:t>Καταλληλότητα άσκησης επαγγελματικής δραστηριότητας</w:t>
      </w:r>
      <w:r w:rsidRPr="003F7CA8">
        <w:rPr>
          <w:rStyle w:val="WW-FootnoteReference7"/>
          <w:rFonts w:ascii="Calibri" w:hAnsi="Calibri"/>
          <w:lang w:val="el-GR"/>
        </w:rPr>
        <w:footnoteReference w:id="65"/>
      </w:r>
      <w:bookmarkEnd w:id="40"/>
      <w:r>
        <w:rPr>
          <w:rFonts w:ascii="Calibri" w:hAnsi="Calibri"/>
          <w:lang w:val="el-GR"/>
        </w:rPr>
        <w:t xml:space="preserve"> </w:t>
      </w:r>
    </w:p>
    <w:p w:rsidR="0034124D" w:rsidRDefault="00D41FD6">
      <w:pPr>
        <w:rPr>
          <w:rFonts w:eastAsia="Calibri"/>
          <w:bCs/>
          <w:color w:val="000000"/>
          <w:lang w:val="el-GR"/>
        </w:rPr>
      </w:pPr>
      <w:r w:rsidRPr="00D83A10">
        <w:rPr>
          <w:rFonts w:eastAsia="Calibri"/>
          <w:bCs/>
          <w:color w:val="000000"/>
          <w:lang w:val="el-GR"/>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w:t>
      </w:r>
      <w:r w:rsidR="00D83A10">
        <w:rPr>
          <w:rFonts w:eastAsia="Calibri"/>
          <w:bCs/>
          <w:color w:val="000000"/>
          <w:lang w:val="el-GR"/>
        </w:rPr>
        <w:t>της σύμβασης</w:t>
      </w:r>
      <w:r w:rsidRPr="00D83A10">
        <w:rPr>
          <w:rFonts w:eastAsia="Calibri"/>
          <w:bCs/>
          <w:color w:val="000000"/>
          <w:lang w:val="el-GR"/>
        </w:rPr>
        <w:t>.</w:t>
      </w:r>
    </w:p>
    <w:p w:rsidR="0034124D" w:rsidRPr="00DD50E7" w:rsidRDefault="00D41FD6">
      <w:pPr>
        <w:rPr>
          <w:rFonts w:eastAsia="Calibri"/>
          <w:bCs/>
          <w:i/>
          <w:lang w:val="el-GR"/>
        </w:rPr>
      </w:pPr>
      <w:r w:rsidRPr="00D83A10">
        <w:rPr>
          <w:rFonts w:eastAsia="Calibri"/>
          <w:bCs/>
          <w:color w:val="000000"/>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w:t>
      </w:r>
      <w:r w:rsidR="004C63DB" w:rsidRPr="004C63DB">
        <w:rPr>
          <w:rFonts w:ascii="Trebuchet MS" w:hAnsi="Trebuchet MS" w:cs="Courier New"/>
          <w:color w:val="000000"/>
          <w:sz w:val="24"/>
          <w:lang w:val="el-GR" w:eastAsia="el-GR"/>
        </w:rPr>
        <w:t xml:space="preserve"> </w:t>
      </w:r>
      <w:r w:rsidR="004C63DB" w:rsidRPr="007F0576">
        <w:rPr>
          <w:rFonts w:eastAsia="Calibri"/>
          <w:bCs/>
          <w:color w:val="000000"/>
          <w:lang w:val="el-GR"/>
        </w:rPr>
        <w:t>ή εμπορικά μητρώα</w:t>
      </w:r>
      <w:r w:rsidR="004C63DB">
        <w:rPr>
          <w:rFonts w:eastAsia="Calibri"/>
          <w:bCs/>
          <w:color w:val="000000"/>
          <w:lang w:val="el-GR"/>
        </w:rPr>
        <w:t xml:space="preserve"> </w:t>
      </w:r>
      <w:r w:rsidRPr="00D83A10">
        <w:rPr>
          <w:rFonts w:eastAsia="Calibri"/>
          <w:bCs/>
          <w:color w:val="000000"/>
          <w:lang w:val="el-GR"/>
        </w:rPr>
        <w:t xml:space="preserve">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4124D" w:rsidRPr="007F0576">
        <w:rPr>
          <w:rFonts w:eastAsia="Calibri"/>
          <w:bCs/>
          <w:color w:val="000000"/>
          <w:lang w:val="el-GR"/>
        </w:rPr>
        <w:t xml:space="preserve">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w:t>
      </w:r>
      <w:r w:rsidR="0034124D" w:rsidRPr="00DD50E7">
        <w:rPr>
          <w:rFonts w:eastAsia="Calibri"/>
          <w:bCs/>
          <w:lang w:val="el-GR"/>
        </w:rPr>
        <w:t>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4124D" w:rsidRPr="00DD50E7">
        <w:rPr>
          <w:rFonts w:eastAsia="Calibri"/>
          <w:bCs/>
          <w:i/>
          <w:lang w:val="el-GR"/>
        </w:rPr>
        <w:t xml:space="preserve">. </w:t>
      </w:r>
    </w:p>
    <w:p w:rsidR="0034124D" w:rsidRDefault="00D41FD6">
      <w:pPr>
        <w:rPr>
          <w:rFonts w:eastAsia="Calibri"/>
          <w:bCs/>
          <w:color w:val="000000"/>
          <w:lang w:val="el-GR"/>
        </w:rPr>
      </w:pPr>
      <w:r w:rsidRPr="00D83A10">
        <w:rPr>
          <w:rFonts w:eastAsia="Calibri"/>
          <w:bCs/>
          <w:color w:val="000000"/>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rsidR="00810B75" w:rsidRDefault="0034124D" w:rsidP="00935D63">
      <w:pPr>
        <w:rPr>
          <w:rFonts w:eastAsia="Calibri"/>
          <w:bCs/>
          <w:color w:val="000000"/>
          <w:lang w:val="el-GR"/>
        </w:rPr>
      </w:pPr>
      <w:r>
        <w:rPr>
          <w:rFonts w:eastAsia="Calibri"/>
          <w:bCs/>
          <w:color w:val="000000"/>
          <w:lang w:val="el-GR"/>
        </w:rPr>
        <w:t>Ο</w:t>
      </w:r>
      <w:r w:rsidR="00D41FD6" w:rsidRPr="00D83A10">
        <w:rPr>
          <w:rFonts w:eastAsia="Calibri"/>
          <w:bCs/>
          <w:color w:val="000000"/>
          <w:lang w:val="el-GR"/>
        </w:rPr>
        <w:t xml:space="preserve">ι εγκατεστημένοι στην Ελλάδα οικονομικοί φορείς </w:t>
      </w:r>
      <w:r w:rsidR="00D83A10">
        <w:rPr>
          <w:rFonts w:eastAsia="Calibri"/>
          <w:bCs/>
          <w:color w:val="000000"/>
          <w:lang w:val="el-GR"/>
        </w:rPr>
        <w:t>θα πρέπει</w:t>
      </w:r>
      <w:r w:rsidR="00D83A10" w:rsidRPr="00D83A10">
        <w:rPr>
          <w:rFonts w:eastAsia="Calibri"/>
          <w:bCs/>
          <w:color w:val="000000"/>
          <w:lang w:val="el-GR"/>
        </w:rPr>
        <w:t xml:space="preserve"> </w:t>
      </w:r>
      <w:r w:rsidR="00D41FD6" w:rsidRPr="00D83A10">
        <w:rPr>
          <w:rFonts w:eastAsia="Calibri"/>
          <w:bCs/>
          <w:color w:val="000000"/>
          <w:lang w:val="el-GR"/>
        </w:rPr>
        <w:t>να είναι εγγεγραμμένοι στο</w:t>
      </w:r>
      <w:r w:rsidR="001814C8">
        <w:rPr>
          <w:rFonts w:eastAsia="Calibri"/>
          <w:bCs/>
          <w:color w:val="000000"/>
          <w:lang w:val="el-GR"/>
        </w:rPr>
        <w:t xml:space="preserve"> </w:t>
      </w:r>
      <w:r w:rsidR="00D83A10">
        <w:rPr>
          <w:rFonts w:eastAsia="Calibri"/>
          <w:bCs/>
          <w:color w:val="000000"/>
          <w:lang w:val="el-GR"/>
        </w:rPr>
        <w:t>οικείο επαγγελματικό μητρώο, εφόσον, κατά την κείμενη νομοθεσία, απαιτείται η εγγραφή τους για την υπό ανάθεση υπηρεσία</w:t>
      </w:r>
      <w:r w:rsidR="00B13496">
        <w:rPr>
          <w:rFonts w:eastAsia="Calibri"/>
          <w:bCs/>
          <w:color w:val="000000"/>
          <w:lang w:val="el-GR"/>
        </w:rPr>
        <w:t>.</w:t>
      </w:r>
    </w:p>
    <w:p w:rsidR="00B13496" w:rsidRPr="00EF6422" w:rsidRDefault="00B13496" w:rsidP="00B13496">
      <w:pPr>
        <w:suppressAutoHyphens w:val="0"/>
        <w:spacing w:after="149" w:line="247" w:lineRule="auto"/>
        <w:ind w:left="12" w:right="45" w:hanging="10"/>
        <w:rPr>
          <w:rFonts w:eastAsia="Calibri"/>
          <w:color w:val="000000"/>
          <w:szCs w:val="22"/>
          <w:lang w:val="el-GR" w:eastAsia="el-GR"/>
        </w:rPr>
      </w:pPr>
      <w:r w:rsidRPr="00EF6422">
        <w:rPr>
          <w:rFonts w:eastAsia="Calibri"/>
          <w:color w:val="000000"/>
          <w:szCs w:val="22"/>
          <w:lang w:val="el-GR" w:eastAsia="el-GR"/>
        </w:rPr>
        <w:t xml:space="preserve">Συγκεκριμένα ο συμμετέχων στο διαγωνισμό (με μία από τις κατωτέρω μορφές) μπορεί να είναι: </w:t>
      </w:r>
    </w:p>
    <w:p w:rsidR="00B13496" w:rsidRPr="00EF6422" w:rsidRDefault="00B13496" w:rsidP="00503EFF">
      <w:pPr>
        <w:numPr>
          <w:ilvl w:val="0"/>
          <w:numId w:val="11"/>
        </w:numPr>
        <w:suppressAutoHyphens w:val="0"/>
        <w:spacing w:after="27" w:line="247" w:lineRule="auto"/>
        <w:ind w:right="45" w:hanging="526"/>
        <w:rPr>
          <w:rFonts w:eastAsia="Calibri"/>
          <w:color w:val="000000"/>
          <w:szCs w:val="22"/>
          <w:lang w:val="el-GR" w:eastAsia="el-GR"/>
        </w:rPr>
      </w:pPr>
      <w:r w:rsidRPr="00EF6422">
        <w:rPr>
          <w:rFonts w:eastAsia="Calibri"/>
          <w:color w:val="000000"/>
          <w:szCs w:val="22"/>
          <w:lang w:val="el-GR" w:eastAsia="el-GR"/>
        </w:rPr>
        <w:lastRenderedPageBreak/>
        <w:t xml:space="preserve">Η επίσημη αντιπροσωπεία για θέματα επισκευών - συντήρησης και διακίνησης ανταλλακτικών των αντίστοιχων οχημάτων-μηχανημάτων ή υπερκατασκευών </w:t>
      </w:r>
    </w:p>
    <w:p w:rsidR="00B13496" w:rsidRDefault="00B13496" w:rsidP="00503EFF">
      <w:pPr>
        <w:numPr>
          <w:ilvl w:val="0"/>
          <w:numId w:val="11"/>
        </w:numPr>
        <w:suppressAutoHyphens w:val="0"/>
        <w:spacing w:after="0" w:line="247" w:lineRule="auto"/>
        <w:ind w:right="45" w:hanging="526"/>
        <w:rPr>
          <w:rFonts w:eastAsia="Calibri"/>
          <w:color w:val="000000"/>
          <w:szCs w:val="22"/>
          <w:lang w:val="el-GR" w:eastAsia="el-GR"/>
        </w:rPr>
      </w:pPr>
      <w:r w:rsidRPr="00EF6422">
        <w:rPr>
          <w:rFonts w:eastAsia="Calibri"/>
          <w:color w:val="000000"/>
          <w:szCs w:val="22"/>
          <w:lang w:val="el-GR" w:eastAsia="el-GR"/>
        </w:rPr>
        <w:t>Εξουσιοδοτημένο συνεργείο επισκευής και να χρησιμοποιεί ανταλλακτικά τα οποία προμηθεύεται από το εκάστοτε επίσημο δίκτυο διακίνησης ανταλλακτικών των επίσημων αντιπροσώπων ή διανομέων στη χώρα ή να χρησιμοποιεί και ανταλλακτικά τρίτων κατασκευαστών κατάλληλα και αποδεκτά για την χρήση για την οποία προορίζονται</w:t>
      </w:r>
      <w:r w:rsidRPr="00B06F10">
        <w:rPr>
          <w:rFonts w:eastAsia="Calibri"/>
          <w:color w:val="000000"/>
          <w:szCs w:val="22"/>
          <w:lang w:val="el-GR" w:eastAsia="el-GR"/>
        </w:rPr>
        <w:t>.</w:t>
      </w:r>
    </w:p>
    <w:p w:rsidR="00B13496" w:rsidRDefault="00B13496" w:rsidP="00503EFF">
      <w:pPr>
        <w:numPr>
          <w:ilvl w:val="0"/>
          <w:numId w:val="11"/>
        </w:numPr>
        <w:suppressAutoHyphens w:val="0"/>
        <w:spacing w:after="0" w:line="247" w:lineRule="auto"/>
        <w:ind w:right="45" w:hanging="526"/>
        <w:rPr>
          <w:rFonts w:eastAsia="Calibri"/>
          <w:color w:val="000000"/>
          <w:szCs w:val="22"/>
          <w:lang w:val="el-GR" w:eastAsia="el-GR"/>
        </w:rPr>
      </w:pPr>
      <w:r>
        <w:rPr>
          <w:rFonts w:eastAsia="Calibri"/>
          <w:color w:val="000000"/>
          <w:szCs w:val="22"/>
          <w:lang w:val="el-GR" w:eastAsia="el-GR"/>
        </w:rPr>
        <w:t>Ν</w:t>
      </w:r>
      <w:r w:rsidRPr="00F672DA">
        <w:rPr>
          <w:rFonts w:eastAsia="Calibri"/>
          <w:color w:val="000000"/>
          <w:szCs w:val="22"/>
          <w:lang w:val="el-GR" w:eastAsia="el-GR"/>
        </w:rPr>
        <w:t>όμιμα αδειοδοτημένο συνεργείο οχημάτων που χρησιμοποιεί ανταλλακτικά τα οποία προμηθεύεται από το εκάστοτε επίσημο δίκτυο διακίνησης ανταλλακτικών των επίσημων αντιπροσώπων ή διανομέων στη χώρα ή που χρησιμοποιεί και ανταλλακτικά τρίτων κατασκευαστών κατάλληλα και αποδεκτά για την χρήση για την οποία προορίζονται να είναι συμμετέχων στο διαγωνισμό.</w:t>
      </w:r>
    </w:p>
    <w:p w:rsidR="008F59E7" w:rsidRPr="008F59E7" w:rsidRDefault="008F59E7" w:rsidP="008F59E7">
      <w:pPr>
        <w:suppressAutoHyphens w:val="0"/>
        <w:spacing w:after="0" w:line="247" w:lineRule="auto"/>
        <w:ind w:left="222" w:right="45"/>
        <w:rPr>
          <w:rFonts w:eastAsia="Calibri"/>
          <w:color w:val="000000"/>
          <w:szCs w:val="22"/>
          <w:lang w:val="el-GR" w:eastAsia="el-GR"/>
        </w:rPr>
      </w:pPr>
      <w:r w:rsidRPr="008F59E7">
        <w:rPr>
          <w:rFonts w:eastAsia="Calibri"/>
          <w:color w:val="000000"/>
          <w:szCs w:val="22"/>
          <w:lang w:val="el-GR" w:eastAsia="el-GR"/>
        </w:rPr>
        <w:t>Επιπλέον, θα πρέπει να διαθέτει σε ισχύ κατά την υποβολή της προσφοράς:</w:t>
      </w:r>
    </w:p>
    <w:p w:rsidR="008F59E7" w:rsidRPr="008F59E7" w:rsidRDefault="008F59E7" w:rsidP="008F59E7">
      <w:pPr>
        <w:suppressAutoHyphens w:val="0"/>
        <w:spacing w:after="0" w:line="247" w:lineRule="auto"/>
        <w:ind w:left="222" w:right="45"/>
        <w:rPr>
          <w:rFonts w:eastAsia="Calibri"/>
          <w:color w:val="000000"/>
          <w:szCs w:val="22"/>
          <w:lang w:val="el-GR" w:eastAsia="el-GR"/>
        </w:rPr>
      </w:pPr>
      <w:r w:rsidRPr="008F59E7">
        <w:rPr>
          <w:rFonts w:eastAsia="Calibri"/>
          <w:color w:val="000000"/>
          <w:szCs w:val="22"/>
          <w:lang w:val="el-GR" w:eastAsia="el-GR"/>
        </w:rPr>
        <w:t xml:space="preserve">α) νόμιμη άδεια λειτουργίας συνεργείου από αρμόδιο φορέα για το αντικείμενο των εργασιών του Τμήματος της </w:t>
      </w:r>
      <w:r w:rsidR="00875403">
        <w:rPr>
          <w:rFonts w:eastAsia="Calibri"/>
          <w:color w:val="000000"/>
          <w:szCs w:val="22"/>
          <w:lang w:val="el-GR" w:eastAsia="el-GR"/>
        </w:rPr>
        <w:t>85</w:t>
      </w:r>
      <w:r w:rsidRPr="008F59E7">
        <w:rPr>
          <w:rFonts w:eastAsia="Calibri"/>
          <w:color w:val="000000"/>
          <w:szCs w:val="22"/>
          <w:lang w:val="el-GR" w:eastAsia="el-GR"/>
        </w:rPr>
        <w:t xml:space="preserve">/2022 Μελέτης (παράρτημα Ι της Διακήρυξης) για το οποίο υποβάλει προσφορά, σύμφωνα με το άρθρο 16 του ΠΔ 78/88 και τις τροποποιήσεις του. </w:t>
      </w:r>
    </w:p>
    <w:p w:rsidR="008F59E7" w:rsidRPr="008F59E7" w:rsidRDefault="008F59E7" w:rsidP="008F59E7">
      <w:pPr>
        <w:suppressAutoHyphens w:val="0"/>
        <w:spacing w:after="0" w:line="247" w:lineRule="auto"/>
        <w:ind w:left="222" w:right="45"/>
        <w:rPr>
          <w:rFonts w:eastAsia="Calibri"/>
          <w:color w:val="000000"/>
          <w:szCs w:val="22"/>
          <w:lang w:val="el-GR" w:eastAsia="el-GR"/>
        </w:rPr>
      </w:pPr>
      <w:r w:rsidRPr="008F59E7">
        <w:rPr>
          <w:rFonts w:eastAsia="Calibri"/>
          <w:color w:val="000000"/>
          <w:szCs w:val="22"/>
          <w:lang w:val="el-GR" w:eastAsia="el-GR"/>
        </w:rPr>
        <w:t>β) κατάλληλο εξοπλισμό με συσκευές και μηχανήματα σύμφωνα με το άρ. 14 του Π.Δ. 78/88 και τις τροποποιήσεις του, για την εκτέλεση όλων των εργασιών που απαιτούνται για την επισκευή των κατηγοριών των οχημάτων και των υπερκατασκευών της/των ομάδας/ων για την/τις οποία/ες συμμετέχει.</w:t>
      </w:r>
    </w:p>
    <w:p w:rsidR="008F59E7" w:rsidRPr="008F59E7" w:rsidRDefault="008F59E7" w:rsidP="008F59E7">
      <w:pPr>
        <w:suppressAutoHyphens w:val="0"/>
        <w:spacing w:after="0" w:line="247" w:lineRule="auto"/>
        <w:ind w:left="222" w:right="45"/>
        <w:rPr>
          <w:rFonts w:eastAsia="Calibri"/>
          <w:color w:val="000000"/>
          <w:szCs w:val="22"/>
          <w:lang w:val="el-GR" w:eastAsia="el-GR"/>
        </w:rPr>
      </w:pPr>
      <w:r w:rsidRPr="008F59E7">
        <w:rPr>
          <w:rFonts w:eastAsia="Calibri"/>
          <w:color w:val="000000"/>
          <w:szCs w:val="22"/>
          <w:lang w:val="el-GR" w:eastAsia="el-GR"/>
        </w:rPr>
        <w:t xml:space="preserve">γ) υπεύθυνη δήλωση για το Τμήμα ή Τμήματα του ενδεικτικού προϋπολογισμού της </w:t>
      </w:r>
      <w:r w:rsidR="00875403">
        <w:rPr>
          <w:rFonts w:eastAsia="Calibri"/>
          <w:color w:val="000000"/>
          <w:szCs w:val="22"/>
          <w:lang w:val="el-GR" w:eastAsia="el-GR"/>
        </w:rPr>
        <w:t>85</w:t>
      </w:r>
      <w:r w:rsidRPr="008F59E7">
        <w:rPr>
          <w:rFonts w:eastAsia="Calibri"/>
          <w:color w:val="000000"/>
          <w:szCs w:val="22"/>
          <w:lang w:val="el-GR" w:eastAsia="el-GR"/>
        </w:rPr>
        <w:t>/2022 Μελέτης για τα οποία συμμετέχει.</w:t>
      </w:r>
    </w:p>
    <w:p w:rsidR="008F59E7" w:rsidRPr="00B13496" w:rsidRDefault="008F59E7" w:rsidP="008F59E7">
      <w:pPr>
        <w:suppressAutoHyphens w:val="0"/>
        <w:spacing w:after="0" w:line="247" w:lineRule="auto"/>
        <w:ind w:left="222" w:right="45"/>
        <w:rPr>
          <w:rFonts w:eastAsia="Calibri"/>
          <w:color w:val="000000"/>
          <w:szCs w:val="22"/>
          <w:lang w:val="el-GR" w:eastAsia="el-GR"/>
        </w:rPr>
      </w:pPr>
      <w:r w:rsidRPr="008F59E7">
        <w:rPr>
          <w:rFonts w:eastAsia="Calibri"/>
          <w:color w:val="000000"/>
          <w:szCs w:val="22"/>
          <w:lang w:val="el-GR" w:eastAsia="el-GR"/>
        </w:rPr>
        <w:t>δ) υπεύθυνη Δήλωση του Ν. 1599/1986 όπως εκάστοτε ισχύει, στην οποία θα δηλώνει ότι έλαβε πλήρη γνώση των όρων της διακήρυξης, της τεχνικής έκθεσης και των τεχνικών προδιαγραφών που συνοδεύουν αυτή και των σχετικών με αυτή διατάξεων και ότι τους αποδέχεται πλήρως και ανεπιφύλακτα.</w:t>
      </w:r>
    </w:p>
    <w:p w:rsidR="00C33D84" w:rsidRPr="00A228FC" w:rsidRDefault="00D41FD6" w:rsidP="00A228FC">
      <w:pPr>
        <w:pStyle w:val="3"/>
        <w:rPr>
          <w:rFonts w:ascii="Calibri" w:hAnsi="Calibri"/>
          <w:lang w:val="el-GR"/>
        </w:rPr>
      </w:pPr>
      <w:bookmarkStart w:id="41" w:name="_Toc74088308"/>
      <w:r>
        <w:rPr>
          <w:rFonts w:ascii="Calibri" w:hAnsi="Calibri"/>
          <w:lang w:val="el-GR"/>
        </w:rPr>
        <w:t>2.2.5</w:t>
      </w:r>
      <w:r>
        <w:rPr>
          <w:rFonts w:ascii="Calibri" w:hAnsi="Calibri"/>
          <w:lang w:val="el-GR"/>
        </w:rPr>
        <w:tab/>
        <w:t>Οικονομική και χρηματοοικονομική επάρκεια</w:t>
      </w:r>
      <w:r>
        <w:rPr>
          <w:rStyle w:val="WW-FootnoteReference2"/>
          <w:rFonts w:ascii="Calibri" w:hAnsi="Calibri"/>
          <w:lang w:val="el-GR"/>
        </w:rPr>
        <w:footnoteReference w:id="66"/>
      </w:r>
      <w:bookmarkEnd w:id="41"/>
      <w:r>
        <w:rPr>
          <w:rFonts w:ascii="Calibri" w:hAnsi="Calibri"/>
          <w:lang w:val="el-GR"/>
        </w:rPr>
        <w:t xml:space="preserve"> </w:t>
      </w:r>
    </w:p>
    <w:p w:rsidR="008F59E7" w:rsidRPr="00AC6F25" w:rsidRDefault="008F59E7" w:rsidP="008F59E7">
      <w:pPr>
        <w:suppressAutoHyphens w:val="0"/>
        <w:spacing w:after="111" w:line="247" w:lineRule="auto"/>
        <w:ind w:left="12" w:right="45" w:hanging="10"/>
        <w:rPr>
          <w:rFonts w:eastAsia="Calibri"/>
          <w:color w:val="000000"/>
          <w:szCs w:val="22"/>
          <w:lang w:val="el-GR" w:eastAsia="el-GR"/>
        </w:rPr>
      </w:pPr>
      <w:bookmarkStart w:id="42" w:name="_Toc74088309"/>
      <w:r w:rsidRPr="00AC6F25">
        <w:rPr>
          <w:rFonts w:eastAsia="Calibri"/>
          <w:color w:val="000000"/>
          <w:szCs w:val="22"/>
          <w:lang w:val="el-GR" w:eastAsia="el-GR"/>
        </w:rPr>
        <w:t xml:space="preserve">Όσον αφορά την οικονομική και χρηματοοικονομική επάρκεια για την παρούσα διαδικασία σύναψης σύμβασης, οι οικονομικοί φορείς πρέπει να διαθέτουν την αναγκαία οικονομική και χρηματοδοτική ικανότητα για την εκτέλεση της σύμβασης.  </w:t>
      </w:r>
    </w:p>
    <w:p w:rsidR="008F59E7" w:rsidRPr="00AC6F25" w:rsidRDefault="008F59E7" w:rsidP="008F59E7">
      <w:pPr>
        <w:suppressAutoHyphens w:val="0"/>
        <w:spacing w:after="111" w:line="247" w:lineRule="auto"/>
        <w:ind w:left="12" w:right="45" w:hanging="10"/>
        <w:rPr>
          <w:rFonts w:eastAsia="Calibri"/>
          <w:color w:val="000000"/>
          <w:szCs w:val="22"/>
          <w:lang w:val="el-GR" w:eastAsia="el-GR"/>
        </w:rPr>
      </w:pPr>
      <w:r w:rsidRPr="00AC6F25">
        <w:rPr>
          <w:rFonts w:eastAsia="Calibri"/>
          <w:color w:val="000000"/>
          <w:szCs w:val="22"/>
          <w:lang w:val="el-GR" w:eastAsia="el-GR"/>
        </w:rPr>
        <w:t xml:space="preserve">Οι οικονομικοί φορείς θα πρέπει να έχουν μέσο ετήσιο κύκλο εργασιών των τριών (3) τελευταίων διαχειριστικών χρήσεων ίσο ή μεγαλύτερο από το 30% του προϋπολογισμού του Τμήματος για το οποίο θα υποβάλλουν προσφορά.  </w:t>
      </w:r>
    </w:p>
    <w:p w:rsidR="008F59E7" w:rsidRPr="00AC6F25" w:rsidRDefault="008F59E7" w:rsidP="008F59E7">
      <w:pPr>
        <w:suppressAutoHyphens w:val="0"/>
        <w:spacing w:after="266" w:line="247" w:lineRule="auto"/>
        <w:ind w:left="12" w:right="45" w:hanging="10"/>
        <w:rPr>
          <w:rFonts w:eastAsia="Calibri"/>
          <w:color w:val="000000"/>
          <w:szCs w:val="22"/>
          <w:lang w:val="el-GR" w:eastAsia="el-GR"/>
        </w:rPr>
      </w:pPr>
      <w:r w:rsidRPr="00AC6F25">
        <w:rPr>
          <w:rFonts w:eastAsia="Calibri"/>
          <w:color w:val="000000"/>
          <w:szCs w:val="22"/>
          <w:lang w:val="el-GR" w:eastAsia="el-GR"/>
        </w:rPr>
        <w:t xml:space="preserve">Σε περίπτωση δε Ένωσης Εταιρειών - Κοινοπραξίας η συγκεκριμένη ελάχιστη προϋπόθεση μπορεί να καλύπτεται αθροιστικά από όλα τα μέλη Ένωσης - Κοινοπραξίας. </w:t>
      </w:r>
    </w:p>
    <w:p w:rsidR="00D41FD6" w:rsidRPr="00C229F3" w:rsidRDefault="00D41FD6">
      <w:pPr>
        <w:pStyle w:val="3"/>
        <w:rPr>
          <w:lang w:val="el-GR"/>
        </w:rPr>
      </w:pPr>
      <w:r>
        <w:rPr>
          <w:rFonts w:ascii="Calibri" w:hAnsi="Calibri"/>
          <w:lang w:val="el-GR"/>
        </w:rPr>
        <w:t>2.2.6</w:t>
      </w:r>
      <w:r>
        <w:rPr>
          <w:rFonts w:ascii="Calibri" w:hAnsi="Calibri"/>
          <w:lang w:val="el-GR"/>
        </w:rPr>
        <w:tab/>
        <w:t>Τεχνική και επαγγελματική ικανότητα</w:t>
      </w:r>
      <w:r>
        <w:rPr>
          <w:rStyle w:val="WW-FootnoteReference2"/>
          <w:rFonts w:ascii="Calibri" w:hAnsi="Calibri"/>
          <w:lang w:val="el-GR"/>
        </w:rPr>
        <w:footnoteReference w:id="67"/>
      </w:r>
      <w:bookmarkEnd w:id="42"/>
      <w:r>
        <w:rPr>
          <w:rFonts w:ascii="Calibri" w:hAnsi="Calibri"/>
          <w:lang w:val="el-GR"/>
        </w:rPr>
        <w:t xml:space="preserve"> </w:t>
      </w:r>
    </w:p>
    <w:p w:rsidR="003176F9" w:rsidRDefault="003176F9" w:rsidP="003176F9">
      <w:pPr>
        <w:suppressAutoHyphens w:val="0"/>
        <w:autoSpaceDE w:val="0"/>
        <w:autoSpaceDN w:val="0"/>
        <w:adjustRightInd w:val="0"/>
        <w:spacing w:after="0"/>
        <w:jc w:val="left"/>
        <w:rPr>
          <w:szCs w:val="22"/>
          <w:lang w:val="el-GR" w:eastAsia="el-GR"/>
        </w:rPr>
      </w:pPr>
      <w:r>
        <w:rPr>
          <w:szCs w:val="22"/>
          <w:lang w:val="el-GR" w:eastAsia="el-GR"/>
        </w:rPr>
        <w:t>Όσον αφορά στην τεχνική και επαγγελματική ικανότητα για την παρούσα διαδικασία σύναψης σύμβασης,</w:t>
      </w:r>
    </w:p>
    <w:p w:rsidR="003176F9" w:rsidRDefault="003176F9" w:rsidP="003176F9">
      <w:pPr>
        <w:suppressAutoHyphens w:val="0"/>
        <w:autoSpaceDE w:val="0"/>
        <w:autoSpaceDN w:val="0"/>
        <w:adjustRightInd w:val="0"/>
        <w:spacing w:after="0"/>
        <w:jc w:val="left"/>
        <w:rPr>
          <w:szCs w:val="22"/>
          <w:lang w:val="el-GR" w:eastAsia="el-GR"/>
        </w:rPr>
      </w:pPr>
      <w:r>
        <w:rPr>
          <w:szCs w:val="22"/>
          <w:lang w:val="el-GR" w:eastAsia="el-GR"/>
        </w:rPr>
        <w:t>οι οικονομικοί φορείς θα πρέπει:</w:t>
      </w:r>
    </w:p>
    <w:p w:rsidR="003176F9" w:rsidRDefault="003176F9" w:rsidP="003176F9">
      <w:pPr>
        <w:widowControl w:val="0"/>
        <w:tabs>
          <w:tab w:val="left" w:pos="745"/>
        </w:tabs>
        <w:suppressAutoHyphens w:val="0"/>
        <w:spacing w:after="75" w:line="220" w:lineRule="exact"/>
        <w:rPr>
          <w:rFonts w:eastAsia="Calibri"/>
          <w:b/>
          <w:bCs/>
          <w:szCs w:val="22"/>
          <w:lang w:val="el-GR" w:eastAsia="el-GR"/>
        </w:rPr>
      </w:pPr>
      <w:r>
        <w:rPr>
          <w:rFonts w:eastAsia="Calibri"/>
          <w:b/>
          <w:bCs/>
          <w:szCs w:val="22"/>
          <w:lang w:val="el-GR" w:eastAsia="el-GR"/>
        </w:rPr>
        <w:t>2.2.6.1</w:t>
      </w:r>
    </w:p>
    <w:p w:rsidR="008F59E7" w:rsidRPr="008F59E7" w:rsidRDefault="008F59E7" w:rsidP="008F59E7">
      <w:pPr>
        <w:keepNext/>
        <w:spacing w:before="240" w:after="60"/>
        <w:contextualSpacing/>
        <w:outlineLvl w:val="2"/>
        <w:rPr>
          <w:rFonts w:eastAsia="Calibri"/>
          <w:color w:val="000000"/>
          <w:szCs w:val="22"/>
          <w:lang w:val="el-GR" w:eastAsia="el-GR"/>
        </w:rPr>
      </w:pPr>
      <w:r w:rsidRPr="008F59E7">
        <w:rPr>
          <w:rFonts w:eastAsia="Calibri"/>
          <w:color w:val="000000"/>
          <w:szCs w:val="22"/>
          <w:lang w:val="el-GR" w:eastAsia="el-GR"/>
        </w:rPr>
        <w:lastRenderedPageBreak/>
        <w:t>Όσον αφορά στην τεχνική και επαγγελματική ικανότητα για την παρούσα διαδικασία σύναψης σύμβασης, οι οικονομικοί φορείς δηλώνουν:</w:t>
      </w:r>
    </w:p>
    <w:p w:rsidR="008F59E7" w:rsidRPr="008F59E7" w:rsidRDefault="008F59E7" w:rsidP="008F59E7">
      <w:pPr>
        <w:keepNext/>
        <w:spacing w:before="240" w:after="60"/>
        <w:ind w:left="567" w:hanging="567"/>
        <w:contextualSpacing/>
        <w:outlineLvl w:val="2"/>
        <w:rPr>
          <w:rFonts w:eastAsia="Calibri"/>
          <w:color w:val="000000"/>
          <w:szCs w:val="22"/>
          <w:lang w:val="el-GR" w:eastAsia="el-GR"/>
        </w:rPr>
      </w:pPr>
      <w:r w:rsidRPr="008F59E7">
        <w:rPr>
          <w:rFonts w:eastAsia="Calibri"/>
          <w:color w:val="000000"/>
          <w:szCs w:val="22"/>
          <w:lang w:val="el-GR" w:eastAsia="el-GR"/>
        </w:rPr>
        <w:t>1) Οι υποψήφιοι ανάδοχοι θα πρέπει να διαθέτουν άδεια λειτουργίας συνεργείου με τον απαιτούμενο εξοπλισμό, σχετική με το αντικείμενο της κατηγορίας που επιθυμούν να συμμετάσχουν, η οποία να είναι σε ισχύ.</w:t>
      </w:r>
    </w:p>
    <w:p w:rsidR="008F59E7" w:rsidRPr="008F59E7" w:rsidRDefault="008F59E7" w:rsidP="008F59E7">
      <w:pPr>
        <w:keepNext/>
        <w:spacing w:before="240" w:after="60"/>
        <w:ind w:left="567" w:hanging="567"/>
        <w:contextualSpacing/>
        <w:outlineLvl w:val="2"/>
        <w:rPr>
          <w:rFonts w:eastAsia="Calibri"/>
          <w:color w:val="000000"/>
          <w:szCs w:val="22"/>
          <w:lang w:val="el-GR" w:eastAsia="el-GR"/>
        </w:rPr>
      </w:pPr>
      <w:r w:rsidRPr="008F59E7">
        <w:rPr>
          <w:rFonts w:eastAsia="Calibri"/>
          <w:color w:val="000000"/>
          <w:szCs w:val="22"/>
          <w:lang w:val="el-GR" w:eastAsia="el-GR"/>
        </w:rPr>
        <w:t>2) Εξειδικευμένο τεχνικό προσωπικό ανάλογα με αντικείμενο της κατηγορίας που επιθυμούν να συμμετάσχουν.</w:t>
      </w:r>
    </w:p>
    <w:p w:rsidR="008F59E7" w:rsidRPr="008F59E7" w:rsidRDefault="008F59E7" w:rsidP="008F59E7">
      <w:pPr>
        <w:contextualSpacing/>
        <w:rPr>
          <w:lang w:val="el-GR"/>
        </w:rPr>
      </w:pPr>
      <w:r w:rsidRPr="008F59E7">
        <w:rPr>
          <w:rFonts w:eastAsia="Calibri"/>
          <w:lang w:val="el-GR" w:eastAsia="el-GR"/>
        </w:rPr>
        <w:t xml:space="preserve">3)  </w:t>
      </w:r>
      <w:r w:rsidRPr="008F59E7">
        <w:rPr>
          <w:lang w:val="el-GR"/>
        </w:rPr>
        <w:t xml:space="preserve">Να συμμορφώνονται πλήρως και επί ποινή αποκλεισμού στις Τεχνικές Προδιαγραφές της μελέτης   </w:t>
      </w:r>
      <w:r w:rsidR="00875403">
        <w:rPr>
          <w:lang w:val="el-GR"/>
        </w:rPr>
        <w:t>85</w:t>
      </w:r>
      <w:r w:rsidRPr="008F59E7">
        <w:rPr>
          <w:lang w:val="el-GR"/>
        </w:rPr>
        <w:t>/2022 (παράρτημα Ι της Διακήρυξης) που αποτελεί αναπόσπαστο μέρος της παρούσας διακήρυξης</w:t>
      </w:r>
    </w:p>
    <w:p w:rsidR="008F59E7" w:rsidRPr="008F59E7" w:rsidRDefault="008F59E7" w:rsidP="008F59E7">
      <w:pPr>
        <w:rPr>
          <w:i/>
          <w:color w:val="5B9BD5"/>
          <w:lang w:val="el-GR"/>
        </w:rPr>
      </w:pPr>
      <w:r w:rsidRPr="008F59E7">
        <w:rPr>
          <w:lang w:val="el-GR"/>
        </w:rPr>
        <w:t xml:space="preserve">4) σχετικά με τα </w:t>
      </w:r>
      <w:r w:rsidRPr="008F59E7">
        <w:rPr>
          <w:b/>
          <w:lang w:val="el-GR"/>
        </w:rPr>
        <w:t>ανταλλακτικά των οχημάτων</w:t>
      </w:r>
      <w:r w:rsidRPr="008F59E7">
        <w:rPr>
          <w:lang w:val="el-GR"/>
        </w:rPr>
        <w:t xml:space="preserve">  που πρόκειται να χρησιμοποιηθούν κατά την εκτέλεση της σύμβασης, οι οικονομικοί φορείς μπορούν με υπεύθυνη δήλωση του ν.1599/1986 να δηλώνουν ότι συμφωνούν με τα αναγραφόμενα στην μελέτη</w:t>
      </w:r>
      <w:r w:rsidR="00F41E7E">
        <w:rPr>
          <w:lang w:val="el-GR"/>
        </w:rPr>
        <w:t xml:space="preserve"> 85</w:t>
      </w:r>
      <w:r w:rsidRPr="008F59E7">
        <w:rPr>
          <w:lang w:val="el-GR"/>
        </w:rPr>
        <w:t>/2022 (παράρτημα Ι) της διακήρυξης και θα προσκομίζουν τεχνικά φυλλάδια με τις τεχνικές προδιάγραφες των εκάστοτε χρησιμοποιούμενων ανταλλακτικών κατά την εκτέλεση των εργασιών.</w:t>
      </w:r>
      <w:r w:rsidRPr="008F59E7">
        <w:rPr>
          <w:i/>
          <w:color w:val="5B9BD5"/>
          <w:lang w:val="el-GR"/>
        </w:rPr>
        <w:t xml:space="preserve"> </w:t>
      </w:r>
    </w:p>
    <w:p w:rsidR="00A228FC" w:rsidRPr="00A11E38" w:rsidRDefault="00A228FC" w:rsidP="00A228FC">
      <w:pPr>
        <w:widowControl w:val="0"/>
        <w:tabs>
          <w:tab w:val="left" w:pos="745"/>
        </w:tabs>
        <w:suppressAutoHyphens w:val="0"/>
        <w:spacing w:after="75" w:line="220" w:lineRule="exact"/>
        <w:rPr>
          <w:rFonts w:eastAsia="Calibri"/>
          <w:szCs w:val="22"/>
          <w:lang w:val="el-GR" w:eastAsia="el-GR"/>
        </w:rPr>
      </w:pPr>
      <w:r w:rsidRPr="00A11E38">
        <w:rPr>
          <w:rFonts w:eastAsia="Calibri"/>
          <w:b/>
          <w:bCs/>
          <w:szCs w:val="22"/>
          <w:lang w:val="el-GR" w:eastAsia="el-GR"/>
        </w:rPr>
        <w:t xml:space="preserve">2.2.6.2   </w:t>
      </w:r>
      <w:r w:rsidRPr="00A11E38">
        <w:rPr>
          <w:rFonts w:eastAsia="Calibri"/>
          <w:szCs w:val="22"/>
          <w:lang w:val="el-GR" w:eastAsia="el-GR"/>
        </w:rPr>
        <w:t>να δηλώνουν, με τις συνέπειες του ν. 1599/1986 :</w:t>
      </w:r>
    </w:p>
    <w:p w:rsidR="008F59E7" w:rsidRPr="008C5D9F" w:rsidRDefault="008F59E7" w:rsidP="008F59E7">
      <w:pPr>
        <w:rPr>
          <w:lang w:val="el-GR"/>
        </w:rPr>
      </w:pPr>
      <w:bookmarkStart w:id="43" w:name="_Toc74088310"/>
      <w:r w:rsidRPr="008C5D9F">
        <w:rPr>
          <w:lang w:val="el-GR"/>
        </w:rPr>
        <w:t xml:space="preserve">α) τη συμφωνία των προσφερόμενων ειδών σε σχέση με τις αντίστοιχες τεχνικές προδιαγραφές της προκήρυξης, της Μελέτης </w:t>
      </w:r>
      <w:r>
        <w:rPr>
          <w:lang w:val="el-GR"/>
        </w:rPr>
        <w:t xml:space="preserve"> </w:t>
      </w:r>
      <w:r w:rsidR="00875403">
        <w:rPr>
          <w:lang w:val="el-GR"/>
        </w:rPr>
        <w:t>85</w:t>
      </w:r>
      <w:r>
        <w:rPr>
          <w:lang w:val="el-GR"/>
        </w:rPr>
        <w:t>/2022 (παράρτημα Ι της Διακήρυξης)</w:t>
      </w:r>
      <w:r w:rsidRPr="008C5D9F">
        <w:rPr>
          <w:lang w:val="el-GR"/>
        </w:rPr>
        <w:t xml:space="preserve"> της Δ/νσης Περιβάλλοντος του Δήμου Ναυπακτίας, συμπεριλαμβανομένης.</w:t>
      </w:r>
    </w:p>
    <w:p w:rsidR="008F59E7" w:rsidRPr="0054125C" w:rsidRDefault="008F59E7" w:rsidP="008F59E7">
      <w:pPr>
        <w:rPr>
          <w:rFonts w:eastAsia="Calibri"/>
          <w:lang w:val="el-GR" w:eastAsia="el-GR"/>
        </w:rPr>
      </w:pPr>
      <w:r w:rsidRPr="008C5D9F">
        <w:rPr>
          <w:lang w:val="el-GR"/>
        </w:rPr>
        <w:t>β) πλήρη περιγραφή των προσφερόμενων ειδών και των επί μέρους λειτουργιών τους στην Ελληνική. Μετά από κάθε αναλυτική περιγραφή και τεκμηρίωση, ο προσφέρων πρέπει να επισυνάπτει τα απαραίτητα τεχνικά φυλλάδια, prospectus, την διάρκεια και τους όρους της εγγύησης καλής λειτουργίας κατά το χρονικό διάστημα εγγυημένης λειτουργίας προμήθειας και ότι άλλο τεκμηριωτικό στοιχείο διαθέτει που αποδεικνύει τη συμμόρφωση του προσφερόμενου είδους με τις απαιτήσεις των τεχνικών προδιαγραφών ώστε να είναι εύκολη η αξιολόγηση από την αρμόδια επιτροπή.</w:t>
      </w:r>
      <w:r w:rsidRPr="0054125C">
        <w:rPr>
          <w:lang w:val="el-GR"/>
        </w:rPr>
        <w:t xml:space="preserve"> </w:t>
      </w:r>
    </w:p>
    <w:p w:rsidR="00D41FD6" w:rsidRPr="00C229F3" w:rsidRDefault="00D41FD6">
      <w:pPr>
        <w:pStyle w:val="3"/>
        <w:rPr>
          <w:lang w:val="el-GR"/>
        </w:rPr>
      </w:pPr>
      <w:r>
        <w:rPr>
          <w:rFonts w:ascii="Calibri" w:hAnsi="Calibri"/>
          <w:lang w:val="el-GR"/>
        </w:rPr>
        <w:t>2.2.7</w:t>
      </w:r>
      <w:r>
        <w:rPr>
          <w:rFonts w:ascii="Calibri" w:hAnsi="Calibri"/>
          <w:lang w:val="el-GR"/>
        </w:rPr>
        <w:tab/>
        <w:t>Πρότυπα διασφάλισης ποιότητας και πρότυπα περιβαλλοντικής διαχείρισης</w:t>
      </w:r>
      <w:r>
        <w:rPr>
          <w:rStyle w:val="WW-FootnoteReference3"/>
          <w:rFonts w:ascii="Calibri" w:hAnsi="Calibri"/>
          <w:lang w:val="el-GR"/>
        </w:rPr>
        <w:footnoteReference w:id="68"/>
      </w:r>
      <w:bookmarkEnd w:id="43"/>
      <w:r>
        <w:rPr>
          <w:rFonts w:ascii="Calibri" w:hAnsi="Calibri"/>
          <w:lang w:val="el-GR"/>
        </w:rPr>
        <w:t xml:space="preserve"> </w:t>
      </w:r>
    </w:p>
    <w:p w:rsidR="008F59E7" w:rsidRPr="0054125C" w:rsidRDefault="008F59E7" w:rsidP="008F59E7">
      <w:pPr>
        <w:suppressAutoHyphens w:val="0"/>
        <w:spacing w:after="111" w:line="247" w:lineRule="auto"/>
        <w:ind w:left="12" w:right="45" w:hanging="10"/>
        <w:rPr>
          <w:rFonts w:eastAsia="Calibri"/>
          <w:color w:val="000000"/>
          <w:szCs w:val="22"/>
          <w:lang w:val="el-GR" w:eastAsia="el-GR"/>
        </w:rPr>
      </w:pPr>
      <w:bookmarkStart w:id="44" w:name="_Hlk114574322"/>
      <w:bookmarkStart w:id="45" w:name="_Hlk111025235"/>
      <w:r w:rsidRPr="0054125C">
        <w:rPr>
          <w:rFonts w:eastAsia="Calibri"/>
          <w:color w:val="000000"/>
          <w:szCs w:val="22"/>
          <w:lang w:val="el-GR" w:eastAsia="el-GR"/>
        </w:rPr>
        <w:t>Ο οικονομικός φορέας πρέπει να είναι σε θέση να προσκομίσει πιστοποιητικά που έχουν εκδοθεί από ανεξάρτητους οργανισμούς που βεβαιώνουν ότι ο οικονομικός φορέας συμμορφώνεται με τα απαιτούμεν</w:t>
      </w:r>
      <w:r>
        <w:rPr>
          <w:rFonts w:eastAsia="Calibri"/>
          <w:color w:val="000000"/>
          <w:szCs w:val="22"/>
          <w:lang w:val="el-GR" w:eastAsia="el-GR"/>
        </w:rPr>
        <w:t>α πρότυπα διασφάλισης ποιότητας</w:t>
      </w:r>
      <w:r w:rsidRPr="0054125C">
        <w:rPr>
          <w:rFonts w:eastAsia="Calibri"/>
          <w:color w:val="000000"/>
          <w:szCs w:val="22"/>
          <w:lang w:val="el-GR" w:eastAsia="el-GR"/>
        </w:rPr>
        <w:t xml:space="preserve"> </w:t>
      </w:r>
    </w:p>
    <w:p w:rsidR="008F59E7" w:rsidRDefault="008F59E7" w:rsidP="008F59E7">
      <w:pPr>
        <w:suppressAutoHyphens w:val="0"/>
        <w:spacing w:after="0" w:line="247" w:lineRule="auto"/>
        <w:ind w:left="12" w:right="45" w:hanging="10"/>
        <w:rPr>
          <w:rFonts w:eastAsia="Calibri"/>
          <w:b/>
          <w:color w:val="000000"/>
          <w:szCs w:val="22"/>
          <w:lang w:val="el-GR" w:eastAsia="el-GR"/>
        </w:rPr>
      </w:pPr>
      <w:r w:rsidRPr="0054125C">
        <w:rPr>
          <w:rFonts w:eastAsia="Calibri"/>
          <w:color w:val="000000"/>
          <w:szCs w:val="22"/>
          <w:lang w:val="el-GR" w:eastAsia="el-GR"/>
        </w:rPr>
        <w:t xml:space="preserve">Ο οικονομικός φορέας πρέπει να είναι σε θέση να προσκομίσει </w:t>
      </w:r>
      <w:r w:rsidRPr="0054125C">
        <w:rPr>
          <w:rFonts w:eastAsia="Calibri"/>
          <w:b/>
          <w:color w:val="000000"/>
          <w:szCs w:val="22"/>
          <w:lang w:val="el-GR" w:eastAsia="el-GR"/>
        </w:rPr>
        <w:t>πιστοποιητικά</w:t>
      </w:r>
      <w:r w:rsidRPr="0054125C">
        <w:rPr>
          <w:rFonts w:eastAsia="Calibri"/>
          <w:color w:val="000000"/>
          <w:szCs w:val="22"/>
          <w:lang w:val="el-GR" w:eastAsia="el-GR"/>
        </w:rPr>
        <w:t xml:space="preserve"> που έχουν εκδοθεί από ανεξάρτητους οργανισμούς που βεβαιώνουν ότι ο οικονομικός φορέας συμμορφώνεται με τα απαιτούμενα </w:t>
      </w:r>
      <w:r w:rsidRPr="0054125C">
        <w:rPr>
          <w:rFonts w:eastAsia="Calibri"/>
          <w:b/>
          <w:color w:val="000000"/>
          <w:szCs w:val="22"/>
          <w:lang w:val="el-GR" w:eastAsia="el-GR"/>
        </w:rPr>
        <w:t>συστήματα ή πρότυπα περιβαλλοντικής διαχείρισης</w:t>
      </w:r>
      <w:r w:rsidRPr="0054125C">
        <w:rPr>
          <w:rFonts w:eastAsia="Calibri"/>
          <w:color w:val="000000"/>
          <w:szCs w:val="22"/>
          <w:lang w:val="el-GR" w:eastAsia="el-GR"/>
        </w:rPr>
        <w:t>.</w:t>
      </w:r>
      <w:r w:rsidRPr="0054125C">
        <w:rPr>
          <w:rFonts w:eastAsia="Calibri"/>
          <w:b/>
          <w:color w:val="000000"/>
          <w:szCs w:val="22"/>
          <w:lang w:val="el-GR" w:eastAsia="el-GR"/>
        </w:rPr>
        <w:t xml:space="preserve"> </w:t>
      </w:r>
    </w:p>
    <w:p w:rsidR="008F59E7" w:rsidRPr="00E20393" w:rsidRDefault="008F59E7" w:rsidP="008F59E7">
      <w:pPr>
        <w:keepNext/>
        <w:spacing w:before="240" w:after="60"/>
        <w:outlineLvl w:val="2"/>
        <w:rPr>
          <w:rFonts w:eastAsia="Calibri"/>
          <w:color w:val="000000"/>
          <w:szCs w:val="22"/>
          <w:lang w:val="el-GR" w:eastAsia="el-GR"/>
        </w:rPr>
      </w:pPr>
      <w:r w:rsidRPr="0054125C">
        <w:rPr>
          <w:rFonts w:eastAsia="Calibri"/>
          <w:color w:val="000000"/>
          <w:szCs w:val="22"/>
          <w:lang w:val="el-GR" w:eastAsia="el-GR"/>
        </w:rPr>
        <w:t>Ο</w:t>
      </w:r>
      <w:r>
        <w:rPr>
          <w:rFonts w:eastAsia="Calibri"/>
          <w:color w:val="000000"/>
          <w:szCs w:val="22"/>
          <w:lang w:val="el-GR" w:eastAsia="el-GR"/>
        </w:rPr>
        <w:t>ι</w:t>
      </w:r>
      <w:r w:rsidRPr="0054125C">
        <w:rPr>
          <w:rFonts w:eastAsia="Calibri"/>
          <w:color w:val="000000"/>
          <w:szCs w:val="22"/>
          <w:lang w:val="el-GR" w:eastAsia="el-GR"/>
        </w:rPr>
        <w:t xml:space="preserve"> οικονομικο</w:t>
      </w:r>
      <w:r>
        <w:rPr>
          <w:rFonts w:eastAsia="Calibri"/>
          <w:color w:val="000000"/>
          <w:szCs w:val="22"/>
          <w:lang w:val="el-GR" w:eastAsia="el-GR"/>
        </w:rPr>
        <w:t>ί</w:t>
      </w:r>
      <w:r w:rsidRPr="0054125C">
        <w:rPr>
          <w:rFonts w:eastAsia="Calibri"/>
          <w:color w:val="000000"/>
          <w:szCs w:val="22"/>
          <w:lang w:val="el-GR" w:eastAsia="el-GR"/>
        </w:rPr>
        <w:t xml:space="preserve"> φορε</w:t>
      </w:r>
      <w:r>
        <w:rPr>
          <w:rFonts w:eastAsia="Calibri"/>
          <w:color w:val="000000"/>
          <w:szCs w:val="22"/>
          <w:lang w:val="el-GR" w:eastAsia="el-GR"/>
        </w:rPr>
        <w:t>ίς</w:t>
      </w:r>
      <w:r w:rsidRPr="0054125C">
        <w:rPr>
          <w:rFonts w:eastAsia="Calibri"/>
          <w:color w:val="000000"/>
          <w:szCs w:val="22"/>
          <w:lang w:val="el-GR" w:eastAsia="el-GR"/>
        </w:rPr>
        <w:t xml:space="preserve"> πρέπει να </w:t>
      </w:r>
      <w:r w:rsidRPr="00E20393">
        <w:rPr>
          <w:rFonts w:eastAsia="Calibri"/>
          <w:color w:val="000000"/>
          <w:szCs w:val="22"/>
          <w:lang w:val="el-GR" w:eastAsia="el-GR"/>
        </w:rPr>
        <w:t>συμμορφώνονται και να ακολουθούν πιστοποιημένο σύστημα διασφάλισης ποιότητας Πιστοποιητικά διασφάλισης ποιότητας EN ISO 9001, β) ΕΝ ISO 14001, γ) OHSAS 1801 ή ισοδύναμα με αυτά με πεδίο αναφοράς «Συντήρηση και επισκευή οχημάτων» και «Συντήρηση και Επισκευή Μηχανημάτων Έργου» για τις Ομάδ</w:t>
      </w:r>
      <w:r>
        <w:rPr>
          <w:rFonts w:eastAsia="Calibri"/>
          <w:color w:val="000000"/>
          <w:szCs w:val="22"/>
          <w:lang w:val="el-GR" w:eastAsia="el-GR"/>
        </w:rPr>
        <w:t>ες</w:t>
      </w:r>
      <w:r w:rsidRPr="00E20393">
        <w:rPr>
          <w:rFonts w:eastAsia="Calibri"/>
          <w:color w:val="000000"/>
          <w:szCs w:val="22"/>
          <w:lang w:val="el-GR" w:eastAsia="el-GR"/>
        </w:rPr>
        <w:t xml:space="preserve"> Α έως Ι. Για την Ομάδα J απαιτείται υποβολή ISO 9001 και ISO 39001 ή ισοδύναμα αυτών, του συμμετέχοντος οικονομικού φορέα και των συνεργαζόμενων οικονομικών φορέων.</w:t>
      </w:r>
    </w:p>
    <w:bookmarkEnd w:id="44"/>
    <w:p w:rsidR="0040703F" w:rsidRDefault="0040703F" w:rsidP="008F59E7">
      <w:pPr>
        <w:suppressAutoHyphens w:val="0"/>
        <w:autoSpaceDE w:val="0"/>
        <w:autoSpaceDN w:val="0"/>
        <w:adjustRightInd w:val="0"/>
        <w:spacing w:after="0"/>
        <w:rPr>
          <w:szCs w:val="22"/>
          <w:lang w:val="el-GR" w:eastAsia="el-GR"/>
        </w:rPr>
      </w:pPr>
      <w:r>
        <w:rPr>
          <w:szCs w:val="22"/>
          <w:lang w:val="el-GR" w:eastAsia="el-GR"/>
        </w:rPr>
        <w:t>Σε περίπτωση ενώσεων τα εν λόγω πιστοποιητικά απαιτείται να διαθέτει τουλάχιστον ένα μέλος της</w:t>
      </w:r>
    </w:p>
    <w:p w:rsidR="003176F9" w:rsidRPr="0040703F" w:rsidRDefault="0040703F" w:rsidP="008F59E7">
      <w:pPr>
        <w:suppressAutoHyphens w:val="0"/>
        <w:autoSpaceDE w:val="0"/>
        <w:autoSpaceDN w:val="0"/>
        <w:adjustRightInd w:val="0"/>
        <w:spacing w:after="0"/>
        <w:rPr>
          <w:szCs w:val="22"/>
          <w:lang w:val="el-GR" w:eastAsia="el-GR"/>
        </w:rPr>
      </w:pPr>
      <w:r>
        <w:rPr>
          <w:szCs w:val="22"/>
          <w:lang w:val="el-GR" w:eastAsia="el-GR"/>
        </w:rPr>
        <w:t>ένωσης.</w:t>
      </w:r>
    </w:p>
    <w:bookmarkEnd w:id="45"/>
    <w:p w:rsidR="00BE0654" w:rsidRPr="00C229F3" w:rsidRDefault="00BE0654" w:rsidP="004C56C1">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rsidR="00D41FD6" w:rsidRDefault="00D41FD6">
      <w:pPr>
        <w:pStyle w:val="3"/>
        <w:rPr>
          <w:rFonts w:ascii="Calibri" w:hAnsi="Calibri"/>
          <w:lang w:val="el-GR"/>
        </w:rPr>
      </w:pPr>
      <w:bookmarkStart w:id="46" w:name="_Toc74088311"/>
      <w:r>
        <w:rPr>
          <w:rFonts w:ascii="Calibri" w:hAnsi="Calibri"/>
          <w:lang w:val="el-GR"/>
        </w:rPr>
        <w:lastRenderedPageBreak/>
        <w:t>2.2.8</w:t>
      </w:r>
      <w:r>
        <w:rPr>
          <w:rFonts w:ascii="Calibri" w:hAnsi="Calibri"/>
          <w:lang w:val="el-GR"/>
        </w:rPr>
        <w:tab/>
        <w:t xml:space="preserve">Στήριξη στην ικανότητα τρίτων </w:t>
      </w:r>
      <w:r w:rsidR="00C52FF2">
        <w:rPr>
          <w:rFonts w:ascii="Calibri" w:hAnsi="Calibri"/>
          <w:lang w:val="el-GR"/>
        </w:rPr>
        <w:t>– Υπεργολαβία</w:t>
      </w:r>
      <w:bookmarkEnd w:id="46"/>
    </w:p>
    <w:p w:rsidR="00C52FF2" w:rsidRPr="00EE08A6" w:rsidRDefault="00C52FF2" w:rsidP="00C52FF2">
      <w:pPr>
        <w:rPr>
          <w:b/>
          <w:bCs/>
          <w:lang w:val="el-GR"/>
        </w:rPr>
      </w:pPr>
      <w:r w:rsidRPr="00EE08A6">
        <w:rPr>
          <w:b/>
          <w:bCs/>
          <w:lang w:val="el-GR"/>
        </w:rPr>
        <w:t>2.2.8.1. Στήριξη στην ικανότητα τρίτων</w:t>
      </w:r>
    </w:p>
    <w:p w:rsidR="006F5019" w:rsidRPr="00BE0654" w:rsidRDefault="00D41FD6">
      <w:pPr>
        <w:rPr>
          <w:lang w:val="el-GR"/>
        </w:rPr>
      </w:pPr>
      <w:r>
        <w:rPr>
          <w:lang w:val="el-GR"/>
        </w:rPr>
        <w:t>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w:t>
      </w:r>
      <w:r>
        <w:rPr>
          <w:rStyle w:val="FootnoteReference2"/>
          <w:szCs w:val="22"/>
        </w:rPr>
        <w:footnoteReference w:id="69"/>
      </w:r>
      <w:r>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w:t>
      </w:r>
      <w:r w:rsidRPr="00BE0654">
        <w:rPr>
          <w:lang w:val="el-GR"/>
        </w:rPr>
        <w:t xml:space="preserve">στηρίζονται. </w:t>
      </w:r>
    </w:p>
    <w:p w:rsidR="00D41FD6" w:rsidRPr="00C229F3" w:rsidRDefault="00D41FD6">
      <w:pPr>
        <w:rPr>
          <w:lang w:val="el-GR"/>
        </w:rPr>
      </w:pPr>
      <w:r>
        <w:rPr>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Style w:val="FootnoteReference2"/>
          <w:szCs w:val="22"/>
        </w:rPr>
        <w:footnoteReference w:id="70"/>
      </w:r>
      <w:r>
        <w:rPr>
          <w:szCs w:val="22"/>
          <w:lang w:val="el-GR"/>
        </w:rPr>
        <w:t>.</w:t>
      </w:r>
    </w:p>
    <w:p w:rsidR="00D41FD6" w:rsidRPr="00C229F3" w:rsidRDefault="00D41FD6">
      <w:pPr>
        <w:rPr>
          <w:lang w:val="el-GR"/>
        </w:rPr>
      </w:pPr>
      <w:r>
        <w:rPr>
          <w:szCs w:val="22"/>
          <w:lang w:val="el-GR"/>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 </w:t>
      </w:r>
      <w:r>
        <w:rPr>
          <w:rStyle w:val="FootnoteReference2"/>
          <w:szCs w:val="22"/>
        </w:rPr>
        <w:footnoteReference w:id="71"/>
      </w:r>
      <w:r>
        <w:rPr>
          <w:szCs w:val="22"/>
          <w:lang w:val="el-GR"/>
        </w:rPr>
        <w:t>.</w:t>
      </w:r>
    </w:p>
    <w:p w:rsidR="00D41FD6" w:rsidRPr="00C229F3" w:rsidRDefault="00D41FD6">
      <w:pPr>
        <w:rPr>
          <w:lang w:val="el-GR"/>
        </w:rPr>
      </w:pPr>
      <w:r>
        <w:rPr>
          <w:szCs w:val="22"/>
          <w:lang w:val="el-GR"/>
        </w:rPr>
        <w:t xml:space="preserve">Υπό τους ίδιους όρους οι ενώσεις οικονομικών φορέων μπορούν να στηρίζονται στις ικανότητες των συμμετεχόντων στην ένωση ή άλλων φορέων </w:t>
      </w:r>
      <w:r>
        <w:rPr>
          <w:rStyle w:val="FootnoteReference2"/>
          <w:szCs w:val="22"/>
        </w:rPr>
        <w:footnoteReference w:id="72"/>
      </w:r>
      <w:r>
        <w:rPr>
          <w:szCs w:val="22"/>
          <w:lang w:val="el-GR"/>
        </w:rPr>
        <w:t>.</w:t>
      </w:r>
    </w:p>
    <w:p w:rsidR="00CF3BE7" w:rsidRPr="00CF3BE7" w:rsidRDefault="00CF3BE7" w:rsidP="00CF3BE7">
      <w:pPr>
        <w:rPr>
          <w:bCs/>
          <w:lang w:val="el-GR" w:eastAsia="ar-SA"/>
        </w:rPr>
      </w:pPr>
      <w:r w:rsidRPr="00C11E79">
        <w:rPr>
          <w:bCs/>
          <w:lang w:val="el-GR" w:eastAsia="ar-S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w:t>
      </w:r>
      <w:r w:rsidR="00C11E79" w:rsidRPr="00C11E79">
        <w:rPr>
          <w:bCs/>
          <w:lang w:val="el-GR" w:eastAsia="ar-SA"/>
        </w:rPr>
        <w:t>.</w:t>
      </w:r>
      <w:r w:rsidRPr="00C11E79">
        <w:rPr>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rsidR="00181828" w:rsidRPr="00EE08A6" w:rsidRDefault="00181828" w:rsidP="00181828">
      <w:pPr>
        <w:rPr>
          <w:b/>
          <w:bCs/>
          <w:lang w:val="el-GR"/>
        </w:rPr>
      </w:pPr>
      <w:r w:rsidRPr="00EE08A6">
        <w:rPr>
          <w:b/>
          <w:bCs/>
          <w:lang w:val="el-GR"/>
        </w:rPr>
        <w:t>2.2.8.2. Υπεργολαβία</w:t>
      </w:r>
    </w:p>
    <w:p w:rsidR="00181828" w:rsidRPr="00C229F3" w:rsidRDefault="00181828" w:rsidP="00181828">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0C2D2C">
        <w:rPr>
          <w:bCs/>
          <w:lang w:val="el-GR"/>
        </w:rPr>
        <w:t>2.2.3</w:t>
      </w:r>
      <w:r>
        <w:rPr>
          <w:bCs/>
          <w:lang w:val="el-GR"/>
        </w:rPr>
        <w:t xml:space="preserve"> της παρούσας</w:t>
      </w:r>
      <w:r>
        <w:rPr>
          <w:rStyle w:val="WW-FootnoteReference9"/>
          <w:bCs/>
          <w:lang w:val="el-GR"/>
        </w:rPr>
        <w:footnoteReference w:id="73"/>
      </w:r>
      <w:r>
        <w:rPr>
          <w:bCs/>
          <w:lang w:val="el-GR"/>
        </w:rPr>
        <w:t xml:space="preserve">. Ο οικονομικός φορέας υποχρεούται να αντικαταστήσει έναν υπεργολάβο, εφόσον συντρέχουν στο πρόσωπό του λόγοι αποκλεισμού </w:t>
      </w:r>
      <w:r w:rsidR="007A6693">
        <w:rPr>
          <w:bCs/>
          <w:lang w:val="el-GR"/>
        </w:rPr>
        <w:t>της ως άνω</w:t>
      </w:r>
      <w:r w:rsidR="00694B24">
        <w:rPr>
          <w:bCs/>
          <w:lang w:val="el-GR"/>
        </w:rPr>
        <w:t xml:space="preserve"> παραγράφου 2.2.3</w:t>
      </w:r>
      <w:r w:rsidR="007A6693">
        <w:rPr>
          <w:bCs/>
          <w:lang w:val="el-GR"/>
        </w:rPr>
        <w:t>.</w:t>
      </w:r>
      <w:r>
        <w:rPr>
          <w:bCs/>
          <w:lang w:val="el-GR"/>
        </w:rPr>
        <w:t xml:space="preserve">  </w:t>
      </w:r>
    </w:p>
    <w:p w:rsidR="00D41FD6" w:rsidRDefault="00D41FD6">
      <w:pPr>
        <w:pStyle w:val="3"/>
        <w:rPr>
          <w:rFonts w:ascii="Calibri" w:hAnsi="Calibri"/>
          <w:lang w:val="el-GR"/>
        </w:rPr>
      </w:pPr>
      <w:bookmarkStart w:id="47" w:name="_Toc74088312"/>
      <w:r>
        <w:rPr>
          <w:rFonts w:ascii="Calibri" w:hAnsi="Calibri"/>
          <w:lang w:val="el-GR"/>
        </w:rPr>
        <w:t>2.2.9</w:t>
      </w:r>
      <w:r>
        <w:rPr>
          <w:rFonts w:ascii="Calibri" w:hAnsi="Calibri"/>
          <w:lang w:val="el-GR"/>
        </w:rPr>
        <w:tab/>
        <w:t>Κανόνες απόδειξης ποιοτικής επιλογής</w:t>
      </w:r>
      <w:bookmarkEnd w:id="47"/>
    </w:p>
    <w:p w:rsidR="0049623E" w:rsidRPr="0049623E" w:rsidRDefault="0049623E" w:rsidP="0049623E">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w:t>
      </w:r>
      <w:r w:rsidR="005C6C78">
        <w:rPr>
          <w:bCs/>
          <w:lang w:val="el-GR" w:eastAsia="ar-SA"/>
        </w:rPr>
        <w:t xml:space="preserve"> του ν. 4412/2016</w:t>
      </w:r>
      <w:r w:rsidRPr="0049623E">
        <w:rPr>
          <w:bCs/>
          <w:lang w:val="el-GR" w:eastAsia="ar-SA"/>
        </w:rPr>
        <w:t xml:space="preserve">. </w:t>
      </w:r>
    </w:p>
    <w:p w:rsidR="0049623E" w:rsidRPr="0049623E" w:rsidRDefault="0049623E" w:rsidP="0049623E">
      <w:pPr>
        <w:rPr>
          <w:bCs/>
          <w:lang w:val="el-GR" w:eastAsia="ar-SA"/>
        </w:rPr>
      </w:pPr>
      <w:r w:rsidRPr="0049623E">
        <w:rPr>
          <w:bCs/>
          <w:lang w:val="el-GR" w:eastAsia="ar-SA"/>
        </w:rPr>
        <w:lastRenderedPageBreak/>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sidR="00127AAD">
        <w:rPr>
          <w:lang w:val="el-GR" w:eastAsia="ar-SA"/>
        </w:rPr>
        <w:t>ο</w:t>
      </w:r>
      <w:r w:rsidRPr="0049623E">
        <w:rPr>
          <w:lang w:val="el-GR" w:eastAsia="ar-SA"/>
        </w:rPr>
        <w:t xml:space="preserve"> </w:t>
      </w:r>
      <w:r w:rsidRPr="0049623E">
        <w:rPr>
          <w:bCs/>
          <w:lang w:val="el-GR" w:eastAsia="ar-SA"/>
        </w:rPr>
        <w:t xml:space="preserve">2.2.8 της παρούσας, οι φορείς στην ικανότητα των οποίων στηρίζεται υποχρεούνται να  αποδεικνύουν, κατά τα οριζόμενα </w:t>
      </w:r>
      <w:r w:rsidR="002647D4">
        <w:rPr>
          <w:bCs/>
          <w:lang w:val="el-GR" w:eastAsia="ar-SA"/>
        </w:rPr>
        <w:t>στις παραγράφους</w:t>
      </w:r>
      <w:r w:rsidRPr="0049623E">
        <w:rPr>
          <w:bCs/>
          <w:lang w:val="el-GR" w:eastAsia="ar-SA"/>
        </w:rPr>
        <w:t xml:space="preserve"> 2.2.9.1 και 2.2.9.2, ότι δεν συντρέχουν οι λόγοι αποκλεισμού </w:t>
      </w:r>
      <w:r w:rsidRPr="0049623E">
        <w:rPr>
          <w:lang w:val="el-GR" w:eastAsia="ar-SA"/>
        </w:rPr>
        <w:t xml:space="preserve">της παραγράφου </w:t>
      </w:r>
      <w:r w:rsidRPr="0049623E">
        <w:rPr>
          <w:bCs/>
          <w:lang w:val="el-GR" w:eastAsia="ar-SA"/>
        </w:rPr>
        <w:t>2.2.3 της παρούσας και ότι πληρούν τα σχετικά κριτήρια επιλογής κατά περίπτωση (παράγραφοι 2.2.5 και 2.2.6 )</w:t>
      </w:r>
      <w:r w:rsidRPr="0049623E">
        <w:rPr>
          <w:bCs/>
          <w:vertAlign w:val="superscript"/>
          <w:lang w:val="el-GR" w:eastAsia="ar-SA"/>
        </w:rPr>
        <w:footnoteReference w:id="74"/>
      </w:r>
      <w:r w:rsidRPr="0049623E">
        <w:rPr>
          <w:bCs/>
          <w:lang w:val="el-GR" w:eastAsia="ar-SA"/>
        </w:rPr>
        <w:t>.</w:t>
      </w:r>
    </w:p>
    <w:p w:rsidR="0049623E" w:rsidRPr="0049623E" w:rsidRDefault="0049623E" w:rsidP="0049623E">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sidR="002647D4">
        <w:rPr>
          <w:bCs/>
          <w:lang w:val="el-GR" w:eastAsia="ar-SA"/>
        </w:rPr>
        <w:t>στις παραγράφους</w:t>
      </w:r>
      <w:r w:rsidRPr="0049623E">
        <w:rPr>
          <w:bCs/>
          <w:lang w:val="el-GR" w:eastAsia="ar-SA"/>
        </w:rPr>
        <w:t xml:space="preserve"> 2.2.9.1 και 2.2.9.2, ότι δεν συντρέχουν οι λόγοι αποκλεισμού της παραγράφου 2.2.3 της παρούσας</w:t>
      </w:r>
      <w:r w:rsidRPr="0049623E">
        <w:rPr>
          <w:bCs/>
          <w:vertAlign w:val="superscript"/>
          <w:lang w:val="el-GR" w:eastAsia="ar-SA"/>
        </w:rPr>
        <w:footnoteReference w:id="75"/>
      </w:r>
      <w:r w:rsidRPr="0049623E">
        <w:rPr>
          <w:bCs/>
          <w:lang w:val="el-GR" w:eastAsia="ar-SA"/>
        </w:rPr>
        <w:t xml:space="preserve">. </w:t>
      </w:r>
    </w:p>
    <w:p w:rsidR="0049623E" w:rsidRPr="00212EE2" w:rsidRDefault="0049623E" w:rsidP="00212EE2">
      <w:pPr>
        <w:suppressAutoHyphens w:val="0"/>
        <w:spacing w:after="160" w:line="259" w:lineRule="auto"/>
        <w:rPr>
          <w:rFonts w:eastAsia="Calibri" w:cs="Times New Roman"/>
          <w:szCs w:val="22"/>
          <w:lang w:val="el-GR" w:eastAsia="en-US"/>
        </w:rPr>
      </w:pPr>
      <w:r w:rsidRPr="0049623E">
        <w:rPr>
          <w:rFonts w:eastAsia="Calibri" w:cs="Times New Roman"/>
          <w:szCs w:val="22"/>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r w:rsidRPr="0049623E">
        <w:rPr>
          <w:rFonts w:eastAsia="Calibri" w:cs="Times New Roman"/>
          <w:szCs w:val="22"/>
          <w:vertAlign w:val="superscript"/>
          <w:lang w:val="el-GR" w:eastAsia="en-US"/>
        </w:rPr>
        <w:footnoteReference w:id="76"/>
      </w:r>
      <w:r w:rsidRPr="0049623E">
        <w:rPr>
          <w:rFonts w:eastAsia="Calibri" w:cs="Times New Roman"/>
          <w:szCs w:val="22"/>
          <w:lang w:val="el-GR" w:eastAsia="en-US"/>
        </w:rPr>
        <w:t xml:space="preserve">. </w:t>
      </w:r>
    </w:p>
    <w:p w:rsidR="00D41FD6" w:rsidRPr="00C229F3" w:rsidRDefault="00D41FD6">
      <w:pPr>
        <w:pStyle w:val="4"/>
        <w:ind w:left="567" w:hanging="567"/>
        <w:rPr>
          <w:lang w:val="el-GR"/>
        </w:rPr>
      </w:pPr>
      <w:bookmarkStart w:id="48" w:name="_Toc74088313"/>
      <w:r>
        <w:rPr>
          <w:rFonts w:ascii="Calibri" w:hAnsi="Calibri"/>
          <w:lang w:val="el-GR"/>
        </w:rPr>
        <w:t>2.2.9.1</w:t>
      </w:r>
      <w:r>
        <w:rPr>
          <w:rFonts w:ascii="Calibri" w:hAnsi="Calibri"/>
          <w:lang w:val="el-GR"/>
        </w:rPr>
        <w:tab/>
        <w:t>Προκαταρκτική απόδειξη κατά την υποβολή προσφορών</w:t>
      </w:r>
      <w:bookmarkEnd w:id="48"/>
      <w:r>
        <w:rPr>
          <w:rFonts w:ascii="Calibri" w:hAnsi="Calibri"/>
          <w:lang w:val="el-GR"/>
        </w:rPr>
        <w:t xml:space="preserve"> </w:t>
      </w:r>
    </w:p>
    <w:p w:rsidR="00D41FD6" w:rsidRPr="00C229F3" w:rsidRDefault="00D41FD6">
      <w:pPr>
        <w:rPr>
          <w:lang w:val="el-GR"/>
        </w:rPr>
      </w:pPr>
      <w:r>
        <w:rPr>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w:t>
      </w:r>
      <w:r>
        <w:rPr>
          <w:rFonts w:eastAsia="SimSun"/>
          <w:sz w:val="20"/>
          <w:szCs w:val="20"/>
          <w:lang w:val="el-GR"/>
        </w:rPr>
        <w:t xml:space="preserve"> </w:t>
      </w:r>
      <w:r>
        <w:rPr>
          <w:lang w:val="el-GR"/>
        </w:rPr>
        <w:t xml:space="preserve">προσκομίζουν κατά την υποβολή της προσφοράς τους </w:t>
      </w:r>
      <w:r>
        <w:rPr>
          <w:u w:val="single"/>
          <w:lang w:val="el-GR"/>
        </w:rPr>
        <w:t>ως δικαιολογητικό συμμετοχής,</w:t>
      </w:r>
      <w:r>
        <w:rPr>
          <w:lang w:val="el-GR"/>
        </w:rPr>
        <w:t xml:space="preserve"> το προβλεπόμενο από το άρθρο 79 παρ. 1 και 3 του ν. 4412/2016 Ευρωπαϊκό Ενιαίο Έγγραφο Σύμβασης (ΕΕΕΣ), σύμφωνα με το επισυναπτόμενο στην παρούσα Παράρτημα</w:t>
      </w:r>
      <w:r w:rsidR="008F59E7">
        <w:rPr>
          <w:lang w:val="el-GR"/>
        </w:rPr>
        <w:t xml:space="preserve"> ΙΙΙ </w:t>
      </w:r>
      <w:r>
        <w:rPr>
          <w:lang w:val="el-GR"/>
        </w:rPr>
        <w:t xml:space="preserve">το οποίο </w:t>
      </w:r>
      <w:r w:rsidR="00DC63F0">
        <w:rPr>
          <w:lang w:val="el-GR"/>
        </w:rPr>
        <w:t xml:space="preserve">ισοδυναμεί με </w:t>
      </w:r>
      <w:r>
        <w:rPr>
          <w:lang w:val="el-GR"/>
        </w:rPr>
        <w:t>ενημερωμένη υπεύθυνη δήλωση, με τις συνέπειες του ν. 1599/1986. Το ΕΕΕΣ</w:t>
      </w:r>
      <w:r>
        <w:rPr>
          <w:rStyle w:val="WW-FootnoteReference9"/>
          <w:lang w:val="el-GR"/>
        </w:rPr>
        <w:footnoteReference w:id="77"/>
      </w:r>
      <w:r>
        <w:rPr>
          <w:lang w:val="el-GR"/>
        </w:rPr>
        <w:t xml:space="preserve">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78"/>
      </w:r>
      <w:r w:rsidR="00127AAD">
        <w:rPr>
          <w:lang w:val="el-GR"/>
        </w:rPr>
        <w:t>.</w:t>
      </w:r>
    </w:p>
    <w:p w:rsidR="00DC63F0" w:rsidRDefault="00DC63F0">
      <w:pPr>
        <w:rPr>
          <w:lang w:val="el-GR"/>
        </w:rPr>
      </w:pPr>
      <w:r>
        <w:rPr>
          <w:lang w:val="el-GR"/>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Pr>
          <w:rStyle w:val="WW-"/>
          <w:lang w:val="el-GR"/>
        </w:rPr>
        <w:footnoteReference w:id="79"/>
      </w:r>
      <w:r w:rsidR="00127AAD">
        <w:rPr>
          <w:lang w:val="el-GR"/>
        </w:rPr>
        <w:t xml:space="preserve">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rStyle w:val="00"/>
          <w:bCs/>
          <w:iCs/>
          <w:lang w:val="el-GR"/>
        </w:rPr>
        <w:footnoteReference w:id="80"/>
      </w:r>
      <w:r w:rsidR="00127AAD">
        <w:rPr>
          <w:bCs/>
          <w:iCs/>
          <w:lang w:val="el-GR"/>
        </w:rPr>
        <w:t>.</w:t>
      </w:r>
    </w:p>
    <w:p w:rsidR="00DC63F0" w:rsidRDefault="00DC63F0">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sidR="00B56D75">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rsidR="00D41FD6" w:rsidRPr="00C229F3" w:rsidRDefault="00D41FD6">
      <w:pPr>
        <w:rPr>
          <w:lang w:val="el-GR"/>
        </w:rPr>
      </w:pPr>
      <w:r>
        <w:rPr>
          <w:lang w:val="el-GR"/>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6693" w:rsidRPr="007A6693" w:rsidRDefault="00D41FD6" w:rsidP="001C5AD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007A6693"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7A6693" w:rsidRPr="00C11E79">
        <w:rPr>
          <w:vertAlign w:val="superscript"/>
          <w:lang w:val="el-GR" w:eastAsia="ar-SA"/>
        </w:rPr>
        <w:footnoteReference w:id="81"/>
      </w:r>
      <w:r w:rsidR="007A6693" w:rsidRPr="00C11E79">
        <w:rPr>
          <w:lang w:val="el-GR" w:eastAsia="ar-SA"/>
        </w:rPr>
        <w:t>.</w:t>
      </w:r>
      <w:hyperlink r:id="rId18" w:history="1"/>
      <w:hyperlink r:id="rId19" w:history="1"/>
    </w:p>
    <w:p w:rsidR="005F390C" w:rsidRDefault="005F390C" w:rsidP="001C5AD7">
      <w:pPr>
        <w:suppressAutoHyphens w:val="0"/>
        <w:spacing w:line="259" w:lineRule="auto"/>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w:t>
      </w:r>
      <w:r w:rsidRPr="00032BAF">
        <w:rPr>
          <w:rFonts w:eastAsia="Calibri" w:cs="Times New Roman"/>
          <w:szCs w:val="22"/>
          <w:vertAlign w:val="superscript"/>
          <w:lang w:val="el-GR" w:eastAsia="en-US"/>
        </w:rPr>
        <w:footnoteReference w:id="82"/>
      </w:r>
      <w:r w:rsidRPr="00032BAF">
        <w:rPr>
          <w:rFonts w:eastAsia="Calibri" w:cs="Times New Roman"/>
          <w:szCs w:val="22"/>
          <w:lang w:val="el-GR" w:eastAsia="en-US"/>
        </w:rPr>
        <w:t xml:space="preserve"> την κατάστασή του σε σχέση με τους λόγους που προβλέπονται στο άρθρο 73 του ν. 4412/2016 και παραγράφου 2.2.3 της παρούσης</w:t>
      </w:r>
      <w:r w:rsidRPr="00032BAF">
        <w:rPr>
          <w:rFonts w:eastAsia="Calibri" w:cs="Times New Roman"/>
          <w:szCs w:val="22"/>
          <w:vertAlign w:val="superscript"/>
          <w:lang w:val="el-GR" w:eastAsia="en-US"/>
        </w:rPr>
        <w:footnoteReference w:id="83"/>
      </w:r>
      <w:r w:rsidRPr="00032BAF">
        <w:rPr>
          <w:rFonts w:eastAsia="Calibri" w:cs="Times New Roman"/>
          <w:szCs w:val="22"/>
          <w:lang w:val="el-GR" w:eastAsia="en-US"/>
        </w:rPr>
        <w:t xml:space="preserve"> και ταυτόχρονα να επικαλεσθεί και τυχόν ληφθέντα μέτρα προς αποκατάσταση της αξιοπιστίας του.</w:t>
      </w:r>
    </w:p>
    <w:p w:rsidR="005F390C" w:rsidRPr="00E14C02" w:rsidRDefault="005F390C" w:rsidP="005F390C">
      <w:pPr>
        <w:suppressAutoHyphens w:val="0"/>
        <w:spacing w:after="160" w:line="259"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sidR="002041AF">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84"/>
      </w:r>
      <w:r w:rsidRPr="00E14C02">
        <w:rPr>
          <w:rFonts w:eastAsia="Calibri" w:cs="Times New Roman"/>
          <w:szCs w:val="22"/>
          <w:lang w:val="el-GR" w:eastAsia="en-US"/>
        </w:rPr>
        <w:t>.</w:t>
      </w:r>
    </w:p>
    <w:p w:rsidR="00D41FD6" w:rsidRDefault="005F390C" w:rsidP="005F390C">
      <w:pPr>
        <w:rPr>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Pr="00E14C02">
        <w:rPr>
          <w:rFonts w:eastAsia="Calibri" w:cs="Times New Roman"/>
          <w:szCs w:val="22"/>
          <w:vertAlign w:val="superscript"/>
          <w:lang w:val="el-GR" w:eastAsia="en-US"/>
        </w:rPr>
        <w:footnoteReference w:id="85"/>
      </w:r>
      <w:r w:rsidRPr="00E14C02">
        <w:rPr>
          <w:rFonts w:eastAsia="Calibri" w:cs="Times New Roman"/>
          <w:szCs w:val="22"/>
          <w:lang w:val="el-GR" w:eastAsia="en-US"/>
        </w:rPr>
        <w:t>.</w:t>
      </w:r>
    </w:p>
    <w:p w:rsidR="00D41FD6" w:rsidRDefault="00D41FD6">
      <w:pPr>
        <w:pStyle w:val="4"/>
        <w:rPr>
          <w:rFonts w:ascii="Calibri" w:hAnsi="Calibri" w:cs="Calibri"/>
          <w:lang w:val="el-GR"/>
        </w:rPr>
      </w:pPr>
      <w:bookmarkStart w:id="49" w:name="_Toc74088314"/>
      <w:r>
        <w:rPr>
          <w:rFonts w:ascii="Calibri" w:hAnsi="Calibri"/>
          <w:lang w:val="el-GR"/>
        </w:rPr>
        <w:t>2.2.9.2</w:t>
      </w:r>
      <w:r>
        <w:rPr>
          <w:rFonts w:ascii="Calibri" w:hAnsi="Calibri"/>
          <w:lang w:val="el-GR"/>
        </w:rPr>
        <w:tab/>
        <w:t>Αποδεικτικά μέσα</w:t>
      </w:r>
      <w:r>
        <w:rPr>
          <w:rStyle w:val="FootnoteReference2"/>
          <w:rFonts w:ascii="Calibri" w:hAnsi="Calibri" w:cs="Calibri"/>
          <w:szCs w:val="22"/>
          <w:shd w:val="clear" w:color="auto" w:fill="FFFFFF"/>
          <w:lang w:val="el-GR"/>
        </w:rPr>
        <w:footnoteReference w:id="86"/>
      </w:r>
      <w:bookmarkEnd w:id="49"/>
      <w:r w:rsidR="0075720B">
        <w:rPr>
          <w:rFonts w:ascii="Calibri" w:hAnsi="Calibri"/>
          <w:lang w:val="el-GR"/>
        </w:rPr>
        <w:t xml:space="preserve"> </w:t>
      </w:r>
    </w:p>
    <w:p w:rsidR="00FB6973" w:rsidRDefault="00D41FD6" w:rsidP="00FB6973">
      <w:pPr>
        <w:rPr>
          <w:bCs/>
          <w:lang w:val="el-GR"/>
        </w:rPr>
      </w:pPr>
      <w:bookmarkStart w:id="50" w:name="__RefHeading___Toc316_3433287216"/>
      <w:bookmarkEnd w:id="50"/>
      <w:r>
        <w:rPr>
          <w:b/>
          <w:bCs/>
          <w:lang w:val="el-GR"/>
        </w:rPr>
        <w:t>Α.</w:t>
      </w:r>
      <w:r>
        <w:rPr>
          <w:lang w:val="el-GR"/>
        </w:rPr>
        <w:t xml:space="preserve"> </w:t>
      </w:r>
      <w:r w:rsidR="00FB6973" w:rsidRPr="007F65D6">
        <w:rPr>
          <w:bCs/>
          <w:lang w:val="el-GR"/>
        </w:rPr>
        <w:t xml:space="preserve">Για την απόδειξη της μη συνδρομής λόγων αποκλεισμού κατ’ άρθρο 2.2.3 και της πλήρωσης των κριτηρίων ποιοτικής επιλογής κατά </w:t>
      </w:r>
      <w:r w:rsidR="002647D4">
        <w:rPr>
          <w:bCs/>
          <w:lang w:val="el-GR"/>
        </w:rPr>
        <w:t>τις παραγράφους</w:t>
      </w:r>
      <w:r w:rsidR="00FB6973" w:rsidRPr="007F65D6">
        <w:rPr>
          <w:bCs/>
          <w:lang w:val="el-GR"/>
        </w:rPr>
        <w:t xml:space="preserve"> 2.2.4, 2.2.5, 2.2.6 και 2.2.7, οι οικονομικοί φορείς προσκομίζουν τα δικαιολογητικά του παρόντος. Η προσκόμιση των </w:t>
      </w:r>
      <w:r w:rsidR="00FB6973">
        <w:rPr>
          <w:bCs/>
          <w:lang w:val="el-GR"/>
        </w:rPr>
        <w:t xml:space="preserve">εν λόγω </w:t>
      </w:r>
      <w:r w:rsidR="00FB6973" w:rsidRPr="007F65D6">
        <w:rPr>
          <w:bCs/>
          <w:lang w:val="el-GR"/>
        </w:rPr>
        <w:t>δικαιολογητικών γίνεται κατά τα οριζόμενα στ</w:t>
      </w:r>
      <w:r w:rsidR="002647D4">
        <w:rPr>
          <w:bCs/>
          <w:lang w:val="el-GR"/>
        </w:rPr>
        <w:t>ην παράγραφο</w:t>
      </w:r>
      <w:r w:rsidR="00FB6973" w:rsidRPr="007F65D6">
        <w:rPr>
          <w:bCs/>
          <w:lang w:val="el-GR"/>
        </w:rPr>
        <w:t xml:space="preserve"> 3.2 από τον προσωρινό ανάδοχο.</w:t>
      </w:r>
      <w:r w:rsidR="00FB6973" w:rsidRPr="00C53CD7">
        <w:rPr>
          <w:lang w:val="el-GR"/>
        </w:rPr>
        <w:t xml:space="preserve"> </w:t>
      </w:r>
      <w:r w:rsidR="00FB6973" w:rsidRPr="00493234">
        <w:rPr>
          <w:bCs/>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rsidR="00FB6973" w:rsidRDefault="00FB6973" w:rsidP="00FB6973">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 xml:space="preserve">στο οποίο περιέχονται επίσης οι πληροφορίες που απαιτούνται για τον συγκεκριμένο σκοπό, όπως η ηλεκτρονική </w:t>
      </w:r>
      <w:r w:rsidRPr="006430D7">
        <w:rPr>
          <w:bCs/>
          <w:lang w:val="el-GR"/>
        </w:rPr>
        <w:lastRenderedPageBreak/>
        <w:t>διεύθυνση της βάσης δεδομένων, τυχόν δεδομένα αναγνώρισης και, κατά περίπτωση, η απαραίτητη δήλωση συναίνεσης.</w:t>
      </w:r>
      <w:r>
        <w:rPr>
          <w:bCs/>
          <w:lang w:val="el-GR"/>
        </w:rPr>
        <w:t xml:space="preserve"> </w:t>
      </w:r>
    </w:p>
    <w:p w:rsidR="00FB6973" w:rsidRDefault="00FB6973" w:rsidP="00FB6973">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Pr>
          <w:rStyle w:val="WW-FootnoteReference9"/>
          <w:bCs/>
          <w:lang w:val="el-GR"/>
        </w:rPr>
        <w:footnoteReference w:id="87"/>
      </w:r>
      <w:r>
        <w:rPr>
          <w:bCs/>
          <w:lang w:val="el-GR"/>
        </w:rPr>
        <w:t>.</w:t>
      </w:r>
    </w:p>
    <w:p w:rsidR="00FB6973" w:rsidRDefault="00FB6973" w:rsidP="00FB6973">
      <w:pPr>
        <w:rPr>
          <w:bCs/>
          <w:lang w:val="el-GR"/>
        </w:rPr>
      </w:pPr>
      <w:r>
        <w:rPr>
          <w:bCs/>
          <w:lang w:val="el-GR"/>
        </w:rPr>
        <w:t xml:space="preserve">Τα δικαιολογητικά του παρόντος υποβάλλονται και γίνονται αποδεκτά σύμφωνα με την παράγραφο 2.4.2.5 </w:t>
      </w:r>
      <w:r w:rsidR="00B76605" w:rsidRPr="00B76605">
        <w:rPr>
          <w:bCs/>
          <w:lang w:val="el-GR"/>
        </w:rPr>
        <w:t>και 3.2 της παρούσας.</w:t>
      </w:r>
    </w:p>
    <w:p w:rsidR="00B16A37" w:rsidRPr="00BB06B6" w:rsidRDefault="00FB6973" w:rsidP="00FB6973">
      <w:pPr>
        <w:rPr>
          <w:b/>
          <w:bCs/>
          <w:lang w:val="el-GR"/>
        </w:rPr>
      </w:pPr>
      <w:r>
        <w:rPr>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rsidR="00D41FD6" w:rsidRPr="00C229F3" w:rsidRDefault="00D41FD6">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FB6973" w:rsidRPr="00FB6973">
        <w:rPr>
          <w:lang w:val="el-GR"/>
        </w:rPr>
        <w:t xml:space="preserve"> </w:t>
      </w:r>
      <w:r w:rsidR="00FB6973">
        <w:rPr>
          <w:lang w:val="el-GR"/>
        </w:rPr>
        <w:t>που αναφέρονται παρακάτω</w:t>
      </w:r>
      <w:r>
        <w:rPr>
          <w:lang w:val="el-GR"/>
        </w:rPr>
        <w:t>:</w:t>
      </w:r>
    </w:p>
    <w:p w:rsidR="00FB6973" w:rsidRDefault="00FB6973" w:rsidP="00FB6973">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rsidR="00FB6973" w:rsidRPr="00BD65F6" w:rsidRDefault="00FB6973" w:rsidP="00FB6973">
      <w:pPr>
        <w:rPr>
          <w:lang w:val="el-GR"/>
        </w:rPr>
      </w:pPr>
      <w:r>
        <w:rPr>
          <w:color w:val="000000"/>
          <w:lang w:val="el-GR"/>
        </w:rPr>
        <w:t>Ειδικότερα οι οικονομικοί φορείς προσκομίζουν:</w:t>
      </w:r>
    </w:p>
    <w:p w:rsidR="00116CBA" w:rsidRDefault="00D41FD6">
      <w:pPr>
        <w:rPr>
          <w:color w:val="000000"/>
          <w:lang w:val="el-GR"/>
        </w:rPr>
      </w:pPr>
      <w:r>
        <w:rPr>
          <w:b/>
          <w:bCs/>
          <w:lang w:val="el-GR"/>
        </w:rPr>
        <w:t>α)</w:t>
      </w:r>
      <w:r>
        <w:rPr>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4A4D41" w:rsidRPr="004A4D41">
        <w:rPr>
          <w:lang w:val="el-GR"/>
        </w:rPr>
        <w:t xml:space="preserve">, </w:t>
      </w:r>
      <w:r w:rsidR="004A4D41" w:rsidRPr="005609B2">
        <w:rPr>
          <w:color w:val="000000"/>
          <w:lang w:val="el-GR"/>
        </w:rPr>
        <w:t>που να έχει εκδοθεί έως τρεις (3) μήνες πριν από την υποβολή του</w:t>
      </w:r>
      <w:r w:rsidR="004A4D41" w:rsidRPr="005609B2">
        <w:rPr>
          <w:rStyle w:val="00"/>
          <w:color w:val="000000"/>
          <w:lang w:val="el-GR"/>
        </w:rPr>
        <w:footnoteReference w:id="88"/>
      </w:r>
      <w:r w:rsidRPr="005609B2">
        <w:rPr>
          <w:color w:val="000000"/>
          <w:lang w:val="el-GR"/>
        </w:rPr>
        <w:t xml:space="preserve">. </w:t>
      </w:r>
    </w:p>
    <w:p w:rsidR="00D41FD6" w:rsidRPr="005609B2" w:rsidRDefault="00D41FD6">
      <w:pPr>
        <w:rPr>
          <w:color w:val="000000"/>
          <w:lang w:val="el-GR"/>
        </w:rPr>
      </w:pPr>
      <w:r w:rsidRPr="005609B2">
        <w:rPr>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116CBA" w:rsidRDefault="00D41FD6">
      <w:pPr>
        <w:rPr>
          <w:color w:val="000000"/>
          <w:lang w:val="el-GR"/>
        </w:rPr>
      </w:pPr>
      <w:r w:rsidRPr="005609B2">
        <w:rPr>
          <w:b/>
          <w:bCs/>
          <w:color w:val="000000"/>
          <w:lang w:val="el-GR"/>
        </w:rPr>
        <w:t>β)</w:t>
      </w:r>
      <w:r w:rsidRPr="005609B2">
        <w:rPr>
          <w:color w:val="000000"/>
          <w:lang w:val="el-GR"/>
        </w:rPr>
        <w:t xml:space="preserve"> για </w:t>
      </w:r>
      <w:r w:rsidR="00B56D75">
        <w:rPr>
          <w:color w:val="000000"/>
          <w:lang w:val="el-GR"/>
        </w:rPr>
        <w:t>την</w:t>
      </w:r>
      <w:r w:rsidRPr="005609B2">
        <w:rPr>
          <w:color w:val="000000"/>
          <w:lang w:val="el-GR"/>
        </w:rPr>
        <w:t xml:space="preserve"> παρ</w:t>
      </w:r>
      <w:r w:rsidR="00B56D75">
        <w:rPr>
          <w:color w:val="000000"/>
          <w:lang w:val="el-GR"/>
        </w:rPr>
        <w:t>άγραφο</w:t>
      </w:r>
      <w:r w:rsidRPr="005609B2">
        <w:rPr>
          <w:color w:val="000000"/>
          <w:lang w:val="el-GR"/>
        </w:rPr>
        <w:t xml:space="preserve"> 2.2.3.2 πιστοποιητικό που εκδίδεται από την αρμόδια αρχή του οικείου κράτους - μέλους ή χώρας</w:t>
      </w:r>
      <w:r w:rsidR="00AE1735" w:rsidRPr="005609B2">
        <w:rPr>
          <w:color w:val="000000"/>
          <w:lang w:val="el-GR"/>
        </w:rPr>
        <w:t>,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4A4D41" w:rsidRPr="005609B2">
        <w:rPr>
          <w:rStyle w:val="00"/>
          <w:color w:val="000000"/>
          <w:lang w:val="el-GR"/>
        </w:rPr>
        <w:footnoteReference w:id="89"/>
      </w:r>
      <w:r w:rsidR="00AE1735" w:rsidRPr="005609B2">
        <w:rPr>
          <w:color w:val="000000"/>
          <w:lang w:val="el-GR"/>
        </w:rPr>
        <w:t xml:space="preserve"> </w:t>
      </w:r>
      <w:r w:rsidRPr="005609B2">
        <w:rPr>
          <w:color w:val="000000"/>
          <w:lang w:val="el-GR"/>
        </w:rPr>
        <w:t xml:space="preserve"> </w:t>
      </w:r>
    </w:p>
    <w:p w:rsidR="00116CBA" w:rsidRDefault="00116CBA" w:rsidP="00116CBA">
      <w:pPr>
        <w:rPr>
          <w:b/>
          <w:bCs/>
          <w:color w:val="000000"/>
          <w:lang w:val="el-GR"/>
        </w:rPr>
      </w:pPr>
      <w:r>
        <w:rPr>
          <w:color w:val="000000"/>
          <w:lang w:val="el-GR"/>
        </w:rPr>
        <w:t>Ιδίως οι οικονομικοί φορείς που είναι εγκατεστημένοι στην Ελλάδα προσκομίζουν:</w:t>
      </w:r>
    </w:p>
    <w:p w:rsidR="00116CBA" w:rsidRDefault="00116CBA" w:rsidP="00116CBA">
      <w:pPr>
        <w:rPr>
          <w:color w:val="000000"/>
          <w:lang w:val="el-GR"/>
        </w:rPr>
      </w:pPr>
      <w:r>
        <w:rPr>
          <w:b/>
          <w:bCs/>
          <w:color w:val="000000"/>
          <w:lang w:val="en-US"/>
        </w:rPr>
        <w:t>i</w:t>
      </w:r>
      <w:r>
        <w:rPr>
          <w:b/>
          <w:bCs/>
          <w:color w:val="000000"/>
          <w:lang w:val="el-GR"/>
        </w:rPr>
        <w:t xml:space="preserve">) </w:t>
      </w:r>
      <w:r>
        <w:rPr>
          <w:color w:val="000000"/>
          <w:lang w:val="el-GR"/>
        </w:rPr>
        <w:t>Για την απόδειξη της εκπλήρωσης των φορολογικών υποχρεώσεων της παραγράφου 2.2.3.2 περίπτωση α’ αποδεικτικό ενημερότητας εκδιδόμενο από την Α.Α.Δ.Ε.</w:t>
      </w:r>
    </w:p>
    <w:p w:rsidR="00116CBA" w:rsidRDefault="00116CBA" w:rsidP="00116CBA">
      <w:pPr>
        <w:rPr>
          <w:bCs/>
          <w:i/>
          <w:color w:val="5B9BD5"/>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Pr>
          <w:color w:val="000000"/>
          <w:lang w:val="en-US"/>
        </w:rPr>
        <w:t>e</w:t>
      </w:r>
      <w:r>
        <w:rPr>
          <w:color w:val="000000"/>
          <w:lang w:val="el-GR"/>
        </w:rPr>
        <w:t xml:space="preserve">-ΕΦΚΑ. </w:t>
      </w:r>
    </w:p>
    <w:p w:rsidR="00116CBA" w:rsidRDefault="00116CBA" w:rsidP="00116CBA">
      <w:pPr>
        <w:rPr>
          <w:color w:val="000000"/>
          <w:lang w:val="el-GR"/>
        </w:rPr>
      </w:pPr>
      <w:r>
        <w:rPr>
          <w:b/>
          <w:bCs/>
          <w:color w:val="000000"/>
          <w:lang w:val="en-US"/>
        </w:rPr>
        <w:t>iii</w:t>
      </w:r>
      <w:r>
        <w:rPr>
          <w:b/>
          <w:bCs/>
          <w:color w:val="000000"/>
          <w:lang w:val="el-GR"/>
        </w:rPr>
        <w:t xml:space="preserve">) </w:t>
      </w:r>
      <w:r>
        <w:rPr>
          <w:color w:val="000000"/>
          <w:lang w:val="el-GR"/>
        </w:rPr>
        <w:t xml:space="preserve">Για </w:t>
      </w:r>
      <w:r w:rsidR="00B56D75">
        <w:rPr>
          <w:color w:val="000000"/>
          <w:lang w:val="el-GR"/>
        </w:rPr>
        <w:t>την παράγραφο</w:t>
      </w:r>
      <w:r>
        <w:rPr>
          <w:color w:val="000000"/>
          <w:lang w:val="el-GR"/>
        </w:rPr>
        <w:t xml:space="preserve">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rsidR="00116CBA" w:rsidRDefault="00D41FD6" w:rsidP="00116CBA">
      <w:pPr>
        <w:rPr>
          <w:color w:val="000000"/>
          <w:lang w:val="el-GR"/>
        </w:rPr>
      </w:pPr>
      <w:r w:rsidRPr="00FA08C7">
        <w:rPr>
          <w:b/>
          <w:bCs/>
          <w:lang w:val="el-GR"/>
        </w:rPr>
        <w:lastRenderedPageBreak/>
        <w:t>γ)</w:t>
      </w:r>
      <w:r w:rsidR="00D51083" w:rsidRPr="00FA08C7">
        <w:rPr>
          <w:b/>
          <w:bCs/>
          <w:lang w:val="el-GR"/>
        </w:rPr>
        <w:t xml:space="preserve"> </w:t>
      </w:r>
      <w:r w:rsidR="00116CBA" w:rsidRPr="00FA08C7">
        <w:rPr>
          <w:color w:val="000000"/>
          <w:lang w:val="el-GR"/>
        </w:rPr>
        <w:t>για την</w:t>
      </w:r>
      <w:r w:rsidR="00116CBA">
        <w:rPr>
          <w:color w:val="000000"/>
          <w:lang w:val="el-GR"/>
        </w:rPr>
        <w:t xml:space="preserve"> παράγραφο 2.2.3.4</w:t>
      </w:r>
      <w:r w:rsidR="00116CBA">
        <w:rPr>
          <w:rStyle w:val="WW-FootnoteReference17"/>
          <w:color w:val="000000"/>
          <w:lang w:val="el-GR"/>
        </w:rPr>
        <w:footnoteReference w:id="90"/>
      </w:r>
      <w:r w:rsidR="00116CBA">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rsidR="00116CBA" w:rsidRDefault="00116CBA" w:rsidP="00116CBA">
      <w:pPr>
        <w:rPr>
          <w:b/>
          <w:bCs/>
          <w:color w:val="000000"/>
          <w:lang w:val="el-GR"/>
        </w:rPr>
      </w:pPr>
      <w:r>
        <w:rPr>
          <w:color w:val="000000"/>
          <w:lang w:val="el-GR"/>
        </w:rPr>
        <w:t>Ιδίως οι οικονομικοί φορείς που είναι εγκατεστημένοι στην Ελλάδα προσκομίζουν:</w:t>
      </w:r>
    </w:p>
    <w:p w:rsidR="00116CBA" w:rsidRDefault="00116CBA" w:rsidP="00116CBA">
      <w:pPr>
        <w:rPr>
          <w:b/>
          <w:lang w:val="el-GR"/>
        </w:rPr>
      </w:pPr>
      <w:bookmarkStart w:id="51"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5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116CBA" w:rsidRDefault="00116CBA" w:rsidP="00116CBA">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116CBA" w:rsidRDefault="00116CBA" w:rsidP="00116CBA">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rsidR="00116CBA" w:rsidRDefault="00116CBA" w:rsidP="00116CBA">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976238" w:rsidRPr="005609B2" w:rsidRDefault="008D0CB6" w:rsidP="00976238">
      <w:pPr>
        <w:rPr>
          <w:color w:val="000000"/>
          <w:lang w:val="el-GR"/>
        </w:rPr>
      </w:pPr>
      <w:r w:rsidRPr="005609B2">
        <w:rPr>
          <w:b/>
          <w:color w:val="000000"/>
          <w:lang w:val="el-GR"/>
        </w:rPr>
        <w:t>δ)</w:t>
      </w:r>
      <w:r w:rsidRPr="005609B2">
        <w:rPr>
          <w:color w:val="000000"/>
          <w:lang w:val="el-GR"/>
        </w:rPr>
        <w:t xml:space="preserve"> </w:t>
      </w:r>
      <w:r w:rsidR="00976238" w:rsidRPr="005609B2">
        <w:rPr>
          <w:color w:val="000000"/>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116CBA" w:rsidRDefault="008D0CB6">
      <w:pPr>
        <w:tabs>
          <w:tab w:val="left" w:pos="1980"/>
        </w:tabs>
        <w:rPr>
          <w:color w:val="000000"/>
          <w:lang w:val="el-GR"/>
        </w:rPr>
      </w:pPr>
      <w:r w:rsidRPr="005609B2">
        <w:rPr>
          <w:b/>
          <w:bCs/>
          <w:color w:val="000000"/>
          <w:lang w:val="el-GR"/>
        </w:rPr>
        <w:t>ε</w:t>
      </w:r>
      <w:r w:rsidR="00D41FD6" w:rsidRPr="005609B2">
        <w:rPr>
          <w:b/>
          <w:bCs/>
          <w:color w:val="000000"/>
          <w:lang w:val="el-GR"/>
        </w:rPr>
        <w:t>)</w:t>
      </w:r>
      <w:r w:rsidR="00D41FD6" w:rsidRPr="005609B2">
        <w:rPr>
          <w:color w:val="000000"/>
          <w:lang w:val="el-GR"/>
        </w:rPr>
        <w:t xml:space="preserve"> </w:t>
      </w:r>
      <w:r w:rsidR="00116CBA">
        <w:rPr>
          <w:lang w:val="el-GR"/>
        </w:rPr>
        <w:t xml:space="preserve">για την παράγραφο 2.2.3.9. υπεύθυνη δήλωση του προσφέροντος οικονομικού φορέα </w:t>
      </w:r>
      <w:r w:rsidR="00116CBA" w:rsidRPr="00591B46">
        <w:rPr>
          <w:lang w:val="el-GR"/>
        </w:rPr>
        <w:t>περί μη επιβολής σε βάρος του της κύρωσης</w:t>
      </w:r>
      <w:r w:rsidR="00116CBA">
        <w:rPr>
          <w:lang w:val="el-GR"/>
        </w:rPr>
        <w:t xml:space="preserve"> </w:t>
      </w:r>
      <w:r w:rsidR="00116CBA" w:rsidRPr="00591B46">
        <w:rPr>
          <w:lang w:val="el-GR"/>
        </w:rPr>
        <w:t xml:space="preserve">του οριζόντιου αποκλεισμού, σύμφωνα τις διατάξεις </w:t>
      </w:r>
      <w:r w:rsidR="00116CBA">
        <w:rPr>
          <w:lang w:val="el-GR"/>
        </w:rPr>
        <w:t xml:space="preserve">της </w:t>
      </w:r>
      <w:r w:rsidR="00116CBA" w:rsidRPr="00591B46">
        <w:rPr>
          <w:lang w:val="el-GR"/>
        </w:rPr>
        <w:t>κείμενης νομοθεσίας</w:t>
      </w:r>
      <w:r w:rsidR="00B76605">
        <w:rPr>
          <w:rStyle w:val="00"/>
          <w:color w:val="000000"/>
          <w:lang w:val="el-GR"/>
        </w:rPr>
        <w:footnoteReference w:id="91"/>
      </w:r>
      <w:r w:rsidR="00B76605" w:rsidRPr="005609B2">
        <w:rPr>
          <w:color w:val="000000"/>
          <w:lang w:val="el-GR"/>
        </w:rPr>
        <w:t>.</w:t>
      </w:r>
    </w:p>
    <w:p w:rsidR="00D41FD6" w:rsidRDefault="00D41FD6">
      <w:pPr>
        <w:rPr>
          <w:rFonts w:eastAsia="Calibri"/>
          <w:lang w:val="el-GR"/>
        </w:rPr>
      </w:pPr>
      <w:r>
        <w:rPr>
          <w:b/>
          <w:bCs/>
          <w:lang w:val="en-US"/>
        </w:rPr>
        <w:t>B</w:t>
      </w:r>
      <w:r>
        <w:rPr>
          <w:b/>
          <w:bCs/>
          <w:lang w:val="el-GR"/>
        </w:rPr>
        <w:t>.2.</w:t>
      </w:r>
      <w:r>
        <w:rPr>
          <w:lang w:val="el-GR"/>
        </w:rPr>
        <w:t xml:space="preserve"> </w:t>
      </w:r>
      <w:r w:rsidRPr="00CB7A20">
        <w:rPr>
          <w:rFonts w:eastAsia="Calibri"/>
          <w:lang w:val="el-GR"/>
        </w:rPr>
        <w:t xml:space="preserve">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w:t>
      </w:r>
      <w:r w:rsidR="002D3C14" w:rsidRPr="00CB7A20">
        <w:rPr>
          <w:rFonts w:eastAsia="Calibri"/>
          <w:lang w:val="el-GR"/>
        </w:rPr>
        <w:t xml:space="preserve">(ή εμπορικού) </w:t>
      </w:r>
      <w:r w:rsidRPr="00BD7E89">
        <w:rPr>
          <w:rFonts w:eastAsia="Calibri"/>
          <w:lang w:val="el-GR"/>
        </w:rPr>
        <w:t xml:space="preserve">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w:t>
      </w:r>
      <w:r w:rsidR="002D3C14" w:rsidRPr="00DF2D15">
        <w:rPr>
          <w:rFonts w:eastAsia="Calibri"/>
          <w:lang w:val="el-GR"/>
        </w:rPr>
        <w:t>(</w:t>
      </w:r>
      <w:r w:rsidRPr="00CB7A20">
        <w:rPr>
          <w:rFonts w:eastAsia="Calibri"/>
          <w:lang w:val="el-GR"/>
        </w:rPr>
        <w:t>ή εμπορικού</w:t>
      </w:r>
      <w:r w:rsidR="002D3C14" w:rsidRPr="00CB7A20">
        <w:rPr>
          <w:rFonts w:eastAsia="Calibri"/>
          <w:lang w:val="el-GR"/>
        </w:rPr>
        <w:t>)</w:t>
      </w:r>
      <w:r w:rsidRPr="00CB7A20">
        <w:rPr>
          <w:rFonts w:eastAsia="Calibri"/>
          <w:lang w:val="el-GR"/>
        </w:rPr>
        <w:t xml:space="preserve"> μητρώου</w:t>
      </w:r>
      <w:r>
        <w:rPr>
          <w:rFonts w:eastAsia="Calibri"/>
          <w:lang w:val="el-GR"/>
        </w:rPr>
        <w:t xml:space="preserve">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rStyle w:val="WW-FootnoteReference14"/>
          <w:rFonts w:eastAsia="Calibri"/>
          <w:lang w:val="el-GR"/>
        </w:rPr>
        <w:footnoteReference w:id="92"/>
      </w:r>
    </w:p>
    <w:p w:rsidR="00B76605" w:rsidRDefault="00D41FD6">
      <w:pPr>
        <w:rPr>
          <w:rFonts w:eastAsia="Calibri"/>
          <w:lang w:val="el-GR"/>
        </w:rPr>
      </w:pPr>
      <w:r>
        <w:rPr>
          <w:rFonts w:eastAsia="Calibri"/>
          <w:lang w:val="el-GR"/>
        </w:rPr>
        <w:t xml:space="preserve">Οι εγκατεστημένοι στην Ελλάδα οικονομικοί φορείς προσκομίζουν βεβαίωση εγγραφής στο </w:t>
      </w:r>
      <w:r w:rsidR="00E9072F">
        <w:rPr>
          <w:rFonts w:eastAsia="Calibri"/>
          <w:lang w:val="el-GR"/>
        </w:rPr>
        <w:t>οικείο επαγγελματικό μητρώο</w:t>
      </w:r>
      <w:r w:rsidR="00035D35" w:rsidRPr="00035D35">
        <w:rPr>
          <w:rFonts w:eastAsia="Calibri"/>
          <w:lang w:val="el-GR"/>
        </w:rPr>
        <w:t xml:space="preserve"> </w:t>
      </w:r>
      <w:r w:rsidR="00035D35">
        <w:rPr>
          <w:rFonts w:eastAsia="Calibri"/>
          <w:lang w:val="el-GR"/>
        </w:rPr>
        <w:t xml:space="preserve">ή πιστοποιητικό που εκδίδεται από την οικεία υπηρεσία του Γ.Ε.ΜΗ. </w:t>
      </w:r>
    </w:p>
    <w:p w:rsidR="00E66B93" w:rsidRPr="001359DA" w:rsidRDefault="00AB4484">
      <w:pPr>
        <w:rPr>
          <w:rFonts w:eastAsia="Calibri"/>
          <w:color w:val="000000"/>
          <w:lang w:val="el-GR"/>
        </w:rPr>
      </w:pPr>
      <w:r w:rsidRPr="00CB7A20">
        <w:rPr>
          <w:rFonts w:eastAsia="Calibri"/>
          <w:color w:val="000000"/>
          <w:lang w:val="el-GR"/>
        </w:rPr>
        <w:t>Επισημαίνεται</w:t>
      </w:r>
      <w:r w:rsidR="00E66B93" w:rsidRPr="00CB7A20">
        <w:rPr>
          <w:rFonts w:eastAsia="Calibri"/>
          <w:color w:val="000000"/>
          <w:lang w:val="el-GR"/>
        </w:rPr>
        <w:t xml:space="preserve">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E66B93" w:rsidRPr="00CB7A20">
        <w:rPr>
          <w:rStyle w:val="00"/>
          <w:rFonts w:eastAsia="Calibri"/>
          <w:color w:val="000000"/>
          <w:lang w:val="el-GR"/>
        </w:rPr>
        <w:footnoteReference w:id="93"/>
      </w:r>
      <w:r w:rsidR="009077DE" w:rsidRPr="00CB7A20">
        <w:rPr>
          <w:rFonts w:eastAsia="Calibri"/>
          <w:color w:val="000000"/>
          <w:lang w:val="el-GR"/>
        </w:rPr>
        <w:t xml:space="preserve"> εκτός αν, σύμφωνα με τις ειδικότερες διατάξεις αυτών, φέρουν συγκεκριμένο χρόνο ισχύος.</w:t>
      </w:r>
    </w:p>
    <w:p w:rsidR="0062195F" w:rsidRDefault="00BF71A6" w:rsidP="0062195F">
      <w:pPr>
        <w:spacing w:after="45"/>
        <w:ind w:left="12" w:right="45"/>
        <w:rPr>
          <w:rFonts w:eastAsia="Calibri"/>
          <w:color w:val="000000"/>
          <w:szCs w:val="22"/>
          <w:lang w:val="el-GR" w:eastAsia="el-GR"/>
        </w:rPr>
      </w:pPr>
      <w:r w:rsidRPr="00CB7A20">
        <w:rPr>
          <w:b/>
          <w:bCs/>
          <w:lang w:val="el-GR" w:eastAsia="ar-SA"/>
        </w:rPr>
        <w:lastRenderedPageBreak/>
        <w:t>Β.3.</w:t>
      </w:r>
      <w:r w:rsidRPr="00CB7A20">
        <w:rPr>
          <w:lang w:val="el-GR" w:eastAsia="ar-SA"/>
        </w:rPr>
        <w:t xml:space="preserve"> Για την απόδειξη της οικονομικής και χρηματοοικονομικής επάρκειας της παραγράφου 2.2.5 οι οικονομικοί φορείς προσκομίζουν </w:t>
      </w:r>
      <w:r w:rsidRPr="00CB7A20">
        <w:rPr>
          <w:szCs w:val="22"/>
          <w:vertAlign w:val="superscript"/>
          <w:lang w:eastAsia="ar-SA"/>
        </w:rPr>
        <w:footnoteReference w:id="94"/>
      </w:r>
      <w:r w:rsidRPr="00CB7A20">
        <w:rPr>
          <w:lang w:val="el-GR" w:eastAsia="ar-SA"/>
        </w:rPr>
        <w:t xml:space="preserve"> </w:t>
      </w:r>
      <w:bookmarkStart w:id="52" w:name="_Hlk114574648"/>
      <w:r w:rsidR="0062195F" w:rsidRPr="00E201B0">
        <w:rPr>
          <w:rFonts w:eastAsia="Calibri"/>
          <w:color w:val="000000"/>
          <w:szCs w:val="22"/>
          <w:lang w:val="el-GR" w:eastAsia="el-GR"/>
        </w:rPr>
        <w:t xml:space="preserve">δημοσιευμένους ισολογισμούς των τριών (3) προηγούμενων διαχειριστικών χρήσεων, σε περίπτωση που υποχρεούνται στην έκδοση ισολογισμών. Σε περίπτωση που δεν υποχρεούνται στην έκδοση ισολογισμών ή δεν υποχρεούνται στην δημοσίευση ισολογισμών ή αυτή δεν έχει εκ της νομοθεσίας ολοκληρωθεί, προσκομίζουν κάθε πρόσφορο δημόσιο έγγραφο ή και υπεύθυνη δήλωση από το οποίο προκύπτει ο κύκλος εργασιών τους για τα προηγούμενα τρία (3) έτη. </w:t>
      </w:r>
      <w:bookmarkEnd w:id="52"/>
    </w:p>
    <w:p w:rsidR="00D41FD6" w:rsidRPr="0062195F" w:rsidRDefault="0062195F">
      <w:pPr>
        <w:rPr>
          <w:rFonts w:eastAsia="Calibri"/>
          <w:lang w:val="el-GR" w:eastAsia="ar-SA"/>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r w:rsidR="00FC5B2B" w:rsidRPr="00FC5B2B">
        <w:rPr>
          <w:lang w:val="el-GR"/>
        </w:rPr>
        <w:t>.</w:t>
      </w:r>
    </w:p>
    <w:p w:rsidR="0062195F" w:rsidRPr="00A876B9" w:rsidRDefault="00BF71A6" w:rsidP="0062195F">
      <w:pPr>
        <w:suppressAutoHyphens w:val="0"/>
        <w:spacing w:after="111" w:line="247" w:lineRule="auto"/>
        <w:ind w:left="12" w:right="45" w:hanging="10"/>
        <w:rPr>
          <w:lang w:val="el-GR"/>
        </w:rPr>
      </w:pPr>
      <w:r w:rsidRPr="0062195F">
        <w:rPr>
          <w:b/>
          <w:bCs/>
          <w:lang w:val="el-GR"/>
        </w:rPr>
        <w:t xml:space="preserve">Β.4. </w:t>
      </w:r>
      <w:r w:rsidRPr="0062195F">
        <w:rPr>
          <w:lang w:val="el-GR"/>
        </w:rPr>
        <w:t xml:space="preserve">Για την απόδειξη της τεχνικής ικανότητας της παραγράφου 2.2.6 οι οικονομικοί φορείς προσκομίζουν:  </w:t>
      </w:r>
      <w:r>
        <w:rPr>
          <w:rStyle w:val="FootnoteReference2"/>
        </w:rPr>
        <w:footnoteReference w:id="95"/>
      </w:r>
    </w:p>
    <w:p w:rsidR="0062195F" w:rsidRPr="00E201B0" w:rsidRDefault="008D7678" w:rsidP="0062195F">
      <w:pPr>
        <w:suppressAutoHyphens w:val="0"/>
        <w:spacing w:after="111" w:line="247" w:lineRule="auto"/>
        <w:ind w:left="12" w:right="45" w:hanging="10"/>
        <w:rPr>
          <w:rFonts w:eastAsia="Calibri"/>
          <w:color w:val="000000"/>
          <w:szCs w:val="22"/>
          <w:lang w:val="el-GR" w:eastAsia="el-GR"/>
        </w:rPr>
      </w:pPr>
      <w:r w:rsidRPr="0062195F">
        <w:rPr>
          <w:lang w:val="el-GR"/>
        </w:rPr>
        <w:t xml:space="preserve"> </w:t>
      </w:r>
      <w:r w:rsidR="0062195F" w:rsidRPr="00E201B0">
        <w:rPr>
          <w:rFonts w:eastAsia="Calibri"/>
          <w:b/>
          <w:color w:val="000000"/>
          <w:szCs w:val="22"/>
          <w:lang w:val="el-GR" w:eastAsia="el-GR"/>
        </w:rPr>
        <w:t>α)</w:t>
      </w:r>
      <w:r w:rsidR="0062195F" w:rsidRPr="00E201B0">
        <w:rPr>
          <w:rFonts w:eastAsia="Calibri"/>
          <w:color w:val="000000"/>
          <w:szCs w:val="22"/>
          <w:lang w:val="el-GR" w:eastAsia="el-GR"/>
        </w:rPr>
        <w:t xml:space="preserve"> τις κυριότερες συμβάσεις παροχής υπηρεσιών που έχουν εκτελέσει κατά τη διάρκεια των τελευταίων τριών (3) ετών </w:t>
      </w:r>
    </w:p>
    <w:p w:rsidR="0062195F" w:rsidRDefault="0062195F" w:rsidP="0062195F">
      <w:pPr>
        <w:suppressAutoHyphens w:val="0"/>
        <w:spacing w:after="111" w:line="247" w:lineRule="auto"/>
        <w:ind w:left="12" w:right="45" w:hanging="10"/>
        <w:rPr>
          <w:rFonts w:eastAsia="Calibri"/>
          <w:color w:val="000000"/>
          <w:szCs w:val="22"/>
          <w:lang w:val="el-GR" w:eastAsia="el-GR"/>
        </w:rPr>
      </w:pPr>
      <w:r w:rsidRPr="00E201B0">
        <w:rPr>
          <w:rFonts w:eastAsia="Calibri"/>
          <w:b/>
          <w:color w:val="000000"/>
          <w:szCs w:val="22"/>
          <w:lang w:val="el-GR" w:eastAsia="el-GR"/>
        </w:rPr>
        <w:t>β)</w:t>
      </w:r>
      <w:r w:rsidRPr="00E201B0">
        <w:rPr>
          <w:rFonts w:eastAsia="Calibri"/>
          <w:color w:val="000000"/>
          <w:szCs w:val="22"/>
          <w:lang w:val="el-GR" w:eastAsia="el-GR"/>
        </w:rPr>
        <w:t xml:space="preserve"> το τεχνικό προσωπικό</w:t>
      </w:r>
    </w:p>
    <w:p w:rsidR="0062195F" w:rsidRPr="00E201B0" w:rsidRDefault="0062195F" w:rsidP="0062195F">
      <w:pPr>
        <w:suppressAutoHyphens w:val="0"/>
        <w:spacing w:after="111" w:line="247" w:lineRule="auto"/>
        <w:ind w:left="12" w:right="45" w:hanging="10"/>
        <w:rPr>
          <w:rFonts w:eastAsia="Calibri"/>
          <w:color w:val="000000"/>
          <w:szCs w:val="22"/>
          <w:lang w:val="el-GR" w:eastAsia="el-GR"/>
        </w:rPr>
      </w:pPr>
      <w:r w:rsidRPr="00E201B0">
        <w:rPr>
          <w:rFonts w:eastAsia="Calibri"/>
          <w:b/>
          <w:color w:val="000000"/>
          <w:szCs w:val="22"/>
          <w:lang w:val="el-GR" w:eastAsia="el-GR"/>
        </w:rPr>
        <w:t>γ)</w:t>
      </w:r>
      <w:r w:rsidRPr="00E201B0">
        <w:rPr>
          <w:rFonts w:eastAsia="Calibri"/>
          <w:color w:val="000000"/>
          <w:szCs w:val="22"/>
          <w:lang w:val="el-GR" w:eastAsia="el-GR"/>
        </w:rPr>
        <w:t xml:space="preserve"> τον τεχνικό εξοπλισμό που διαθέτουν </w:t>
      </w:r>
    </w:p>
    <w:p w:rsidR="0062195F" w:rsidRPr="00E201B0" w:rsidRDefault="0062195F" w:rsidP="0062195F">
      <w:pPr>
        <w:suppressAutoHyphens w:val="0"/>
        <w:spacing w:after="111" w:line="247" w:lineRule="auto"/>
        <w:ind w:left="12" w:right="45" w:hanging="10"/>
        <w:rPr>
          <w:rFonts w:eastAsia="Calibri"/>
          <w:color w:val="000000"/>
          <w:szCs w:val="22"/>
          <w:lang w:val="el-GR" w:eastAsia="el-GR"/>
        </w:rPr>
      </w:pPr>
      <w:bookmarkStart w:id="53" w:name="_Hlk114574745"/>
      <w:r w:rsidRPr="00C82FB8">
        <w:rPr>
          <w:rFonts w:eastAsia="Calibri"/>
          <w:b/>
          <w:color w:val="000000"/>
          <w:szCs w:val="22"/>
          <w:lang w:val="el-GR" w:eastAsia="el-GR"/>
        </w:rPr>
        <w:t>δ)</w:t>
      </w:r>
      <w:r w:rsidRPr="00C82FB8">
        <w:rPr>
          <w:rFonts w:eastAsia="Calibri"/>
          <w:color w:val="000000"/>
          <w:szCs w:val="22"/>
          <w:lang w:val="el-GR" w:eastAsia="el-GR"/>
        </w:rPr>
        <w:t xml:space="preserve"> σχετικά με </w:t>
      </w:r>
      <w:r w:rsidRPr="00C82FB8">
        <w:rPr>
          <w:rFonts w:eastAsia="Calibri"/>
          <w:b/>
          <w:color w:val="000000"/>
          <w:szCs w:val="22"/>
          <w:lang w:val="el-GR" w:eastAsia="el-GR"/>
        </w:rPr>
        <w:t>τα</w:t>
      </w:r>
      <w:r w:rsidRPr="00C82FB8">
        <w:rPr>
          <w:rFonts w:eastAsia="Calibri"/>
          <w:color w:val="000000"/>
          <w:szCs w:val="22"/>
          <w:lang w:val="el-GR" w:eastAsia="el-GR"/>
        </w:rPr>
        <w:t xml:space="preserve"> </w:t>
      </w:r>
      <w:r w:rsidRPr="00C82FB8">
        <w:rPr>
          <w:rFonts w:eastAsia="Calibri"/>
          <w:b/>
          <w:color w:val="000000"/>
          <w:szCs w:val="22"/>
          <w:lang w:val="el-GR" w:eastAsia="el-GR"/>
        </w:rPr>
        <w:t>ανταλλακτικά  οχημάτων</w:t>
      </w:r>
      <w:r w:rsidRPr="00C82FB8">
        <w:rPr>
          <w:rFonts w:eastAsia="Calibri"/>
          <w:color w:val="000000"/>
          <w:szCs w:val="22"/>
          <w:lang w:val="el-GR" w:eastAsia="el-GR"/>
        </w:rPr>
        <w:t xml:space="preserve"> που πρόκειται να χρησιμοποιηθούν κατά την εκτέλεση της σύμβασης, οι οικονομικοί φορείς προσκομίζουν πιστοποιητικά που έχουν εκδοθεί από επίσημα ινστιτούτα ελέγχου ποιότητας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Εάν όχι, πρέπει να προσκομίσουν άλλα αποδεικτικά μέσα που καλύπτουν τις τεχνικές προδιαγραφές.</w:t>
      </w:r>
      <w:r w:rsidRPr="00E201B0">
        <w:rPr>
          <w:rFonts w:eastAsia="Calibri"/>
          <w:color w:val="000000"/>
          <w:szCs w:val="22"/>
          <w:lang w:val="el-GR" w:eastAsia="el-GR"/>
        </w:rPr>
        <w:t xml:space="preserve"> </w:t>
      </w:r>
    </w:p>
    <w:p w:rsidR="0062195F" w:rsidRPr="00E201B0" w:rsidRDefault="0062195F" w:rsidP="0062195F">
      <w:pPr>
        <w:suppressAutoHyphens w:val="0"/>
        <w:spacing w:after="111" w:line="249" w:lineRule="auto"/>
        <w:ind w:left="-5" w:hanging="10"/>
        <w:rPr>
          <w:rFonts w:eastAsia="Calibri"/>
          <w:color w:val="000000"/>
          <w:szCs w:val="22"/>
          <w:lang w:val="el-GR" w:eastAsia="el-GR"/>
        </w:rPr>
      </w:pPr>
      <w:bookmarkStart w:id="54" w:name="_Hlk114574777"/>
      <w:bookmarkEnd w:id="53"/>
      <w:r>
        <w:rPr>
          <w:rFonts w:eastAsia="Calibri"/>
          <w:b/>
          <w:color w:val="000000"/>
          <w:szCs w:val="22"/>
          <w:lang w:val="el-GR" w:eastAsia="el-GR"/>
        </w:rPr>
        <w:t>ε</w:t>
      </w:r>
      <w:r w:rsidRPr="00E201B0">
        <w:rPr>
          <w:rFonts w:eastAsia="Calibri"/>
          <w:b/>
          <w:color w:val="000000"/>
          <w:szCs w:val="22"/>
          <w:lang w:val="el-GR" w:eastAsia="el-GR"/>
        </w:rPr>
        <w:t xml:space="preserve">) </w:t>
      </w:r>
      <w:r>
        <w:rPr>
          <w:rFonts w:eastAsia="Calibri"/>
          <w:b/>
          <w:color w:val="000000"/>
          <w:szCs w:val="22"/>
          <w:lang w:val="el-GR" w:eastAsia="el-GR"/>
        </w:rPr>
        <w:t>Τ</w:t>
      </w:r>
      <w:r w:rsidRPr="00E201B0">
        <w:rPr>
          <w:rFonts w:eastAsia="Calibri"/>
          <w:b/>
          <w:color w:val="000000"/>
          <w:szCs w:val="22"/>
          <w:lang w:val="el-GR" w:eastAsia="el-GR"/>
        </w:rPr>
        <w:t xml:space="preserve">α λοιπά Δικαιολογητικά που ζητούνται στις Τεχνικές Προδιαγραφές της μελέτης </w:t>
      </w:r>
      <w:r w:rsidR="00573D27">
        <w:rPr>
          <w:rFonts w:eastAsia="Calibri"/>
          <w:b/>
          <w:color w:val="000000"/>
          <w:szCs w:val="22"/>
          <w:lang w:val="el-GR" w:eastAsia="el-GR"/>
        </w:rPr>
        <w:t>85</w:t>
      </w:r>
      <w:r>
        <w:rPr>
          <w:rFonts w:eastAsia="Calibri"/>
          <w:b/>
          <w:color w:val="000000"/>
          <w:szCs w:val="22"/>
          <w:lang w:val="el-GR" w:eastAsia="el-GR"/>
        </w:rPr>
        <w:t>/2022 (παράρτημα Ι της διακήρυξης)</w:t>
      </w:r>
      <w:r w:rsidRPr="00E201B0">
        <w:rPr>
          <w:rFonts w:eastAsia="Calibri"/>
          <w:b/>
          <w:color w:val="000000"/>
          <w:szCs w:val="22"/>
          <w:lang w:val="el-GR" w:eastAsia="el-GR"/>
        </w:rPr>
        <w:t xml:space="preserve">. </w:t>
      </w:r>
    </w:p>
    <w:bookmarkEnd w:id="54"/>
    <w:p w:rsidR="0018732A" w:rsidRPr="0018732A" w:rsidRDefault="006345B4" w:rsidP="0018732A">
      <w:pPr>
        <w:pStyle w:val="27"/>
        <w:shd w:val="clear" w:color="auto" w:fill="auto"/>
        <w:spacing w:before="0" w:after="0" w:line="269" w:lineRule="exact"/>
        <w:ind w:firstLine="0"/>
      </w:pPr>
      <w:r w:rsidRPr="00C11E79">
        <w:rPr>
          <w:b/>
          <w:bCs/>
        </w:rPr>
        <w:t xml:space="preserve">Β.5. </w:t>
      </w:r>
      <w:r w:rsidRPr="00C11E79">
        <w:t xml:space="preserve">Για την απόδειξη της συμμόρφωσής τους με </w:t>
      </w:r>
      <w:r w:rsidRPr="00C11E79">
        <w:rPr>
          <w:color w:val="000000"/>
        </w:rPr>
        <w:t>πρότυπα διασφάλισης ποιότητας και πρότυπα περιβαλλοντικής διαχείρισης</w:t>
      </w:r>
      <w:r w:rsidRPr="00C11E79">
        <w:t xml:space="preserve"> της παραγράφου 2.2.7 </w:t>
      </w:r>
      <w:r w:rsidR="0018732A" w:rsidRPr="0054125C">
        <w:rPr>
          <w:color w:val="000000"/>
        </w:rPr>
        <w:t>Ο</w:t>
      </w:r>
      <w:r w:rsidR="0018732A">
        <w:rPr>
          <w:color w:val="000000"/>
        </w:rPr>
        <w:t>ι</w:t>
      </w:r>
      <w:r w:rsidR="0018732A" w:rsidRPr="0054125C">
        <w:rPr>
          <w:color w:val="000000"/>
        </w:rPr>
        <w:t xml:space="preserve"> οικονομικο</w:t>
      </w:r>
      <w:r w:rsidR="0018732A">
        <w:rPr>
          <w:color w:val="000000"/>
        </w:rPr>
        <w:t>ί</w:t>
      </w:r>
      <w:r w:rsidR="0018732A" w:rsidRPr="0054125C">
        <w:rPr>
          <w:color w:val="000000"/>
        </w:rPr>
        <w:t xml:space="preserve"> φορε</w:t>
      </w:r>
      <w:r w:rsidR="0018732A">
        <w:rPr>
          <w:color w:val="000000"/>
        </w:rPr>
        <w:t>ίς</w:t>
      </w:r>
      <w:r w:rsidR="0018732A" w:rsidRPr="0054125C">
        <w:rPr>
          <w:color w:val="000000"/>
        </w:rPr>
        <w:t xml:space="preserve"> πρέπει να </w:t>
      </w:r>
      <w:r w:rsidR="0018732A" w:rsidRPr="00E20393">
        <w:rPr>
          <w:color w:val="000000"/>
        </w:rPr>
        <w:t>συμμορφώνονται και να ακολουθούν πιστοποιημένο σύστημα διασφάλισης ποιότητας Πιστοποιητικά διασφάλισης ποιότητας EN ISO 9001, β) ΕΝ ISO 14001, γ) OHSAS 1801 ή ισοδύναμα με αυτά με πεδίο αναφοράς «Συντήρηση και επισκευή οχημάτων» και «Συντήρηση και Επισκευή Μηχανημάτων Έργου» για τις Ομάδ</w:t>
      </w:r>
      <w:r w:rsidR="0018732A">
        <w:rPr>
          <w:color w:val="000000"/>
        </w:rPr>
        <w:t>ες</w:t>
      </w:r>
      <w:r w:rsidR="0018732A" w:rsidRPr="00E20393">
        <w:rPr>
          <w:color w:val="000000"/>
        </w:rPr>
        <w:t xml:space="preserve"> Α έως Ι. Για την Ομάδα J απαιτείται υποβολή ISO 9001 και ISO 39001 ή ισοδύναμα αυτών, του συμμετέχοντος οικονομικού φορέα και των συνεργαζόμενων οικονομικών φορέων.</w:t>
      </w:r>
    </w:p>
    <w:p w:rsidR="008D7678" w:rsidRDefault="008D7678" w:rsidP="0018732A">
      <w:pPr>
        <w:suppressAutoHyphens w:val="0"/>
        <w:autoSpaceDE w:val="0"/>
        <w:autoSpaceDN w:val="0"/>
        <w:adjustRightInd w:val="0"/>
        <w:spacing w:after="0"/>
        <w:rPr>
          <w:szCs w:val="22"/>
          <w:lang w:val="el-GR" w:eastAsia="el-GR"/>
        </w:rPr>
      </w:pPr>
      <w:r>
        <w:rPr>
          <w:szCs w:val="22"/>
          <w:lang w:val="el-GR" w:eastAsia="el-GR"/>
        </w:rPr>
        <w:t>Τα πιστοποιητικά αυτά θα πρέπει να έχουν εκδοθεί από διαπιστευμένους φορείς πιστοποίησης,</w:t>
      </w:r>
    </w:p>
    <w:p w:rsidR="008D7678" w:rsidRDefault="008D7678" w:rsidP="0018732A">
      <w:pPr>
        <w:suppressAutoHyphens w:val="0"/>
        <w:autoSpaceDE w:val="0"/>
        <w:autoSpaceDN w:val="0"/>
        <w:adjustRightInd w:val="0"/>
        <w:spacing w:after="0"/>
        <w:rPr>
          <w:szCs w:val="22"/>
          <w:lang w:val="el-GR" w:eastAsia="el-GR"/>
        </w:rPr>
      </w:pPr>
      <w:r>
        <w:rPr>
          <w:szCs w:val="22"/>
          <w:lang w:val="el-GR" w:eastAsia="el-GR"/>
        </w:rPr>
        <w:t>διαπιστευμένους προς τούτο από το Εθνικό Σύστημα Διαπίστευσης Α.Ε. (Ε.Σ.Υ.Δ.) ή από φορέα</w:t>
      </w:r>
    </w:p>
    <w:p w:rsidR="008D7678" w:rsidRDefault="008D7678" w:rsidP="0018732A">
      <w:pPr>
        <w:suppressAutoHyphens w:val="0"/>
        <w:autoSpaceDE w:val="0"/>
        <w:autoSpaceDN w:val="0"/>
        <w:adjustRightInd w:val="0"/>
        <w:spacing w:after="0"/>
        <w:rPr>
          <w:szCs w:val="22"/>
          <w:lang w:val="el-GR" w:eastAsia="el-GR"/>
        </w:rPr>
      </w:pPr>
      <w:r>
        <w:rPr>
          <w:szCs w:val="22"/>
          <w:lang w:val="el-GR" w:eastAsia="el-GR"/>
        </w:rPr>
        <w:t>διαπίστευσης μέλος της Ευρωπαϊκής συνεργασίας για τη διαπίστευση (European Cooperation for</w:t>
      </w:r>
    </w:p>
    <w:p w:rsidR="008D7678" w:rsidRDefault="008D7678" w:rsidP="0018732A">
      <w:pPr>
        <w:suppressAutoHyphens w:val="0"/>
        <w:autoSpaceDE w:val="0"/>
        <w:autoSpaceDN w:val="0"/>
        <w:adjustRightInd w:val="0"/>
        <w:spacing w:after="0"/>
        <w:rPr>
          <w:szCs w:val="22"/>
          <w:lang w:val="el-GR" w:eastAsia="el-GR"/>
        </w:rPr>
      </w:pPr>
      <w:r>
        <w:rPr>
          <w:szCs w:val="22"/>
          <w:lang w:val="el-GR" w:eastAsia="el-GR"/>
        </w:rPr>
        <w:t>Accreditation) και μέλος της αντίστοιχης συμφωνίας αμοιβαίας αναγνώρισης (Μ.L.A.)</w:t>
      </w:r>
    </w:p>
    <w:p w:rsidR="008D7678" w:rsidRDefault="008D7678" w:rsidP="0018732A">
      <w:pPr>
        <w:suppressAutoHyphens w:val="0"/>
        <w:autoSpaceDE w:val="0"/>
        <w:autoSpaceDN w:val="0"/>
        <w:adjustRightInd w:val="0"/>
        <w:spacing w:after="0"/>
        <w:rPr>
          <w:szCs w:val="22"/>
          <w:lang w:val="el-GR" w:eastAsia="el-GR"/>
        </w:rPr>
      </w:pPr>
      <w:r>
        <w:rPr>
          <w:szCs w:val="22"/>
          <w:lang w:val="el-GR" w:eastAsia="el-GR"/>
        </w:rPr>
        <w:t>Τα εν λόγω πιστοποιητικά θα πρέπει να είναι σε ισχύ τόσο κατά το χρόνο υποβολής της προσφοράς των</w:t>
      </w:r>
    </w:p>
    <w:p w:rsidR="008D7678" w:rsidRDefault="008D7678" w:rsidP="0018732A">
      <w:pPr>
        <w:suppressAutoHyphens w:val="0"/>
        <w:autoSpaceDE w:val="0"/>
        <w:autoSpaceDN w:val="0"/>
        <w:adjustRightInd w:val="0"/>
        <w:spacing w:after="0"/>
        <w:rPr>
          <w:szCs w:val="22"/>
          <w:lang w:val="el-GR" w:eastAsia="el-GR"/>
        </w:rPr>
      </w:pPr>
      <w:r>
        <w:rPr>
          <w:szCs w:val="22"/>
          <w:lang w:val="el-GR" w:eastAsia="el-GR"/>
        </w:rPr>
        <w:t>υποψηφίων, όσο και κατά τη διάρκεια εκτέλεσης της σύμβασης.</w:t>
      </w:r>
    </w:p>
    <w:p w:rsidR="00D36377" w:rsidRPr="00E201B0" w:rsidRDefault="00D36377" w:rsidP="00D36377">
      <w:pPr>
        <w:suppressAutoHyphens w:val="0"/>
        <w:spacing w:after="0" w:line="247" w:lineRule="auto"/>
        <w:ind w:left="12" w:right="45" w:hanging="10"/>
        <w:rPr>
          <w:rFonts w:eastAsia="Calibri"/>
          <w:color w:val="000000"/>
          <w:szCs w:val="22"/>
          <w:lang w:val="el-GR" w:eastAsia="el-GR"/>
        </w:rPr>
      </w:pPr>
      <w:r w:rsidRPr="00E201B0">
        <w:rPr>
          <w:rFonts w:eastAsia="Calibri"/>
          <w:color w:val="000000"/>
          <w:szCs w:val="22"/>
          <w:lang w:val="el-GR" w:eastAsia="el-GR"/>
        </w:rPr>
        <w:t xml:space="preserve">Εάν δεν υπάρχει η δυνατότητα προσκόμισης των παραπάνω πιστοποιητικών, ο οικονομικός φορέας θα πρέπει να εξηγήσει τους λόγους και να διευκρινίσει ποια άλλα αποδεικτικά μέσα μπορούν να προσκομιστούν όσον αφορά το σύστημα διασφάλισης ποιότητας. </w:t>
      </w:r>
    </w:p>
    <w:p w:rsidR="00D36377" w:rsidRPr="00D36377" w:rsidRDefault="00D36377" w:rsidP="00D36377">
      <w:pPr>
        <w:suppressAutoHyphens w:val="0"/>
        <w:spacing w:after="0" w:line="247" w:lineRule="auto"/>
        <w:ind w:left="12" w:right="45" w:hanging="10"/>
        <w:rPr>
          <w:rFonts w:eastAsia="Calibri"/>
          <w:color w:val="000000"/>
          <w:szCs w:val="22"/>
          <w:lang w:val="el-GR" w:eastAsia="el-GR"/>
        </w:rPr>
      </w:pPr>
      <w:r w:rsidRPr="00E201B0">
        <w:rPr>
          <w:rFonts w:eastAsia="Calibri"/>
          <w:color w:val="000000"/>
          <w:szCs w:val="22"/>
          <w:lang w:val="el-GR" w:eastAsia="el-GR"/>
        </w:rPr>
        <w:t xml:space="preserve">Επιπλέον, οι οικονομικοί φορείς προσκομίζουν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 </w:t>
      </w:r>
    </w:p>
    <w:p w:rsidR="008D7678" w:rsidRDefault="008D7678" w:rsidP="008D7678">
      <w:pPr>
        <w:suppressAutoHyphens w:val="0"/>
        <w:autoSpaceDE w:val="0"/>
        <w:autoSpaceDN w:val="0"/>
        <w:adjustRightInd w:val="0"/>
        <w:spacing w:after="0"/>
        <w:rPr>
          <w:szCs w:val="22"/>
          <w:lang w:val="el-GR" w:eastAsia="el-GR"/>
        </w:rPr>
      </w:pPr>
    </w:p>
    <w:p w:rsidR="003F5A23" w:rsidRDefault="00D41FD6" w:rsidP="003F5A23">
      <w:pPr>
        <w:rPr>
          <w:lang w:val="el-GR"/>
        </w:rPr>
      </w:pPr>
      <w:r>
        <w:rPr>
          <w:b/>
          <w:bCs/>
          <w:lang w:val="el-GR"/>
        </w:rPr>
        <w:lastRenderedPageBreak/>
        <w:t>Β.6.</w:t>
      </w:r>
      <w:r>
        <w:rPr>
          <w:lang w:val="el-GR"/>
        </w:rPr>
        <w:t xml:space="preserve"> Για την απόδειξη της νόμιμης εκπροσώπησης, στις περιπτώσεις που ο οικονομικός φορέας είναι νομικό πρόσωπο</w:t>
      </w:r>
      <w:r w:rsidR="00DE13D1">
        <w:rPr>
          <w:lang w:val="el-GR"/>
        </w:rPr>
        <w:t xml:space="preserve"> </w:t>
      </w:r>
      <w:r w:rsidR="003F5A23">
        <w:rPr>
          <w:lang w:val="el-GR"/>
        </w:rPr>
        <w:t>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3F5A23">
        <w:rPr>
          <w:rStyle w:val="WW-"/>
          <w:lang w:val="el-GR"/>
        </w:rPr>
        <w:t xml:space="preserve"> </w:t>
      </w:r>
      <w:r w:rsidR="003F5A23">
        <w:rPr>
          <w:rStyle w:val="WW-"/>
          <w:lang w:val="el-GR"/>
        </w:rPr>
        <w:footnoteReference w:id="96"/>
      </w:r>
      <w:r w:rsidR="003F5A23">
        <w:rPr>
          <w:lang w:val="el-GR"/>
        </w:rPr>
        <w:t xml:space="preserve">,  </w:t>
      </w:r>
      <w:r w:rsidR="003F5A23" w:rsidRPr="00E427F2">
        <w:rPr>
          <w:lang w:val="el-GR"/>
        </w:rPr>
        <w:t xml:space="preserve">εκτός αν </w:t>
      </w:r>
      <w:r w:rsidR="003F5A23">
        <w:rPr>
          <w:lang w:val="el-GR"/>
        </w:rPr>
        <w:t>αυτό φέρει</w:t>
      </w:r>
      <w:r w:rsidR="003F5A23" w:rsidRPr="00E427F2">
        <w:rPr>
          <w:lang w:val="el-GR"/>
        </w:rPr>
        <w:t xml:space="preserve"> συγκεκριμένο χρόνο ισχύος.</w:t>
      </w:r>
    </w:p>
    <w:p w:rsidR="003F5A23" w:rsidRPr="00374B84" w:rsidRDefault="003F5A23" w:rsidP="003F5A23">
      <w:pPr>
        <w:rPr>
          <w:lang w:val="el-GR"/>
        </w:rPr>
      </w:pPr>
      <w:r>
        <w:rPr>
          <w:lang w:val="el-GR"/>
        </w:rPr>
        <w:t xml:space="preserve">Ειδικότερα για τους </w:t>
      </w:r>
      <w:r w:rsidRPr="00374B84">
        <w:rPr>
          <w:lang w:val="el-GR"/>
        </w:rPr>
        <w:t>ημεδαπούς οικονομικούς φορείς προσκομίζονται:</w:t>
      </w:r>
    </w:p>
    <w:p w:rsidR="003F5A23" w:rsidRPr="00374B84" w:rsidRDefault="003F5A23" w:rsidP="003F5A23">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Pr>
          <w:rStyle w:val="00"/>
          <w:lang w:val="el-GR"/>
        </w:rPr>
        <w:footnoteReference w:id="97"/>
      </w:r>
      <w:r w:rsidRPr="00374B84">
        <w:rPr>
          <w:lang w:val="el-GR"/>
        </w:rPr>
        <w:t>,προσκομίζει σχετικό πιστοποιητικό ισχύουσας εκπροσώπησης</w:t>
      </w:r>
      <w:r>
        <w:rPr>
          <w:rStyle w:val="00"/>
          <w:lang w:val="el-GR"/>
        </w:rPr>
        <w:footnoteReference w:id="98"/>
      </w:r>
      <w:r w:rsidRPr="00374B84">
        <w:rPr>
          <w:lang w:val="el-GR"/>
        </w:rPr>
        <w:t xml:space="preserve">, το οποίο πρέπει να έχει εκδοθεί έως τριάντα (30) εργάσιμες ημέρες πριν από την υποβολή του.  </w:t>
      </w:r>
    </w:p>
    <w:p w:rsidR="003F5A23" w:rsidRDefault="003F5A23" w:rsidP="003F5A23">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00DE13D1" w:rsidRPr="005609B2">
        <w:rPr>
          <w:color w:val="000000"/>
          <w:lang w:val="el-GR"/>
        </w:rPr>
        <w:t xml:space="preserve"> </w:t>
      </w:r>
      <w:r w:rsidR="00C25ABC" w:rsidRPr="005609B2">
        <w:rPr>
          <w:color w:val="000000"/>
          <w:lang w:val="el-GR"/>
        </w:rPr>
        <w:t xml:space="preserve"> </w:t>
      </w:r>
    </w:p>
    <w:p w:rsidR="00142140" w:rsidRPr="005609B2" w:rsidRDefault="00C25ABC">
      <w:pPr>
        <w:rPr>
          <w:color w:val="000000"/>
          <w:lang w:val="el-GR"/>
        </w:rPr>
      </w:pPr>
      <w:r w:rsidRPr="005609B2">
        <w:rPr>
          <w:color w:val="000000"/>
          <w:lang w:val="el-GR"/>
        </w:rPr>
        <w:t>Στις λοιπές περιπτώσεις</w:t>
      </w:r>
      <w:r w:rsidR="00DE13D1" w:rsidRPr="005609B2">
        <w:rPr>
          <w:color w:val="000000"/>
          <w:lang w:val="el-GR"/>
        </w:rPr>
        <w:t xml:space="preserve"> </w:t>
      </w:r>
      <w:r w:rsidR="00D41FD6" w:rsidRPr="005609B2">
        <w:rPr>
          <w:color w:val="000000"/>
          <w:lang w:val="el-GR"/>
        </w:rPr>
        <w:t xml:space="preserve">τα κατά περίπτωση νομιμοποιητικά έγγραφα </w:t>
      </w:r>
      <w:r w:rsidR="003F5A23">
        <w:rPr>
          <w:lang w:val="el-GR"/>
        </w:rPr>
        <w:t xml:space="preserve">σύστασης και </w:t>
      </w:r>
      <w:r w:rsidR="00D41FD6" w:rsidRPr="005609B2">
        <w:rPr>
          <w:color w:val="000000"/>
          <w:lang w:val="el-GR"/>
        </w:rPr>
        <w:t xml:space="preserve">νόμιμης εκπροσώπησης (όπως καταστατικά, </w:t>
      </w:r>
      <w:r w:rsidR="003F5A23">
        <w:rPr>
          <w:lang w:val="el-GR"/>
        </w:rPr>
        <w:t xml:space="preserve">πιστοποιητικά μεταβολών, αντίστοιχα ΦΕΚ, αποφάσεις συγκρότησης οργάνων διοίκησης σε σώμα, κλπ., </w:t>
      </w:r>
      <w:r w:rsidR="00D41FD6" w:rsidRPr="005609B2">
        <w:rPr>
          <w:color w:val="000000"/>
          <w:lang w:val="el-GR"/>
        </w:rPr>
        <w:t xml:space="preserve">ανάλογα με τη νομική μορφή του </w:t>
      </w:r>
      <w:r w:rsidR="00B13013" w:rsidRPr="005609B2">
        <w:rPr>
          <w:color w:val="000000"/>
          <w:lang w:val="el-GR"/>
        </w:rPr>
        <w:t>οικονομικού φορέα</w:t>
      </w:r>
      <w:r w:rsidR="00D41FD6" w:rsidRPr="005609B2">
        <w:rPr>
          <w:color w:val="000000"/>
          <w:lang w:val="el-GR"/>
        </w:rPr>
        <w:t>)</w:t>
      </w:r>
      <w:r w:rsidR="00934E24" w:rsidRPr="005609B2">
        <w:rPr>
          <w:color w:val="000000"/>
          <w:lang w:val="el-GR"/>
        </w:rPr>
        <w:t>,</w:t>
      </w:r>
      <w:r w:rsidR="00B13013" w:rsidRPr="005609B2">
        <w:rPr>
          <w:color w:val="000000"/>
          <w:lang w:val="el-GR"/>
        </w:rPr>
        <w:t xml:space="preserve"> συνοδευόμενα από υπεύθυνη δήλωση του νόμιμου εκπροσώπου ότι εξακολουθούν να ισχύουν κατά την υποβολή τους.</w:t>
      </w:r>
    </w:p>
    <w:p w:rsidR="00B13013" w:rsidRPr="005609B2" w:rsidRDefault="00220F27" w:rsidP="00B13013">
      <w:pPr>
        <w:rPr>
          <w:color w:val="000000"/>
          <w:lang w:val="el-GR"/>
        </w:rPr>
      </w:pPr>
      <w:r>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w:t>
      </w:r>
      <w:r w:rsidR="00637698">
        <w:rPr>
          <w:color w:val="000000"/>
          <w:lang w:val="el-GR"/>
        </w:rPr>
        <w:t xml:space="preserve">με </w:t>
      </w:r>
      <w:r w:rsidR="005C6C78">
        <w:rPr>
          <w:color w:val="000000"/>
          <w:lang w:val="el-GR"/>
        </w:rPr>
        <w:t>την οποία</w:t>
      </w:r>
      <w:r w:rsidR="00637698">
        <w:rPr>
          <w:color w:val="000000"/>
          <w:lang w:val="el-GR"/>
        </w:rPr>
        <w:t xml:space="preserve"> </w:t>
      </w:r>
      <w:r>
        <w:rPr>
          <w:color w:val="000000"/>
          <w:lang w:val="el-GR"/>
        </w:rPr>
        <w:t>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rsidR="00B13013" w:rsidRPr="005609B2" w:rsidRDefault="00B13013" w:rsidP="00B13013">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B13013" w:rsidRPr="005609B2" w:rsidRDefault="00B13013" w:rsidP="00B13013">
      <w:pPr>
        <w:rPr>
          <w:bCs/>
          <w:color w:val="000000"/>
          <w:lang w:val="el-GR"/>
        </w:rPr>
      </w:pPr>
      <w:r w:rsidRPr="005609B2">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D41FD6" w:rsidRPr="005609B2" w:rsidRDefault="00D41FD6">
      <w:pPr>
        <w:rPr>
          <w:color w:val="000000"/>
          <w:lang w:val="el-GR"/>
        </w:rPr>
      </w:pPr>
      <w:r w:rsidRPr="005609B2">
        <w:rPr>
          <w:color w:val="000000"/>
          <w:lang w:val="el-GR"/>
        </w:rPr>
        <w:t>Από τα ανωτέρω έγγραφα πρέπει να προκύπτουν η νόμιμη σύστασ</w:t>
      </w:r>
      <w:r w:rsidR="00B13013" w:rsidRPr="005609B2">
        <w:rPr>
          <w:color w:val="000000"/>
          <w:lang w:val="el-GR"/>
        </w:rPr>
        <w:t>η του οικονομικού φορέα</w:t>
      </w:r>
      <w:r w:rsidRPr="005609B2">
        <w:rPr>
          <w:color w:val="000000"/>
          <w:lang w:val="el-GR"/>
        </w:rPr>
        <w:t>,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D41FD6" w:rsidRPr="005609B2" w:rsidRDefault="00D41FD6">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w:t>
      </w:r>
      <w:r w:rsidRPr="005609B2">
        <w:rPr>
          <w:rStyle w:val="FootnoteReference2"/>
          <w:color w:val="000000"/>
          <w:szCs w:val="22"/>
        </w:rPr>
        <w:footnoteReference w:id="99"/>
      </w:r>
      <w:r w:rsidRPr="005609B2">
        <w:rPr>
          <w:color w:val="000000"/>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D41FD6" w:rsidRPr="005609B2" w:rsidRDefault="00D41FD6">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D41FD6" w:rsidRPr="005609B2" w:rsidRDefault="00D41FD6">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D41FD6" w:rsidRPr="005609B2" w:rsidRDefault="00D41FD6">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sidR="002C1B44">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002C1B44">
        <w:rPr>
          <w:color w:val="000000"/>
          <w:lang w:val="en-US"/>
        </w:rPr>
        <w:t>i</w:t>
      </w:r>
      <w:r w:rsidR="002C1B44" w:rsidRPr="006A34C5">
        <w:rPr>
          <w:color w:val="000000"/>
          <w:lang w:val="el-GR"/>
        </w:rPr>
        <w:t xml:space="preserve">, </w:t>
      </w:r>
      <w:r w:rsidR="002C1B44">
        <w:rPr>
          <w:color w:val="000000"/>
          <w:lang w:val="en-US"/>
        </w:rPr>
        <w:t>ii</w:t>
      </w:r>
      <w:r w:rsidR="002C1B44" w:rsidRPr="006A34C5">
        <w:rPr>
          <w:color w:val="000000"/>
          <w:lang w:val="el-GR"/>
        </w:rPr>
        <w:t xml:space="preserve"> </w:t>
      </w:r>
      <w:r w:rsidR="002C1B44">
        <w:rPr>
          <w:color w:val="000000"/>
          <w:lang w:val="el-GR"/>
        </w:rPr>
        <w:t xml:space="preserve">και </w:t>
      </w:r>
      <w:r w:rsidR="002C1B44">
        <w:rPr>
          <w:color w:val="000000"/>
          <w:lang w:val="en-US"/>
        </w:rPr>
        <w:t>iii</w:t>
      </w:r>
      <w:r w:rsidR="002C1B44" w:rsidRPr="006A34C5">
        <w:rPr>
          <w:color w:val="000000"/>
          <w:lang w:val="el-GR"/>
        </w:rPr>
        <w:t xml:space="preserve"> </w:t>
      </w:r>
      <w:r w:rsidR="002C1B44">
        <w:rPr>
          <w:color w:val="000000"/>
          <w:lang w:val="el-GR"/>
        </w:rPr>
        <w:t>της περ. β</w:t>
      </w:r>
      <w:r w:rsidR="002C1B44" w:rsidRPr="00207038">
        <w:rPr>
          <w:color w:val="000000"/>
          <w:lang w:val="el-GR"/>
        </w:rPr>
        <w:t>.</w:t>
      </w:r>
    </w:p>
    <w:p w:rsidR="00D41FD6" w:rsidRPr="00CB7A20" w:rsidRDefault="00D41FD6">
      <w:pPr>
        <w:rPr>
          <w:color w:val="000000"/>
          <w:lang w:val="el-GR"/>
        </w:rPr>
      </w:pPr>
      <w:r w:rsidRPr="005609B2">
        <w:rPr>
          <w:b/>
          <w:bCs/>
          <w:color w:val="000000"/>
          <w:lang w:val="el-GR"/>
        </w:rPr>
        <w:t>Β.8.</w:t>
      </w:r>
      <w:r w:rsidRPr="005609B2">
        <w:rPr>
          <w:color w:val="000000"/>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r w:rsidR="00037A81">
        <w:rPr>
          <w:color w:val="000000"/>
          <w:lang w:val="el-GR"/>
        </w:rPr>
        <w:t xml:space="preserve"> </w:t>
      </w:r>
    </w:p>
    <w:p w:rsidR="00AC1F0D" w:rsidRDefault="00D41FD6" w:rsidP="00037A81">
      <w:pPr>
        <w:rPr>
          <w:color w:val="000000"/>
          <w:lang w:val="el-GR"/>
        </w:rPr>
      </w:pPr>
      <w:r w:rsidRPr="005609B2">
        <w:rPr>
          <w:b/>
          <w:bCs/>
          <w:color w:val="000000"/>
          <w:lang w:val="el-GR"/>
        </w:rPr>
        <w:t>Β.9.</w:t>
      </w:r>
      <w:r w:rsidRPr="005609B2">
        <w:rPr>
          <w:color w:val="000000"/>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w:t>
      </w:r>
      <w:r>
        <w:rPr>
          <w:color w:val="000000"/>
          <w:lang w:val="el-GR"/>
        </w:rPr>
        <w:t>ή έγγραφη δέσμευση των φορέων αυτών για τον σκοπό αυτό.</w:t>
      </w:r>
      <w:r w:rsidR="00037A81" w:rsidRPr="00037A81">
        <w:rPr>
          <w:color w:val="000000"/>
          <w:lang w:val="el-GR"/>
        </w:rPr>
        <w:t xml:space="preserve"> </w:t>
      </w:r>
      <w:r w:rsidR="00037A81">
        <w:rPr>
          <w:color w:val="000000"/>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w:t>
      </w:r>
      <w:r w:rsidR="00037A81" w:rsidRPr="006A34C5">
        <w:rPr>
          <w:color w:val="000000"/>
          <w:lang w:val="el-GR"/>
        </w:rPr>
        <w:t>και τον τρόπο δια του οποίου θα χρησιμοποιηθούν αυτοί για την εκτέλεση της σύμβασης.</w:t>
      </w:r>
      <w:r w:rsidR="00037A81">
        <w:rPr>
          <w:color w:val="000000"/>
          <w:lang w:val="el-GR"/>
        </w:rPr>
        <w:t xml:space="preserve">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rsidR="006345B4" w:rsidRDefault="00037A81" w:rsidP="00037A81">
      <w:pPr>
        <w:rPr>
          <w:color w:val="000000"/>
          <w:lang w:val="el-GR"/>
        </w:rPr>
      </w:pP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rsidR="00037A81" w:rsidRDefault="00037A81" w:rsidP="00037A81">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rsidR="008D7678" w:rsidRDefault="00037A81" w:rsidP="00037A81">
      <w:pPr>
        <w:rPr>
          <w:lang w:val="el-GR"/>
        </w:rPr>
      </w:pPr>
      <w:r>
        <w:rPr>
          <w:b/>
          <w:bCs/>
          <w:lang w:val="el-GR"/>
        </w:rPr>
        <w:lastRenderedPageBreak/>
        <w:t xml:space="preserve">Β.10. </w:t>
      </w:r>
      <w:r>
        <w:rPr>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w:t>
      </w:r>
      <w:r w:rsidRPr="00B860A1">
        <w:rPr>
          <w:lang w:val="el-GR"/>
        </w:rPr>
        <w:t>πεύθυνη δήλωση του προσφέροντος με αναφορά του τμήματος της σύμβασης το οποίο προτίθεται</w:t>
      </w:r>
      <w:r>
        <w:rPr>
          <w:lang w:val="el-GR"/>
        </w:rPr>
        <w:t xml:space="preserve"> </w:t>
      </w:r>
      <w:r w:rsidRPr="00B860A1">
        <w:rPr>
          <w:lang w:val="el-GR"/>
        </w:rPr>
        <w:t>να αναθέσει σε τρίτους υπό μορφή υπεργολαβίας</w:t>
      </w:r>
      <w:r>
        <w:rPr>
          <w:lang w:val="el-GR"/>
        </w:rPr>
        <w:t xml:space="preserve"> και υπεύθυνη δήλωση των υπεργολάβων ότι αποδέχονται την εκτέλεση των εργασιών</w:t>
      </w:r>
      <w:r w:rsidRPr="00B860A1">
        <w:rPr>
          <w:lang w:val="el-GR"/>
        </w:rPr>
        <w:t>.</w:t>
      </w:r>
      <w:r>
        <w:rPr>
          <w:lang w:val="el-GR"/>
        </w:rPr>
        <w:t xml:space="preserve"> </w:t>
      </w:r>
    </w:p>
    <w:p w:rsidR="00037A81" w:rsidRPr="00611572" w:rsidRDefault="00037A81" w:rsidP="00037A81">
      <w:pPr>
        <w:rPr>
          <w:b/>
          <w:bCs/>
          <w:lang w:val="el-GR"/>
        </w:rPr>
      </w:pPr>
      <w:r>
        <w:rPr>
          <w:b/>
          <w:bCs/>
          <w:lang w:val="el-GR"/>
        </w:rPr>
        <w:t xml:space="preserve">Β.11. </w:t>
      </w:r>
      <w:r w:rsidRPr="00611572">
        <w:rPr>
          <w:b/>
          <w:bCs/>
          <w:lang w:val="el-GR"/>
        </w:rPr>
        <w:t>Επισημαίνεται ότι γίνονται αποδεκτές:</w:t>
      </w:r>
    </w:p>
    <w:p w:rsidR="00037A81" w:rsidRPr="00611572" w:rsidRDefault="00037A81" w:rsidP="00503EFF">
      <w:pPr>
        <w:numPr>
          <w:ilvl w:val="0"/>
          <w:numId w:val="6"/>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rsidR="004622E3" w:rsidRPr="00AC1F0D" w:rsidRDefault="00037A81" w:rsidP="00503EFF">
      <w:pPr>
        <w:numPr>
          <w:ilvl w:val="0"/>
          <w:numId w:val="6"/>
        </w:numPr>
        <w:rPr>
          <w:b/>
          <w:bCs/>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w:t>
      </w:r>
      <w:r w:rsidRPr="002E1400">
        <w:rPr>
          <w:vertAlign w:val="superscript"/>
        </w:rPr>
        <w:footnoteReference w:id="100"/>
      </w:r>
      <w:r w:rsidRPr="00611572">
        <w:rPr>
          <w:b/>
          <w:bCs/>
          <w:lang w:val="el-GR"/>
        </w:rPr>
        <w:t>. Σημειώνεται ότι δεν απαιτείται θεώρηση του γνησίου της υπογραφής τους.</w:t>
      </w:r>
    </w:p>
    <w:p w:rsidR="00D41FD6" w:rsidRPr="00C229F3" w:rsidRDefault="00D41FD6">
      <w:pPr>
        <w:pStyle w:val="2"/>
        <w:rPr>
          <w:lang w:val="el-GR"/>
        </w:rPr>
      </w:pPr>
      <w:bookmarkStart w:id="55" w:name="_Toc74088315"/>
      <w:r>
        <w:rPr>
          <w:rFonts w:ascii="Calibri" w:hAnsi="Calibri"/>
          <w:lang w:val="el-GR"/>
        </w:rPr>
        <w:t>2.3</w:t>
      </w:r>
      <w:r>
        <w:rPr>
          <w:rFonts w:ascii="Calibri" w:hAnsi="Calibri"/>
          <w:lang w:val="el-GR"/>
        </w:rPr>
        <w:tab/>
        <w:t>Κριτήρια Ανάθεσης</w:t>
      </w:r>
      <w:bookmarkEnd w:id="55"/>
      <w:r>
        <w:rPr>
          <w:rFonts w:ascii="Calibri" w:hAnsi="Calibri"/>
          <w:lang w:val="el-GR"/>
        </w:rPr>
        <w:t xml:space="preserve">  </w:t>
      </w:r>
    </w:p>
    <w:p w:rsidR="00D41FD6" w:rsidRDefault="00D41FD6">
      <w:pPr>
        <w:pStyle w:val="3"/>
        <w:rPr>
          <w:rFonts w:ascii="Calibri" w:hAnsi="Calibri"/>
          <w:lang w:val="el-GR"/>
        </w:rPr>
      </w:pPr>
      <w:bookmarkStart w:id="56" w:name="_Toc74088316"/>
      <w:r>
        <w:rPr>
          <w:rFonts w:ascii="Calibri" w:hAnsi="Calibri"/>
          <w:lang w:val="el-GR"/>
        </w:rPr>
        <w:t>2.3.1</w:t>
      </w:r>
      <w:r>
        <w:rPr>
          <w:rFonts w:ascii="Calibri" w:hAnsi="Calibri"/>
          <w:lang w:val="el-GR"/>
        </w:rPr>
        <w:tab/>
        <w:t>Κριτήριο ανάθεσης</w:t>
      </w:r>
      <w:r>
        <w:rPr>
          <w:rStyle w:val="WW-FootnoteReference7"/>
          <w:rFonts w:ascii="Calibri" w:hAnsi="Calibri"/>
          <w:lang w:val="el-GR"/>
        </w:rPr>
        <w:footnoteReference w:id="101"/>
      </w:r>
      <w:bookmarkEnd w:id="56"/>
      <w:r>
        <w:rPr>
          <w:rFonts w:ascii="Calibri" w:hAnsi="Calibri"/>
          <w:lang w:val="el-GR"/>
        </w:rPr>
        <w:t xml:space="preserve"> </w:t>
      </w:r>
    </w:p>
    <w:p w:rsidR="00D36377" w:rsidRPr="00BC2E19" w:rsidRDefault="00D36377" w:rsidP="00D36377">
      <w:pPr>
        <w:pStyle w:val="normalwithoutspacing"/>
      </w:pPr>
      <w:bookmarkStart w:id="57" w:name="_Hlk114647801"/>
      <w:bookmarkStart w:id="58" w:name="_Toc74088318"/>
      <w:r w:rsidRPr="00151ED3">
        <w:t xml:space="preserve">Κριτήριο ανάθεσης της Σύμβασης είναι </w:t>
      </w:r>
      <w:r>
        <w:t xml:space="preserve">η πλέον συμφέρουσα από οικονομική άποψη προσφορά μόνο </w:t>
      </w:r>
      <w:r w:rsidRPr="00EE67C7">
        <w:t>βάση τιμής (μεγαλύτερο ποσοστό μέσης έκπτωσης %) ανά τμήμα – κατηγορία του συνολικού</w:t>
      </w:r>
      <w:r>
        <w:t xml:space="preserve"> προϋπολογισμού. (επί του πίνακα κόστους ενδεικτικών</w:t>
      </w:r>
      <w:r w:rsidRPr="00E37D4F">
        <w:t xml:space="preserve"> </w:t>
      </w:r>
      <w:r>
        <w:t>εργασιών, εργατοώρας και ανταλλακτικών). Προσφορές υποβάλλονται για ένα ή για περισσότερα τμήματα -</w:t>
      </w:r>
      <w:r w:rsidRPr="00E37D4F">
        <w:t xml:space="preserve"> </w:t>
      </w:r>
      <w:r>
        <w:t>κατηγορίες.</w:t>
      </w:r>
    </w:p>
    <w:bookmarkEnd w:id="57"/>
    <w:p w:rsidR="00D36377" w:rsidRPr="00151ED3" w:rsidRDefault="00D36377" w:rsidP="00D36377">
      <w:pPr>
        <w:rPr>
          <w:lang w:val="el-GR"/>
        </w:rPr>
      </w:pPr>
      <w:r w:rsidRPr="00151ED3">
        <w:rPr>
          <w:lang w:val="el-GR"/>
        </w:rPr>
        <w:t xml:space="preserve"> Αναλυτικότερα, οι διαγωνιζόμενοι θα καταθέσουν ηλεκτρονική τεχνική και οικονομική προσφορά στο Ε.Σ.Η.ΔΗ.Σ.. Εφόσον οι υποψήφιοι πληρούν τις τεχνικές απαιτήσεις, θα υποβάλλουν στο σύστημα ηλεκτρονική οικονομική προσφορά αφού πρώτα συμπληρώσουν το Έντυπο Οικονομικής Προσφοράς</w:t>
      </w:r>
      <w:r>
        <w:rPr>
          <w:lang w:val="el-GR"/>
        </w:rPr>
        <w:t>.</w:t>
      </w:r>
    </w:p>
    <w:p w:rsidR="00D41FD6" w:rsidRPr="00C229F3" w:rsidRDefault="00D41FD6">
      <w:pPr>
        <w:pStyle w:val="2"/>
        <w:rPr>
          <w:lang w:val="el-GR"/>
        </w:rPr>
      </w:pPr>
      <w:r>
        <w:rPr>
          <w:rFonts w:ascii="Calibri" w:hAnsi="Calibri"/>
          <w:lang w:val="el-GR"/>
        </w:rPr>
        <w:t>2.4</w:t>
      </w:r>
      <w:r>
        <w:rPr>
          <w:rFonts w:ascii="Calibri" w:hAnsi="Calibri"/>
          <w:lang w:val="el-GR"/>
        </w:rPr>
        <w:tab/>
        <w:t>Κατάρτιση - Περιεχόμενο Προσφορών</w:t>
      </w:r>
      <w:bookmarkEnd w:id="58"/>
    </w:p>
    <w:p w:rsidR="00D41FD6" w:rsidRPr="00C229F3" w:rsidRDefault="00D41FD6">
      <w:pPr>
        <w:pStyle w:val="3"/>
        <w:rPr>
          <w:lang w:val="el-GR"/>
        </w:rPr>
      </w:pPr>
      <w:bookmarkStart w:id="59" w:name="_Toc74088319"/>
      <w:r>
        <w:rPr>
          <w:rFonts w:ascii="Calibri" w:hAnsi="Calibri"/>
          <w:lang w:val="el-GR"/>
        </w:rPr>
        <w:t>2.4.1</w:t>
      </w:r>
      <w:r>
        <w:rPr>
          <w:rFonts w:ascii="Calibri" w:hAnsi="Calibri"/>
          <w:lang w:val="el-GR"/>
        </w:rPr>
        <w:tab/>
        <w:t>Γενικοί όροι υποβολής προσφορών</w:t>
      </w:r>
      <w:bookmarkEnd w:id="59"/>
    </w:p>
    <w:p w:rsidR="00C46224" w:rsidRDefault="00C46224" w:rsidP="00C46224">
      <w:pPr>
        <w:rPr>
          <w:lang w:val="el-GR"/>
        </w:rPr>
      </w:pPr>
      <w:r w:rsidRPr="00A37F9C">
        <w:rPr>
          <w:lang w:val="el-GR"/>
        </w:rPr>
        <w:t>Οι προσφορές υποβάλλονται με βάση τις απαιτήσεις που ορίζονται στο Παράρτημα</w:t>
      </w:r>
      <w:r w:rsidR="000C4344">
        <w:rPr>
          <w:lang w:val="el-GR"/>
        </w:rPr>
        <w:t xml:space="preserve"> Ι </w:t>
      </w:r>
      <w:r w:rsidRPr="00A37F9C">
        <w:rPr>
          <w:lang w:val="el-GR"/>
        </w:rPr>
        <w:t xml:space="preserve"> μελέτη της Δ/νσης </w:t>
      </w:r>
      <w:r w:rsidRPr="00A11E38">
        <w:rPr>
          <w:lang w:val="el-GR"/>
        </w:rPr>
        <w:t xml:space="preserve">Περιβάλλοντος &amp; Ποιότητας  Ζωής, αρ </w:t>
      </w:r>
      <w:r w:rsidR="00573D27">
        <w:rPr>
          <w:lang w:val="el-GR"/>
        </w:rPr>
        <w:t>85</w:t>
      </w:r>
      <w:r w:rsidRPr="00C46224">
        <w:rPr>
          <w:lang w:val="el-GR"/>
        </w:rPr>
        <w:t>/2022</w:t>
      </w:r>
      <w:r w:rsidRPr="00A11E38">
        <w:rPr>
          <w:lang w:val="el-GR"/>
        </w:rPr>
        <w:t xml:space="preserve"> και της Διακήρυξης (ΤΕΧΝ</w:t>
      </w:r>
      <w:r w:rsidR="00C6057C">
        <w:rPr>
          <w:lang w:val="el-GR"/>
        </w:rPr>
        <w:t>.</w:t>
      </w:r>
      <w:r w:rsidRPr="00A11E38">
        <w:rPr>
          <w:lang w:val="el-GR"/>
        </w:rPr>
        <w:t>ΕΚΘΕΣΗ-ΠΡΟΔΙΑΓΡΑΦΕΣ-ΠΡΟΥΠΟΛΟΓΙΣΜΟΣ) για το σύνολο της προκηρυχθείσας ποσότητας της εργασίας.</w:t>
      </w:r>
      <w:r w:rsidRPr="00A37F9C">
        <w:rPr>
          <w:lang w:val="el-GR"/>
        </w:rPr>
        <w:t xml:space="preserve"> </w:t>
      </w:r>
    </w:p>
    <w:p w:rsidR="00D36377" w:rsidRPr="00820427" w:rsidRDefault="00D36377" w:rsidP="00820427">
      <w:pPr>
        <w:suppressAutoHyphens w:val="0"/>
        <w:spacing w:after="346" w:line="247" w:lineRule="auto"/>
        <w:ind w:left="12" w:right="45" w:hanging="10"/>
        <w:rPr>
          <w:rFonts w:eastAsia="Calibri"/>
          <w:color w:val="000000"/>
          <w:szCs w:val="22"/>
          <w:lang w:val="el-GR" w:eastAsia="el-GR"/>
        </w:rPr>
      </w:pPr>
      <w:r w:rsidRPr="00C35C01">
        <w:rPr>
          <w:rFonts w:eastAsia="Calibri"/>
          <w:color w:val="000000"/>
          <w:szCs w:val="22"/>
          <w:lang w:val="el-GR" w:eastAsia="el-GR"/>
        </w:rPr>
        <w:t xml:space="preserve">Κάθε συμμετέχων στο διαγωνισμό μπορεί να υποβάλλει έγγραφη προσφορά για ένα ή περισσότερα Τμήματα, ως αυτά περιγράφονται στην μελέτη αρ. </w:t>
      </w:r>
      <w:r w:rsidR="00573D27">
        <w:rPr>
          <w:rFonts w:eastAsia="Calibri"/>
          <w:color w:val="000000"/>
          <w:szCs w:val="22"/>
          <w:lang w:val="el-GR" w:eastAsia="el-GR"/>
        </w:rPr>
        <w:t>85</w:t>
      </w:r>
      <w:r>
        <w:rPr>
          <w:rFonts w:eastAsia="Calibri"/>
          <w:color w:val="000000"/>
          <w:szCs w:val="22"/>
          <w:lang w:val="el-GR" w:eastAsia="el-GR"/>
        </w:rPr>
        <w:t xml:space="preserve">/2022 </w:t>
      </w:r>
      <w:r>
        <w:rPr>
          <w:lang w:val="el-GR"/>
        </w:rPr>
        <w:t xml:space="preserve">(παράρτημα Ι της Διακήρυξης) </w:t>
      </w:r>
      <w:r w:rsidRPr="00C35C01">
        <w:rPr>
          <w:rFonts w:eastAsia="Calibri"/>
          <w:color w:val="000000"/>
          <w:szCs w:val="22"/>
          <w:lang w:val="el-GR" w:eastAsia="el-GR"/>
        </w:rPr>
        <w:t>που αποτελεί αναπόσπαστο μέρος της παρούσας Διακήρυξης. Σε κάθε περίπτωση, η προσφορά θα αφορά το σύνολο των</w:t>
      </w:r>
      <w:r>
        <w:rPr>
          <w:rFonts w:eastAsia="Calibri"/>
          <w:color w:val="000000"/>
          <w:szCs w:val="22"/>
          <w:lang w:val="el-GR" w:eastAsia="el-GR"/>
        </w:rPr>
        <w:t xml:space="preserve"> </w:t>
      </w:r>
      <w:r w:rsidRPr="00C35C01">
        <w:rPr>
          <w:rFonts w:eastAsia="Calibri"/>
          <w:color w:val="000000"/>
          <w:szCs w:val="22"/>
          <w:lang w:val="el-GR" w:eastAsia="el-GR"/>
        </w:rPr>
        <w:t xml:space="preserve">υπηρεσιών και ανταλλακτικών που περιλαμβάνονται στο Τμήμα ή τα Τμήματα για τα οποία υποβάλλεται προσφορά. </w:t>
      </w:r>
    </w:p>
    <w:p w:rsidR="00C46224" w:rsidRPr="00105314" w:rsidRDefault="00C46224" w:rsidP="00C46224">
      <w:pPr>
        <w:pStyle w:val="27"/>
        <w:shd w:val="clear" w:color="auto" w:fill="auto"/>
        <w:spacing w:before="0" w:after="75" w:line="220" w:lineRule="exact"/>
        <w:ind w:firstLine="0"/>
      </w:pPr>
      <w:r>
        <w:t>Δεν επιτρέπονται εναλλακτικές προσφορές.</w:t>
      </w:r>
    </w:p>
    <w:p w:rsidR="00D41FD6" w:rsidRDefault="00D41FD6">
      <w:pPr>
        <w:rPr>
          <w:rFonts w:cs="Helvetica"/>
          <w:color w:val="000000"/>
          <w:szCs w:val="22"/>
          <w:lang w:val="el-GR" w:eastAsia="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szCs w:val="22"/>
          <w:lang w:val="el-GR" w:eastAsia="el-GR"/>
        </w:rPr>
        <w:footnoteReference w:id="102"/>
      </w:r>
      <w:r>
        <w:rPr>
          <w:rFonts w:cs="Helvetica"/>
          <w:color w:val="000000"/>
          <w:szCs w:val="22"/>
          <w:lang w:val="el-GR" w:eastAsia="el-GR"/>
        </w:rPr>
        <w:t>.</w:t>
      </w:r>
    </w:p>
    <w:p w:rsidR="006345B4" w:rsidRPr="00C229F3" w:rsidRDefault="006345B4">
      <w:pPr>
        <w:rPr>
          <w:lang w:val="el-GR"/>
        </w:rPr>
      </w:pPr>
      <w:r w:rsidRPr="00CB7A20">
        <w:rPr>
          <w:rFonts w:cs="Helvetic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d"/>
          <w:rFonts w:cs="Helvetica"/>
          <w:color w:val="000000"/>
          <w:szCs w:val="22"/>
          <w:lang w:val="el-GR" w:eastAsia="el-GR"/>
        </w:rPr>
        <w:footnoteReference w:id="103"/>
      </w:r>
    </w:p>
    <w:p w:rsidR="00D41FD6" w:rsidRPr="00C229F3" w:rsidRDefault="00D41FD6">
      <w:pPr>
        <w:pStyle w:val="3"/>
        <w:rPr>
          <w:lang w:val="el-GR"/>
        </w:rPr>
      </w:pPr>
      <w:bookmarkStart w:id="60" w:name="_Toc74088320"/>
      <w:r>
        <w:rPr>
          <w:rFonts w:ascii="Calibri" w:hAnsi="Calibri"/>
          <w:lang w:val="el-GR"/>
        </w:rPr>
        <w:lastRenderedPageBreak/>
        <w:t>2.4.2</w:t>
      </w:r>
      <w:r>
        <w:rPr>
          <w:rFonts w:ascii="Calibri" w:hAnsi="Calibri"/>
          <w:lang w:val="el-GR"/>
        </w:rPr>
        <w:tab/>
        <w:t>Χρόνος και Τρόπος υποβολής προσφορών</w:t>
      </w:r>
      <w:bookmarkEnd w:id="60"/>
      <w:r>
        <w:rPr>
          <w:rFonts w:ascii="Calibri" w:hAnsi="Calibri"/>
          <w:lang w:val="el-GR"/>
        </w:rPr>
        <w:t xml:space="preserve"> </w:t>
      </w:r>
    </w:p>
    <w:p w:rsidR="006345B4" w:rsidRPr="00207038" w:rsidRDefault="004C570B" w:rsidP="006345B4">
      <w:pPr>
        <w:rPr>
          <w:i/>
          <w:iCs/>
          <w:color w:val="5B9BD5"/>
          <w:lang w:val="el-GR"/>
        </w:rPr>
      </w:pPr>
      <w:r w:rsidRPr="00CB7A20">
        <w:rPr>
          <w:b/>
          <w:lang w:val="el-GR"/>
        </w:rPr>
        <w:t>2.4.2.1.</w:t>
      </w:r>
      <w:r w:rsidRPr="00CB7A20">
        <w:rPr>
          <w:lang w:val="el-GR"/>
        </w:rPr>
        <w:t xml:space="preserve"> </w:t>
      </w:r>
      <w:r w:rsidR="006345B4" w:rsidRPr="00CB7A20">
        <w:rPr>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w:t>
      </w:r>
      <w:r w:rsidR="00EC7A31" w:rsidRPr="00FD3A4C">
        <w:rPr>
          <w:lang w:val="el-GR"/>
        </w:rPr>
        <w:t xml:space="preserve">και στην κατ’ εξουσιοδότηση της παρ. 5 του άρθρου 36 του ν.4412/2016 εκδοθείσα </w:t>
      </w:r>
      <w:r w:rsidR="00EC7A31" w:rsidRPr="001A71FA">
        <w:rPr>
          <w:lang w:val="el-GR"/>
        </w:rPr>
        <w:t>υπ΄αριθμ. 64233/08.06.2021 (Β΄2453/ 09.06.2021) Κοινή Απόφαση των Υπουργών Ανάπτυξης και Επενδύσεων και Ψηφιακής Διακυβέρνησης με θέμα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r w:rsidR="00EC7A31">
        <w:rPr>
          <w:lang w:val="el-GR"/>
        </w:rPr>
        <w:t>,</w:t>
      </w:r>
      <w:r w:rsidR="006345B4" w:rsidRPr="00CB7A20">
        <w:rPr>
          <w:lang w:val="el-GR"/>
        </w:rPr>
        <w:t xml:space="preserve"> εφεξής </w:t>
      </w:r>
      <w:r w:rsidR="00CB7A20" w:rsidRPr="00CB7A20">
        <w:rPr>
          <w:lang w:val="el-GR"/>
        </w:rPr>
        <w:t>«</w:t>
      </w:r>
      <w:r w:rsidR="006345B4" w:rsidRPr="00CB7A20">
        <w:rPr>
          <w:lang w:val="el-GR"/>
        </w:rPr>
        <w:t>Κ.Υ.Α. ΕΣΗΔΗΣ Προμήθειες και Υπηρεσίες</w:t>
      </w:r>
      <w:r w:rsidR="00CB7A20" w:rsidRPr="00CB7A20">
        <w:rPr>
          <w:lang w:val="el-GR"/>
        </w:rPr>
        <w:t>»</w:t>
      </w:r>
      <w:r w:rsidR="006345B4">
        <w:rPr>
          <w:lang w:val="el-GR"/>
        </w:rPr>
        <w:t xml:space="preserve"> </w:t>
      </w:r>
    </w:p>
    <w:p w:rsidR="006345B4" w:rsidRDefault="00B73C6B">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rsidR="006345B4" w:rsidRDefault="00D41FD6" w:rsidP="006345B4">
      <w:pPr>
        <w:spacing w:after="0"/>
        <w:rPr>
          <w:lang w:val="el-GR"/>
        </w:rPr>
      </w:pPr>
      <w:r>
        <w:rPr>
          <w:b/>
          <w:bCs/>
          <w:lang w:val="el-GR"/>
        </w:rPr>
        <w:t>2.4.2.2.</w:t>
      </w:r>
      <w:r>
        <w:rPr>
          <w:lang w:val="el-GR"/>
        </w:rPr>
        <w:t xml:space="preserve"> </w:t>
      </w:r>
      <w:r w:rsidR="006345B4">
        <w:rPr>
          <w:rFonts w:cs="Arial"/>
          <w:lang w:val="el-GR"/>
        </w:rPr>
        <w:t>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rsidR="006345B4" w:rsidRDefault="006345B4" w:rsidP="006345B4">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r>
        <w:rPr>
          <w:rStyle w:val="WW-FootnoteReference7"/>
          <w:rFonts w:cs="Helvetica"/>
          <w:color w:val="000000"/>
          <w:szCs w:val="22"/>
          <w:lang w:val="el-GR"/>
        </w:rPr>
        <w:footnoteReference w:id="104"/>
      </w:r>
    </w:p>
    <w:p w:rsidR="006345B4" w:rsidRDefault="006345B4" w:rsidP="006345B4">
      <w:pPr>
        <w:spacing w:after="0"/>
        <w:rPr>
          <w:lang w:val="el-GR"/>
        </w:rPr>
      </w:pPr>
    </w:p>
    <w:p w:rsidR="00976FE3" w:rsidRDefault="00976FE3" w:rsidP="00976FE3">
      <w:pPr>
        <w:spacing w:after="0"/>
        <w:rPr>
          <w:lang w:val="el-GR"/>
        </w:rPr>
      </w:pPr>
      <w:r>
        <w:rPr>
          <w:b/>
          <w:bCs/>
          <w:lang w:val="el-GR"/>
        </w:rPr>
        <w:t>2.4.2.3.</w:t>
      </w:r>
      <w:r>
        <w:rPr>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rsidR="00976FE3" w:rsidRDefault="00976FE3" w:rsidP="00976FE3">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rsidR="00976FE3" w:rsidRDefault="00976FE3" w:rsidP="00976FE3">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rsidR="00976FE3" w:rsidRDefault="00976FE3" w:rsidP="00976FE3">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976FE3" w:rsidRDefault="00976FE3" w:rsidP="00976FE3">
      <w:pPr>
        <w:rPr>
          <w:b/>
          <w:bCs/>
          <w:lang w:val="el-GR"/>
        </w:rPr>
      </w:pPr>
      <w:r>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rsidR="004C570B" w:rsidRDefault="004C570B" w:rsidP="004C570B">
      <w:pPr>
        <w:spacing w:after="0"/>
        <w:rPr>
          <w:lang w:val="el-GR"/>
        </w:rPr>
      </w:pPr>
      <w:r>
        <w:rPr>
          <w:b/>
          <w:bCs/>
          <w:lang w:val="el-GR"/>
        </w:rPr>
        <w:t>2.4.2.4.</w:t>
      </w:r>
      <w:r>
        <w:rPr>
          <w:lang w:val="el-GR"/>
        </w:rPr>
        <w:t xml:space="preserve"> </w:t>
      </w:r>
      <w:r w:rsidRPr="00292883">
        <w:rPr>
          <w:lang w:val="el-GR"/>
        </w:rPr>
        <w:t xml:space="preserve">Εφόσον οι </w:t>
      </w:r>
      <w:r>
        <w:rPr>
          <w:lang w:val="el-GR"/>
        </w:rPr>
        <w:t xml:space="preserve">Οικονομικοί Φορείς καταχωρίσουν τα </w:t>
      </w:r>
      <w:r w:rsidRPr="00292883">
        <w:rPr>
          <w:lang w:val="el-GR"/>
        </w:rPr>
        <w:t>στοιχεία</w:t>
      </w:r>
      <w:r>
        <w:rPr>
          <w:lang w:val="el-GR"/>
        </w:rPr>
        <w:t xml:space="preserve">, μεταδεδομένα και συνημμένα ηλεκτρονικά αρχεία, που αφορούν </w:t>
      </w:r>
      <w:r w:rsidRPr="00292883">
        <w:rPr>
          <w:lang w:val="el-GR"/>
        </w:rPr>
        <w:t>δικαιολογητικ</w:t>
      </w:r>
      <w:r>
        <w:rPr>
          <w:lang w:val="el-GR"/>
        </w:rPr>
        <w:t>ά</w:t>
      </w:r>
      <w:r w:rsidRPr="00292883">
        <w:rPr>
          <w:lang w:val="el-GR"/>
        </w:rPr>
        <w:t xml:space="preserve"> συμμετοχής-τεχνικής </w:t>
      </w:r>
      <w:r>
        <w:rPr>
          <w:lang w:val="el-GR"/>
        </w:rPr>
        <w:t>π</w:t>
      </w:r>
      <w:r w:rsidRPr="00292883">
        <w:rPr>
          <w:lang w:val="el-GR"/>
        </w:rPr>
        <w:t xml:space="preserve">ροσφοράς και οικονομικής προσφοράς τους στις αντίστοιχες ειδικές ηλεκτρονικές φόρμες του </w:t>
      </w:r>
      <w:r>
        <w:rPr>
          <w:lang w:val="el-GR"/>
        </w:rPr>
        <w:t>ΕΣΗΔΗΣ</w:t>
      </w:r>
      <w:r w:rsidRPr="00292883">
        <w:rPr>
          <w:lang w:val="el-GR"/>
        </w:rPr>
        <w:t>,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w:t>
      </w:r>
      <w:r>
        <w:rPr>
          <w:lang w:val="el-GR"/>
        </w:rPr>
        <w:t xml:space="preserve"> </w:t>
      </w:r>
      <w:r w:rsidRPr="00292883">
        <w:rPr>
          <w:lang w:val="el-GR"/>
        </w:rPr>
        <w:t>ηλεκτρονικά αρχεία των</w:t>
      </w:r>
      <w:r>
        <w:rPr>
          <w:lang w:val="el-GR"/>
        </w:rPr>
        <w:t xml:space="preserve"> εν λόγω</w:t>
      </w:r>
      <w:r w:rsidRPr="00292883">
        <w:rPr>
          <w:lang w:val="el-GR"/>
        </w:rPr>
        <w:t xml:space="preserve"> αναφορών (εκτυπώσεων) υπογράφονται ψηφιακά, σύμφωνα με τις προβλεπόμενες διατάξεις </w:t>
      </w:r>
      <w:r>
        <w:rPr>
          <w:lang w:val="el-GR"/>
        </w:rPr>
        <w:t xml:space="preserve">(περ. β της παρ. 2 του άρθρου 37) </w:t>
      </w:r>
      <w:r w:rsidRPr="00292883">
        <w:rPr>
          <w:lang w:val="el-GR"/>
        </w:rPr>
        <w:t xml:space="preserve">και επισυνάπτονται από τον Οικονομικό Φορέα στους αντίστοιχους υποφακέλους. Επισημαίνεται ότι η εξαγωγή και </w:t>
      </w:r>
      <w:r>
        <w:rPr>
          <w:lang w:val="el-GR"/>
        </w:rPr>
        <w:t xml:space="preserve">η </w:t>
      </w:r>
      <w:r w:rsidRPr="00292883">
        <w:rPr>
          <w:lang w:val="el-GR"/>
        </w:rPr>
        <w:t xml:space="preserve">επισύναψη των </w:t>
      </w:r>
      <w:r>
        <w:rPr>
          <w:lang w:val="el-GR"/>
        </w:rPr>
        <w:t xml:space="preserve">προαναφερθέντων </w:t>
      </w:r>
      <w:r w:rsidRPr="00292883">
        <w:rPr>
          <w:lang w:val="el-GR"/>
        </w:rPr>
        <w:t xml:space="preserve">αναφορών </w:t>
      </w:r>
      <w:r w:rsidRPr="00292883">
        <w:rPr>
          <w:lang w:val="el-GR"/>
        </w:rPr>
        <w:lastRenderedPageBreak/>
        <w:t>(εκτυπώσεων) δύναται να πραγματοποιείται για κάθε υποφακέλο  ξεχωριστά, από τη στιγμή που έχει ολοκληρωθεί η καταχώριση των στοιχείων σε αυτόν</w:t>
      </w:r>
      <w:r>
        <w:rPr>
          <w:rStyle w:val="ad"/>
          <w:lang w:val="el-GR"/>
        </w:rPr>
        <w:footnoteReference w:id="105"/>
      </w:r>
      <w:r w:rsidRPr="00292883">
        <w:rPr>
          <w:lang w:val="el-GR"/>
        </w:rPr>
        <w:t xml:space="preserve">.  </w:t>
      </w:r>
    </w:p>
    <w:p w:rsidR="00C46224" w:rsidRDefault="00C46224" w:rsidP="004C570B">
      <w:pPr>
        <w:spacing w:after="0"/>
        <w:rPr>
          <w:strike/>
          <w:lang w:val="el-GR"/>
        </w:rPr>
      </w:pPr>
    </w:p>
    <w:p w:rsidR="00976FE3" w:rsidRDefault="00976FE3" w:rsidP="00976FE3">
      <w:pPr>
        <w:rPr>
          <w:color w:val="000000"/>
          <w:lang w:val="el-GR"/>
        </w:rPr>
      </w:pPr>
      <w:r w:rsidRPr="00F072FA">
        <w:rPr>
          <w:b/>
          <w:lang w:val="el-GR"/>
        </w:rPr>
        <w:t>2.4.2.5.</w:t>
      </w:r>
      <w:r w:rsidRPr="00757C7A">
        <w:rPr>
          <w:lang w:val="el-GR"/>
        </w:rPr>
        <w:t xml:space="preserve"> Ειδικότερα, όσον αφορά τα συνημμένα ηλεκτρονικά</w:t>
      </w:r>
      <w:r w:rsidRPr="00204DA6">
        <w:rPr>
          <w:lang w:val="el-GR"/>
        </w:rPr>
        <w:t xml:space="preserve"> αρχεία της προσφοράς, οι Οικονομικοί Φορείς τα καταχωρίζουν στους ανωτέρω (υπο)φακέλους μέσω του Υποσυστήματος, ως εξής </w:t>
      </w:r>
      <w:r>
        <w:rPr>
          <w:lang w:val="el-GR"/>
        </w:rPr>
        <w:t>:</w:t>
      </w:r>
    </w:p>
    <w:p w:rsidR="00976FE3" w:rsidRPr="008A2283" w:rsidRDefault="00976FE3" w:rsidP="00976FE3">
      <w:pPr>
        <w:rPr>
          <w:color w:val="000000"/>
          <w:lang w:val="el-GR"/>
        </w:rPr>
      </w:pPr>
      <w:bookmarkStart w:id="6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rsidR="00976FE3" w:rsidRPr="00CB7A20" w:rsidRDefault="00976FE3" w:rsidP="00976FE3">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rsidR="00976FE3" w:rsidRPr="00CB7A20" w:rsidRDefault="00976FE3" w:rsidP="00976FE3">
      <w:pPr>
        <w:rPr>
          <w:color w:val="000000"/>
          <w:lang w:val="el-GR"/>
        </w:rPr>
      </w:pPr>
      <w:r w:rsidRPr="00CB7A20">
        <w:rPr>
          <w:color w:val="000000"/>
          <w:lang w:val="el-GR"/>
        </w:rPr>
        <w:t>β) είτε των άρθρων 15 και 27</w:t>
      </w:r>
      <w:r w:rsidRPr="00CB7A20">
        <w:rPr>
          <w:rStyle w:val="ad"/>
          <w:color w:val="000000"/>
          <w:lang w:val="el-GR"/>
        </w:rPr>
        <w:footnoteReference w:id="106"/>
      </w:r>
      <w:r w:rsidRPr="00CB7A20">
        <w:rPr>
          <w:color w:val="000000"/>
          <w:lang w:val="el-GR"/>
        </w:rPr>
        <w:t xml:space="preserve"> του ν. 4727/2020 (Α΄ 184) περί ηλεκτρονικών ιδιωτικών εγγράφων που φέρουν ηλεκτρονική υπογραφή ή σφραγίδα </w:t>
      </w:r>
    </w:p>
    <w:p w:rsidR="00976FE3" w:rsidRPr="00CB7A20" w:rsidRDefault="00976FE3" w:rsidP="00976FE3">
      <w:pPr>
        <w:rPr>
          <w:color w:val="000000"/>
          <w:lang w:val="el-GR"/>
        </w:rPr>
      </w:pPr>
      <w:r w:rsidRPr="00CB7A20">
        <w:rPr>
          <w:color w:val="000000"/>
          <w:lang w:val="el-GR"/>
        </w:rPr>
        <w:t>γ) είτε του άρθρου 11 του ν. 2690/1999 (Α΄ 45),</w:t>
      </w:r>
      <w:r w:rsidR="001A51A2" w:rsidRPr="00CB7A20">
        <w:rPr>
          <w:rStyle w:val="ad"/>
          <w:color w:val="000000"/>
          <w:lang w:val="el-GR"/>
        </w:rPr>
        <w:t xml:space="preserve"> </w:t>
      </w:r>
    </w:p>
    <w:p w:rsidR="00976FE3" w:rsidRPr="00CB7A20" w:rsidRDefault="00976FE3" w:rsidP="00976FE3">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rsidR="00976FE3" w:rsidRDefault="00976FE3" w:rsidP="00976FE3">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r w:rsidRPr="00CB7A20">
        <w:rPr>
          <w:rStyle w:val="ad"/>
          <w:color w:val="000000"/>
          <w:lang w:val="el-GR"/>
        </w:rPr>
        <w:footnoteReference w:id="107"/>
      </w:r>
    </w:p>
    <w:p w:rsidR="00976FE3" w:rsidRPr="008A2283" w:rsidRDefault="00976FE3" w:rsidP="00976FE3">
      <w:pPr>
        <w:rPr>
          <w:color w:val="000000"/>
          <w:lang w:val="el-GR"/>
        </w:rPr>
      </w:pPr>
      <w:r>
        <w:rPr>
          <w:color w:val="000000"/>
          <w:lang w:val="el-GR"/>
        </w:rPr>
        <w:t>Επιπλέον, δεν προσκομίζονται σε έντυπη μορφή τα ΦΕΚ</w:t>
      </w:r>
      <w:r>
        <w:rPr>
          <w:rStyle w:val="ad"/>
          <w:color w:val="000000"/>
          <w:lang w:val="el-GR"/>
        </w:rPr>
        <w:footnoteReference w:id="108"/>
      </w:r>
      <w:r>
        <w:rPr>
          <w:color w:val="000000"/>
          <w:lang w:val="el-GR"/>
        </w:rPr>
        <w:t xml:space="preserve">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rsidR="00976FE3" w:rsidRDefault="00976FE3" w:rsidP="00976FE3">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61"/>
    </w:p>
    <w:p w:rsidR="00976FE3" w:rsidRPr="00CB7A20" w:rsidRDefault="00976FE3" w:rsidP="00976FE3">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szCs w:val="22"/>
          <w:lang w:val="el-GR" w:eastAsia="el-GR"/>
        </w:rPr>
        <w:t xml:space="preserve"> </w:t>
      </w:r>
      <w:r w:rsidRPr="00CB7A20">
        <w:rPr>
          <w:lang w:val="el-GR"/>
        </w:rPr>
        <w:t>Τέτοια στοιχεία και δικαιολογητικά ενδεικτικά είναι :</w:t>
      </w:r>
    </w:p>
    <w:p w:rsidR="00976FE3" w:rsidRPr="00CB7A20" w:rsidRDefault="00976FE3" w:rsidP="00976FE3">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rsidR="00976FE3" w:rsidRPr="00CB7A20" w:rsidRDefault="00976FE3" w:rsidP="00976FE3">
      <w:pPr>
        <w:rPr>
          <w:lang w:val="el-GR"/>
        </w:rPr>
      </w:pPr>
      <w:r w:rsidRPr="00CB7A20">
        <w:rPr>
          <w:lang w:val="el-GR"/>
        </w:rPr>
        <w:t>β) αυτά που δεν υπάγονται στις διατάξεις του άρθρου 11 παρ. 2 του ν. 2690/1999</w:t>
      </w:r>
      <w:r w:rsidR="001A51A2" w:rsidRPr="00CB7A20">
        <w:rPr>
          <w:rStyle w:val="ad"/>
          <w:color w:val="000000"/>
          <w:lang w:val="el-GR"/>
        </w:rPr>
        <w:footnoteReference w:id="109"/>
      </w:r>
      <w:r w:rsidRPr="00CB7A20">
        <w:rPr>
          <w:lang w:val="el-GR"/>
        </w:rPr>
        <w:t xml:space="preserve">, </w:t>
      </w:r>
    </w:p>
    <w:p w:rsidR="00976FE3" w:rsidRPr="00CB7A20" w:rsidRDefault="00976FE3" w:rsidP="00976FE3">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rsidR="00976FE3" w:rsidRPr="00CB7A20" w:rsidRDefault="00976FE3" w:rsidP="00976FE3">
      <w:pPr>
        <w:rPr>
          <w:lang w:val="el-GR"/>
        </w:rPr>
      </w:pPr>
      <w:r w:rsidRPr="00CB7A20">
        <w:rPr>
          <w:lang w:val="el-GR"/>
        </w:rPr>
        <w:lastRenderedPageBreak/>
        <w:t>δ) τα αλλοδαπά δημόσια έντυπα έγγραφα που φέρουν την επισημείωση της Χάγης (Apostille), ή προξενική θεώρηση και δεν έχουν επικυρωθεί  από δικηγόρο</w:t>
      </w:r>
      <w:r w:rsidRPr="00CB7A20">
        <w:rPr>
          <w:rStyle w:val="ad"/>
          <w:lang w:val="el-GR"/>
        </w:rPr>
        <w:footnoteReference w:id="110"/>
      </w:r>
      <w:r w:rsidRPr="00CB7A20">
        <w:rPr>
          <w:lang w:val="el-GR"/>
        </w:rPr>
        <w:t xml:space="preserve">. </w:t>
      </w:r>
    </w:p>
    <w:p w:rsidR="00976FE3" w:rsidRPr="00FA593B" w:rsidRDefault="00976FE3" w:rsidP="00976FE3">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rsidR="00CB7A20" w:rsidRDefault="00CB7A20" w:rsidP="00976FE3">
      <w:pPr>
        <w:rPr>
          <w:lang w:val="el-GR"/>
        </w:rPr>
      </w:pPr>
      <w:r>
        <w:rPr>
          <w:lang w:val="el-GR"/>
        </w:rPr>
        <w:t>Σ</w:t>
      </w:r>
      <w:r w:rsidR="00976FE3"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00976FE3"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00976FE3" w:rsidRPr="00633777">
        <w:rPr>
          <w:lang w:val="el-GR"/>
        </w:rPr>
        <w:t xml:space="preserve"> </w:t>
      </w:r>
    </w:p>
    <w:p w:rsidR="00976FE3" w:rsidRPr="00CE38E4" w:rsidRDefault="00CB7A20" w:rsidP="00976FE3">
      <w:pPr>
        <w:rPr>
          <w:lang w:val="el-GR"/>
        </w:rPr>
      </w:pPr>
      <w:r w:rsidRPr="00CB7A20">
        <w:rPr>
          <w:lang w:val="el-GR"/>
        </w:rPr>
        <w:t>Σημειώνεται ότι</w:t>
      </w:r>
      <w:r w:rsidR="00976FE3"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rsidR="00976FE3" w:rsidRPr="00CB7A20" w:rsidRDefault="00976FE3" w:rsidP="00976FE3">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rsidR="00976FE3" w:rsidRPr="00CB7A20" w:rsidRDefault="00976FE3" w:rsidP="00976FE3">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rsidR="00976FE3" w:rsidRDefault="00976FE3" w:rsidP="00976FE3">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w:t>
      </w:r>
      <w:r w:rsidR="00413927" w:rsidRPr="00CB7A20">
        <w:rPr>
          <w:lang w:val="el-GR"/>
        </w:rPr>
        <w:t>ων προσφορών, μέσω της λειτουργικότητας</w:t>
      </w:r>
      <w:r w:rsidRPr="00CB7A20">
        <w:rPr>
          <w:lang w:val="el-GR"/>
        </w:rPr>
        <w:t xml:space="preserve"> «</w:t>
      </w:r>
      <w:r w:rsidR="00413927" w:rsidRPr="00CB7A20">
        <w:rPr>
          <w:lang w:val="el-GR"/>
        </w:rPr>
        <w:t>Ε</w:t>
      </w:r>
      <w:r w:rsidRPr="00CB7A20">
        <w:rPr>
          <w:lang w:val="el-GR"/>
        </w:rPr>
        <w:t>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sidR="00CB7A20">
        <w:rPr>
          <w:lang w:val="el-GR"/>
        </w:rPr>
        <w:t>.</w:t>
      </w:r>
    </w:p>
    <w:p w:rsidR="00D41FD6" w:rsidRPr="00C229F3" w:rsidRDefault="00D41FD6">
      <w:pPr>
        <w:pStyle w:val="3"/>
        <w:rPr>
          <w:lang w:val="el-GR"/>
        </w:rPr>
      </w:pPr>
      <w:bookmarkStart w:id="62" w:name="_Toc74088321"/>
      <w:r>
        <w:rPr>
          <w:rFonts w:ascii="Calibri" w:hAnsi="Calibri"/>
          <w:lang w:val="el-GR"/>
        </w:rPr>
        <w:t>2.4.3</w:t>
      </w:r>
      <w:r>
        <w:rPr>
          <w:rFonts w:ascii="Calibri" w:hAnsi="Calibri"/>
          <w:lang w:val="el-GR"/>
        </w:rPr>
        <w:tab/>
        <w:t>Περιεχόμενα Φακέλου «Δικαιολογητικά Συμμετοχής- Τεχνική Προσφορά»</w:t>
      </w:r>
      <w:bookmarkEnd w:id="62"/>
      <w:r>
        <w:rPr>
          <w:rFonts w:ascii="Calibri" w:hAnsi="Calibri"/>
          <w:lang w:val="el-GR"/>
        </w:rPr>
        <w:t xml:space="preserve"> </w:t>
      </w:r>
    </w:p>
    <w:p w:rsidR="00976FE3" w:rsidRPr="00976FE3" w:rsidRDefault="00976FE3" w:rsidP="00976FE3">
      <w:pPr>
        <w:pStyle w:val="3"/>
        <w:rPr>
          <w:rFonts w:ascii="Calibri" w:hAnsi="Calibri"/>
          <w:lang w:val="el-GR"/>
        </w:rPr>
      </w:pPr>
      <w:bookmarkStart w:id="63" w:name="__RefHeading___Toc13752313"/>
      <w:bookmarkStart w:id="64" w:name="_Toc74088322"/>
      <w:r w:rsidRPr="00976FE3">
        <w:rPr>
          <w:rFonts w:ascii="Calibri" w:hAnsi="Calibri"/>
          <w:lang w:val="el-GR"/>
        </w:rPr>
        <w:t>2.4.3.1 Δικαιολογητικά Συμμετοχής</w:t>
      </w:r>
      <w:bookmarkEnd w:id="63"/>
      <w:bookmarkEnd w:id="64"/>
      <w:r w:rsidRPr="00976FE3">
        <w:rPr>
          <w:rFonts w:ascii="Calibri" w:hAnsi="Calibri"/>
          <w:lang w:val="el-GR"/>
        </w:rPr>
        <w:t xml:space="preserve"> </w:t>
      </w:r>
    </w:p>
    <w:p w:rsidR="008E611A" w:rsidRDefault="00BD7E89" w:rsidP="00BD7E89">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rsidR="008E611A" w:rsidRDefault="00BD7E89" w:rsidP="00BD7E89">
      <w:pPr>
        <w:rPr>
          <w:lang w:val="el-GR"/>
        </w:rPr>
      </w:pPr>
      <w:r w:rsidRPr="00BD7E89">
        <w:rPr>
          <w:lang w:val="el-GR"/>
        </w:rPr>
        <w:t>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rsidR="00BD7E89" w:rsidRPr="00BD7E89" w:rsidRDefault="00BD7E89" w:rsidP="00BD7E89">
      <w:pPr>
        <w:rPr>
          <w:lang w:val="el-GR"/>
        </w:rPr>
      </w:pPr>
      <w:r w:rsidRPr="00BD7E89">
        <w:rPr>
          <w:lang w:val="el-GR"/>
        </w:rPr>
        <w:lastRenderedPageBreak/>
        <w:t xml:space="preserve"> β) την εγγύηση συμμετοχής, όπως προβλέπεται στο άρθρο 72 του Ν.4412/2016 και τις παραγράφους 2.1.5 και 2.2.2 αντίστοιχα της παρούσας διακήρυξης.  </w:t>
      </w:r>
    </w:p>
    <w:p w:rsidR="00976FE3" w:rsidRDefault="00976FE3" w:rsidP="00976FE3">
      <w:pPr>
        <w:rPr>
          <w:lang w:val="el-GR"/>
        </w:rPr>
      </w:pPr>
      <w:r>
        <w:rPr>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rsidR="00976FE3" w:rsidRDefault="00976FE3" w:rsidP="00976FE3">
      <w:pPr>
        <w:rPr>
          <w:lang w:val="el-GR"/>
        </w:rPr>
      </w:pPr>
      <w:r>
        <w:rPr>
          <w:lang w:val="el-GR"/>
        </w:rPr>
        <w:t xml:space="preserve">Η συμπλήρωσή του δύναται να πραγματοποιηθεί με χρήση του υποσυστήματος </w:t>
      </w:r>
      <w:r>
        <w:rPr>
          <w:lang w:val="en-US"/>
        </w:rPr>
        <w:t>Promitheus</w:t>
      </w:r>
      <w:r w:rsidRPr="00BD65F6">
        <w:rPr>
          <w:lang w:val="el-GR"/>
        </w:rPr>
        <w:t xml:space="preserve"> </w:t>
      </w:r>
      <w:r>
        <w:rPr>
          <w:lang w:val="en-US"/>
        </w:rPr>
        <w:t>ESPDint</w:t>
      </w:r>
      <w:r>
        <w:rPr>
          <w:lang w:val="el-GR"/>
        </w:rPr>
        <w:t>, προσβάσιμου μέσω της Διαδικτυακής Πύλης (</w:t>
      </w:r>
      <w:hyperlink r:id="rId20" w:history="1">
        <w:r w:rsidRPr="00747793">
          <w:rPr>
            <w:rStyle w:val="-"/>
            <w:lang w:val="en-US"/>
          </w:rPr>
          <w:t>www</w:t>
        </w:r>
        <w:r w:rsidRPr="00BD65F6">
          <w:rPr>
            <w:rStyle w:val="-"/>
            <w:lang w:val="el-GR"/>
          </w:rPr>
          <w:t>.</w:t>
        </w:r>
        <w:r w:rsidRPr="00747793">
          <w:rPr>
            <w:rStyle w:val="-"/>
            <w:lang w:val="en-US"/>
          </w:rPr>
          <w:t>promitheus</w:t>
        </w:r>
        <w:r w:rsidRPr="00BD65F6">
          <w:rPr>
            <w:rStyle w:val="-"/>
            <w:lang w:val="el-GR"/>
          </w:rPr>
          <w:t>.</w:t>
        </w:r>
        <w:r w:rsidRPr="00747793">
          <w:rPr>
            <w:rStyle w:val="-"/>
            <w:lang w:val="en-US"/>
          </w:rPr>
          <w:t>gov</w:t>
        </w:r>
        <w:r w:rsidRPr="00BD65F6">
          <w:rPr>
            <w:rStyle w:val="-"/>
            <w:lang w:val="el-GR"/>
          </w:rPr>
          <w:t>.</w:t>
        </w:r>
        <w:r w:rsidRPr="00747793">
          <w:rPr>
            <w:rStyle w:val="-"/>
            <w:lang w:val="en-US"/>
          </w:rPr>
          <w:t>gr</w:t>
        </w:r>
      </w:hyperlink>
      <w:r w:rsidRPr="00BD65F6">
        <w:rPr>
          <w:lang w:val="el-GR"/>
        </w:rPr>
        <w:t xml:space="preserve">) </w:t>
      </w:r>
      <w:r>
        <w:rPr>
          <w:lang w:val="el-GR"/>
        </w:rPr>
        <w:t>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rsidR="00976FE3" w:rsidRPr="00946DF6" w:rsidRDefault="00976FE3" w:rsidP="00976FE3">
      <w:pPr>
        <w:rPr>
          <w:i/>
          <w:iCs/>
          <w:color w:val="5B9BD5"/>
          <w:lang w:val="el-GR"/>
        </w:rPr>
      </w:pPr>
      <w:r w:rsidRPr="00122C70">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w:t>
      </w:r>
      <w:r w:rsidR="00BD7E89">
        <w:rPr>
          <w:lang w:val="el-GR"/>
        </w:rPr>
        <w:t>΄</w:t>
      </w:r>
      <w:r w:rsidRPr="00122C70">
        <w:rPr>
          <w:lang w:val="el-GR"/>
        </w:rPr>
        <w:t xml:space="preserve"> της παραγράφου 2.4.2.5 της παρούσας, σε ψηφιακά υπογεγραμμένο ηλεκτρονικό αρχείο με μορφότυπο </w:t>
      </w:r>
      <w:r w:rsidRPr="00122C70">
        <w:rPr>
          <w:lang w:val="en-US"/>
        </w:rPr>
        <w:t>PDF</w:t>
      </w:r>
      <w:r w:rsidRPr="00122C70">
        <w:rPr>
          <w:lang w:val="el-GR"/>
        </w:rPr>
        <w:t>.</w:t>
      </w:r>
    </w:p>
    <w:p w:rsidR="00D41FD6" w:rsidRDefault="00976FE3">
      <w:pPr>
        <w:rPr>
          <w:lang w:val="el-GR"/>
        </w:rPr>
      </w:pPr>
      <w:r w:rsidRPr="00E73BB6">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1" w:history="1">
        <w:r w:rsidRPr="00E73BB6">
          <w:rPr>
            <w:lang w:val="el-GR"/>
          </w:rPr>
          <w:t>www</w:t>
        </w:r>
        <w:r w:rsidRPr="00A876B9">
          <w:rPr>
            <w:lang w:val="el-GR"/>
          </w:rPr>
          <w:t>.</w:t>
        </w:r>
        <w:r w:rsidRPr="00E73BB6">
          <w:rPr>
            <w:lang w:val="el-GR"/>
          </w:rPr>
          <w:t>promitheus</w:t>
        </w:r>
        <w:r w:rsidRPr="00A876B9">
          <w:rPr>
            <w:lang w:val="el-GR"/>
          </w:rPr>
          <w:t>.</w:t>
        </w:r>
        <w:r w:rsidRPr="00E73BB6">
          <w:rPr>
            <w:lang w:val="el-GR"/>
          </w:rPr>
          <w:t>gov</w:t>
        </w:r>
        <w:r w:rsidRPr="00A876B9">
          <w:rPr>
            <w:lang w:val="el-GR"/>
          </w:rPr>
          <w:t>.</w:t>
        </w:r>
        <w:r w:rsidRPr="00E73BB6">
          <w:rPr>
            <w:lang w:val="el-GR"/>
          </w:rPr>
          <w:t>gr</w:t>
        </w:r>
      </w:hyperlink>
      <w:r w:rsidRPr="00E73BB6">
        <w:rPr>
          <w:lang w:val="el-GR"/>
        </w:rPr>
        <w:t>) του ΟΠΣ ΕΣΗΔΗΣ.]</w:t>
      </w:r>
    </w:p>
    <w:p w:rsidR="008E611A" w:rsidRDefault="008E611A" w:rsidP="008E611A">
      <w:pPr>
        <w:suppressAutoHyphens w:val="0"/>
        <w:spacing w:after="5" w:line="271" w:lineRule="auto"/>
        <w:ind w:left="-5" w:right="349" w:hanging="10"/>
        <w:rPr>
          <w:rFonts w:eastAsia="Calibri"/>
          <w:color w:val="000000"/>
          <w:szCs w:val="22"/>
          <w:lang w:val="el-GR" w:eastAsia="el-GR"/>
        </w:rPr>
      </w:pPr>
      <w:r w:rsidRPr="009020FA">
        <w:rPr>
          <w:rFonts w:eastAsia="Calibri"/>
          <w:color w:val="000000"/>
          <w:szCs w:val="22"/>
          <w:lang w:val="el-GR" w:eastAsia="el-GR"/>
        </w:rPr>
        <w:t xml:space="preserve">γ) Υπεύθυνη δήλωση της παρ. 4 του άρθρου 8 του Ν.1599/1986 (Α΄75), όπως εκάστοτε ισχύει στην οποία : </w:t>
      </w:r>
    </w:p>
    <w:p w:rsidR="008E611A" w:rsidRPr="009020FA" w:rsidRDefault="008E611A" w:rsidP="008E611A">
      <w:pPr>
        <w:suppressAutoHyphens w:val="0"/>
        <w:spacing w:after="5" w:line="271" w:lineRule="auto"/>
        <w:ind w:left="-5" w:right="349" w:hanging="10"/>
        <w:rPr>
          <w:rFonts w:eastAsia="Calibri"/>
          <w:color w:val="000000"/>
          <w:szCs w:val="22"/>
          <w:lang w:val="el-GR" w:eastAsia="el-GR"/>
        </w:rPr>
      </w:pPr>
      <w:r w:rsidRPr="009020FA">
        <w:rPr>
          <w:rFonts w:eastAsia="Calibri"/>
          <w:color w:val="000000"/>
          <w:szCs w:val="22"/>
          <w:lang w:val="el-GR" w:eastAsia="el-GR"/>
        </w:rPr>
        <w:t xml:space="preserve">1) δηλώνεται ότι η προσφορά συντάχθηκε σύμφωνα με τους όρους της παρούσας διακήρυξης και της μελέτης </w:t>
      </w:r>
      <w:r w:rsidR="00B01D97">
        <w:rPr>
          <w:rFonts w:eastAsia="Calibri"/>
          <w:b/>
          <w:color w:val="000000"/>
          <w:szCs w:val="22"/>
          <w:lang w:val="el-GR" w:eastAsia="el-GR"/>
        </w:rPr>
        <w:t>85</w:t>
      </w:r>
      <w:r>
        <w:rPr>
          <w:rFonts w:eastAsia="Calibri"/>
          <w:b/>
          <w:color w:val="000000"/>
          <w:szCs w:val="22"/>
          <w:lang w:val="el-GR" w:eastAsia="el-GR"/>
        </w:rPr>
        <w:t>/2022</w:t>
      </w:r>
      <w:r w:rsidRPr="009020FA">
        <w:rPr>
          <w:rFonts w:eastAsia="Calibri"/>
          <w:color w:val="000000"/>
          <w:szCs w:val="22"/>
          <w:lang w:val="el-GR" w:eastAsia="el-GR"/>
        </w:rPr>
        <w:t xml:space="preserve"> </w:t>
      </w:r>
      <w:r>
        <w:rPr>
          <w:lang w:val="el-GR"/>
        </w:rPr>
        <w:t xml:space="preserve">(παράρτημα Ι της Διακήρυξης) </w:t>
      </w:r>
      <w:r w:rsidRPr="009020FA">
        <w:rPr>
          <w:rFonts w:eastAsia="Calibri"/>
          <w:color w:val="000000"/>
          <w:szCs w:val="22"/>
          <w:lang w:val="el-GR" w:eastAsia="el-GR"/>
        </w:rPr>
        <w:t xml:space="preserve">της </w:t>
      </w:r>
      <w:r>
        <w:rPr>
          <w:rFonts w:eastAsia="Calibri"/>
          <w:color w:val="000000"/>
          <w:szCs w:val="22"/>
          <w:lang w:val="el-GR" w:eastAsia="el-GR"/>
        </w:rPr>
        <w:t>Δ/νσης Περιβάλλοντος</w:t>
      </w:r>
      <w:r w:rsidRPr="009020FA">
        <w:rPr>
          <w:rFonts w:eastAsia="Calibri"/>
          <w:color w:val="000000"/>
          <w:szCs w:val="22"/>
          <w:lang w:val="el-GR" w:eastAsia="el-GR"/>
        </w:rPr>
        <w:t xml:space="preserve"> του Δήμου</w:t>
      </w:r>
      <w:r>
        <w:rPr>
          <w:rFonts w:eastAsia="Calibri"/>
          <w:color w:val="000000"/>
          <w:szCs w:val="22"/>
          <w:lang w:val="el-GR" w:eastAsia="el-GR"/>
        </w:rPr>
        <w:t xml:space="preserve"> Ναυπακτίας</w:t>
      </w:r>
      <w:r w:rsidRPr="009020FA">
        <w:rPr>
          <w:rFonts w:eastAsia="Calibri"/>
          <w:color w:val="000000"/>
          <w:szCs w:val="22"/>
          <w:lang w:val="el-GR" w:eastAsia="el-GR"/>
        </w:rPr>
        <w:t xml:space="preserve"> και ότι τις αποδέχονται πλήρως και ανεπιφύλακτα </w:t>
      </w:r>
    </w:p>
    <w:p w:rsidR="008E611A" w:rsidRPr="009020FA" w:rsidRDefault="008E611A" w:rsidP="00503EFF">
      <w:pPr>
        <w:numPr>
          <w:ilvl w:val="0"/>
          <w:numId w:val="12"/>
        </w:numPr>
        <w:suppressAutoHyphens w:val="0"/>
        <w:spacing w:after="5" w:line="271" w:lineRule="auto"/>
        <w:ind w:right="349" w:hanging="230"/>
        <w:rPr>
          <w:rFonts w:eastAsia="Calibri"/>
          <w:color w:val="000000"/>
          <w:szCs w:val="22"/>
          <w:lang w:val="el-GR" w:eastAsia="el-GR"/>
        </w:rPr>
      </w:pPr>
      <w:r w:rsidRPr="009020FA">
        <w:rPr>
          <w:rFonts w:eastAsia="Calibri"/>
          <w:color w:val="000000"/>
          <w:szCs w:val="22"/>
          <w:lang w:val="el-GR" w:eastAsia="el-GR"/>
        </w:rPr>
        <w:t xml:space="preserve">δηλώνεται ότι τα στοιχεία που αναφέρονται στην προσφορά είναι αληθή και ακριβή.  </w:t>
      </w:r>
    </w:p>
    <w:p w:rsidR="008E611A" w:rsidRPr="008E611A" w:rsidRDefault="008E611A" w:rsidP="00503EFF">
      <w:pPr>
        <w:numPr>
          <w:ilvl w:val="0"/>
          <w:numId w:val="12"/>
        </w:numPr>
        <w:suppressAutoHyphens w:val="0"/>
        <w:spacing w:after="5" w:line="271" w:lineRule="auto"/>
        <w:ind w:right="349"/>
        <w:rPr>
          <w:rFonts w:eastAsia="Calibri"/>
          <w:color w:val="000000"/>
          <w:szCs w:val="22"/>
          <w:lang w:val="el-GR" w:eastAsia="el-GR"/>
        </w:rPr>
      </w:pPr>
      <w:r w:rsidRPr="009020FA">
        <w:rPr>
          <w:rFonts w:eastAsia="Calibri"/>
          <w:color w:val="000000"/>
          <w:szCs w:val="22"/>
          <w:lang w:val="el-GR" w:eastAsia="el-GR"/>
        </w:rPr>
        <w:t xml:space="preserve">αναγράφεται ο διαγωνισμός (αριθμός διακήρυξης) στον οποίον συμμετέχουν και ο χρόνος ισχύος της προσφοράς. </w:t>
      </w:r>
    </w:p>
    <w:p w:rsidR="007525C8" w:rsidRPr="00976FE3" w:rsidRDefault="00D41FD6" w:rsidP="00976FE3">
      <w:pPr>
        <w:pStyle w:val="3"/>
        <w:rPr>
          <w:rFonts w:ascii="Calibri" w:hAnsi="Calibri"/>
          <w:lang w:val="el-GR"/>
        </w:rPr>
      </w:pPr>
      <w:bookmarkStart w:id="65" w:name="_Toc74088323"/>
      <w:r w:rsidRPr="00976FE3">
        <w:rPr>
          <w:rFonts w:ascii="Calibri" w:hAnsi="Calibri"/>
          <w:lang w:val="el-GR"/>
        </w:rPr>
        <w:t xml:space="preserve">2.4.3.2 </w:t>
      </w:r>
      <w:r w:rsidR="007525C8" w:rsidRPr="00976FE3">
        <w:rPr>
          <w:rFonts w:ascii="Calibri" w:hAnsi="Calibri"/>
          <w:lang w:val="el-GR"/>
        </w:rPr>
        <w:t>Τεχνική Προσφορά</w:t>
      </w:r>
      <w:bookmarkEnd w:id="65"/>
    </w:p>
    <w:p w:rsidR="00976FE3" w:rsidRDefault="00976FE3" w:rsidP="00976FE3">
      <w:pPr>
        <w:rPr>
          <w:lang w:val="el-GR"/>
        </w:rPr>
      </w:pPr>
      <w:r>
        <w:rPr>
          <w:lang w:val="en-US"/>
        </w:rPr>
        <w:t>H</w:t>
      </w:r>
      <w:r>
        <w:rPr>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w:t>
      </w:r>
      <w:r w:rsidR="008E611A">
        <w:rPr>
          <w:lang w:val="el-GR"/>
        </w:rPr>
        <w:t>Ι</w:t>
      </w:r>
      <w:r>
        <w:rPr>
          <w:lang w:val="el-GR"/>
        </w:rPr>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υπηρεσιών, με βάση το κριτήριο ανάθεσης, σύμφωνα με τα αναλυτικώς αναφερόμενα στο ως άνω Παράρτημα</w:t>
      </w:r>
      <w:r>
        <w:rPr>
          <w:rStyle w:val="WW-FootnoteReference9"/>
          <w:lang w:val="el-GR"/>
        </w:rPr>
        <w:footnoteReference w:id="111"/>
      </w:r>
      <w:r>
        <w:rPr>
          <w:lang w:val="el-GR"/>
        </w:rPr>
        <w:t xml:space="preserve"> </w:t>
      </w:r>
      <w:r>
        <w:rPr>
          <w:rStyle w:val="WW-FootnoteReference9"/>
          <w:lang w:val="el-GR"/>
        </w:rPr>
        <w:footnoteReference w:id="112"/>
      </w:r>
      <w:r>
        <w:rPr>
          <w:rStyle w:val="WW-FootnoteReference9"/>
          <w:lang w:val="el-GR"/>
        </w:rPr>
        <w:t>.</w:t>
      </w:r>
      <w:r>
        <w:rPr>
          <w:lang w:val="el-GR"/>
        </w:rPr>
        <w:t xml:space="preserve"> </w:t>
      </w:r>
    </w:p>
    <w:p w:rsidR="008E611A" w:rsidRPr="00D57AAD" w:rsidRDefault="008E611A" w:rsidP="008E611A">
      <w:pPr>
        <w:suppressAutoHyphens w:val="0"/>
        <w:autoSpaceDE w:val="0"/>
        <w:autoSpaceDN w:val="0"/>
        <w:adjustRightInd w:val="0"/>
        <w:spacing w:after="0"/>
        <w:rPr>
          <w:lang w:val="el-GR"/>
        </w:rPr>
      </w:pPr>
      <w:r w:rsidRPr="00D57AAD">
        <w:rPr>
          <w:lang w:val="el-GR"/>
        </w:rPr>
        <w:t>Η Τεχνική προσφορά των ενδιαφερόμενων συντάσσεται συμπληρώνοντας</w:t>
      </w:r>
      <w:r>
        <w:rPr>
          <w:lang w:val="el-GR"/>
        </w:rPr>
        <w:t xml:space="preserve"> </w:t>
      </w:r>
      <w:r w:rsidRPr="00D57AAD">
        <w:rPr>
          <w:lang w:val="el-GR"/>
        </w:rPr>
        <w:t>υποχρεωτικά την αντίστοιχη ειδική ηλεκτρονική φόρμα του συστήματος</w:t>
      </w:r>
      <w:r>
        <w:rPr>
          <w:lang w:val="el-GR"/>
        </w:rPr>
        <w:t xml:space="preserve"> </w:t>
      </w:r>
      <w:r w:rsidRPr="00D57AAD">
        <w:rPr>
          <w:lang w:val="el-GR"/>
        </w:rPr>
        <w:t>αποδέχεται τους τεχνικούς όρους και επισυνάπτει τα ζητούμενα αποδεικτικά</w:t>
      </w:r>
      <w:r>
        <w:rPr>
          <w:lang w:val="el-GR"/>
        </w:rPr>
        <w:t xml:space="preserve"> </w:t>
      </w:r>
      <w:r w:rsidRPr="00D57AAD">
        <w:rPr>
          <w:lang w:val="el-GR"/>
        </w:rPr>
        <w:t>μέσα. Στη συνέχεια το σύστημα παράγει σχετικό ηλεκτρονικό αρχείο, το οποίο</w:t>
      </w:r>
    </w:p>
    <w:p w:rsidR="008E611A" w:rsidRPr="00D57AAD" w:rsidRDefault="008E611A" w:rsidP="008E611A">
      <w:pPr>
        <w:suppressAutoHyphens w:val="0"/>
        <w:autoSpaceDE w:val="0"/>
        <w:autoSpaceDN w:val="0"/>
        <w:adjustRightInd w:val="0"/>
        <w:spacing w:after="0"/>
        <w:rPr>
          <w:lang w:val="el-GR"/>
        </w:rPr>
      </w:pPr>
      <w:r w:rsidRPr="00D57AAD">
        <w:rPr>
          <w:lang w:val="el-GR"/>
        </w:rPr>
        <w:t>υπογράφεται ψηφιακά και υποβάλλεται από τον προσφέροντα.</w:t>
      </w:r>
    </w:p>
    <w:p w:rsidR="008E611A" w:rsidRPr="00D57AAD" w:rsidRDefault="008E611A" w:rsidP="008E611A">
      <w:pPr>
        <w:suppressAutoHyphens w:val="0"/>
        <w:autoSpaceDE w:val="0"/>
        <w:autoSpaceDN w:val="0"/>
        <w:adjustRightInd w:val="0"/>
        <w:spacing w:after="0"/>
        <w:rPr>
          <w:lang w:val="el-GR"/>
        </w:rPr>
      </w:pPr>
      <w:r w:rsidRPr="00D57AAD">
        <w:rPr>
          <w:lang w:val="el-GR"/>
        </w:rPr>
        <w:t>Σε περίπτωση διάστασης των στοιχείων που περιλαμβάνονται στην ειδική</w:t>
      </w:r>
      <w:r>
        <w:rPr>
          <w:lang w:val="el-GR"/>
        </w:rPr>
        <w:t xml:space="preserve"> </w:t>
      </w:r>
      <w:r w:rsidRPr="00D57AAD">
        <w:rPr>
          <w:lang w:val="el-GR"/>
        </w:rPr>
        <w:t>ηλεκτρονική φόρμα του συστήματος και του ψηφιακά υπογεγραμμένου</w:t>
      </w:r>
      <w:r>
        <w:rPr>
          <w:lang w:val="el-GR"/>
        </w:rPr>
        <w:t xml:space="preserve"> </w:t>
      </w:r>
      <w:r w:rsidRPr="00D57AAD">
        <w:rPr>
          <w:lang w:val="el-GR"/>
        </w:rPr>
        <w:t>αρχείου , υπερισχύει το τελευταίο.</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t>Οι συμμ</w:t>
      </w:r>
      <w:r>
        <w:rPr>
          <w:lang w:val="el-GR" w:eastAsia="el-GR"/>
        </w:rPr>
        <w:t>ετέχοντες επί ποινή αποκλεισμού</w:t>
      </w:r>
      <w:r w:rsidRPr="00D14D10">
        <w:rPr>
          <w:lang w:val="el-GR" w:eastAsia="el-GR"/>
        </w:rPr>
        <w:t xml:space="preserve">, πλέον της </w:t>
      </w:r>
      <w:r>
        <w:rPr>
          <w:lang w:val="el-GR" w:eastAsia="el-GR"/>
        </w:rPr>
        <w:t>ηλεκτρονικής τεχνικής προσφοράς</w:t>
      </w:r>
      <w:r w:rsidRPr="00D14D10">
        <w:rPr>
          <w:lang w:val="el-GR" w:eastAsia="el-GR"/>
        </w:rPr>
        <w:t>, θα συνυποβάλλουν σε μορφή pdf,</w:t>
      </w:r>
      <w:r>
        <w:rPr>
          <w:lang w:val="el-GR" w:eastAsia="el-GR"/>
        </w:rPr>
        <w:t xml:space="preserve"> </w:t>
      </w:r>
      <w:r w:rsidRPr="00D14D10">
        <w:rPr>
          <w:lang w:val="el-GR" w:eastAsia="el-GR"/>
        </w:rPr>
        <w:t xml:space="preserve">ηλεκτρονικό αρχείο τεχνικής προσφοράς , αναλυτικά ανά είδος σύμφωνα με το περιεχόμενο  που ορίζεται στις τεχνικές προδιαγραφές  της μελέτης </w:t>
      </w:r>
      <w:r w:rsidR="00F6757D">
        <w:rPr>
          <w:lang w:val="el-GR" w:eastAsia="el-GR"/>
        </w:rPr>
        <w:t>85</w:t>
      </w:r>
      <w:r>
        <w:rPr>
          <w:lang w:val="el-GR" w:eastAsia="el-GR"/>
        </w:rPr>
        <w:t>/2022</w:t>
      </w:r>
      <w:r w:rsidRPr="00D14D10">
        <w:rPr>
          <w:lang w:val="el-GR" w:eastAsia="el-GR"/>
        </w:rPr>
        <w:t xml:space="preserve"> </w:t>
      </w:r>
      <w:r>
        <w:rPr>
          <w:lang w:val="el-GR"/>
        </w:rPr>
        <w:t xml:space="preserve">(παράρτημα Ι της Διακήρυξης) </w:t>
      </w:r>
      <w:r w:rsidRPr="00D14D10">
        <w:rPr>
          <w:lang w:val="el-GR" w:eastAsia="el-GR"/>
        </w:rPr>
        <w:t>της Δ/νσης Περιβάλλοντος &amp; Ποιότητας Ζωής</w:t>
      </w:r>
      <w:r>
        <w:rPr>
          <w:lang w:val="el-GR" w:eastAsia="el-GR"/>
        </w:rPr>
        <w:t xml:space="preserve"> Δήμου Ναυπακτίας.</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t>Με την τεχνική τους προσφορά οι συμμετέχοντες θα πρέπει να συνυποβάλλουν :</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t>Α)Υπεύθυνη/ες δήλωση/εις του Ν. 1599/86 ψηφιακά υπογεγραμμένη/ες στην</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t>οποία θα δηλώνεται:</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t xml:space="preserve">1. Η συμμόρφωση των προσφερόμενων ειδών με </w:t>
      </w:r>
      <w:r>
        <w:rPr>
          <w:lang w:val="el-GR" w:eastAsia="el-GR"/>
        </w:rPr>
        <w:t xml:space="preserve">τις </w:t>
      </w:r>
      <w:r w:rsidRPr="00D14D10">
        <w:rPr>
          <w:lang w:val="el-GR" w:eastAsia="el-GR"/>
        </w:rPr>
        <w:t>αντίστοιχες τεχνικές προδιαγραφές που επιβάλλει η</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lastRenderedPageBreak/>
        <w:t>σχετική ελληνική και κοινοτική νομοθεσία, οι επίσημοι</w:t>
      </w:r>
      <w:r>
        <w:rPr>
          <w:lang w:val="el-GR" w:eastAsia="el-GR"/>
        </w:rPr>
        <w:t xml:space="preserve"> </w:t>
      </w:r>
      <w:r w:rsidRPr="00D14D10">
        <w:rPr>
          <w:lang w:val="el-GR" w:eastAsia="el-GR"/>
        </w:rPr>
        <w:t xml:space="preserve">κρατικοί φορείς και περιλαμβάνονται στην </w:t>
      </w:r>
      <w:r w:rsidR="00F6757D">
        <w:rPr>
          <w:lang w:val="el-GR" w:eastAsia="el-GR"/>
        </w:rPr>
        <w:t>85</w:t>
      </w:r>
      <w:r>
        <w:rPr>
          <w:lang w:val="el-GR" w:eastAsia="el-GR"/>
        </w:rPr>
        <w:t xml:space="preserve">/2022 </w:t>
      </w:r>
      <w:r>
        <w:rPr>
          <w:lang w:val="el-GR"/>
        </w:rPr>
        <w:t xml:space="preserve">(παράρτημα Ι της Διακήρυξης) </w:t>
      </w:r>
      <w:r w:rsidRPr="00D14D10">
        <w:rPr>
          <w:lang w:val="el-GR" w:eastAsia="el-GR"/>
        </w:rPr>
        <w:t>μελέτης της Δ/νσης Περιβάλλοντος &amp;Ποιότητας Ζωής και αφορούν την</w:t>
      </w:r>
      <w:r>
        <w:rPr>
          <w:lang w:val="el-GR" w:eastAsia="el-GR"/>
        </w:rPr>
        <w:t xml:space="preserve"> </w:t>
      </w:r>
      <w:r w:rsidRPr="00D14D10">
        <w:rPr>
          <w:lang w:val="el-GR" w:eastAsia="el-GR"/>
        </w:rPr>
        <w:t>ποιότητα και τον τρόπο διακίνησης των προσφερόμενων</w:t>
      </w:r>
      <w:r>
        <w:rPr>
          <w:lang w:val="el-GR" w:eastAsia="el-GR"/>
        </w:rPr>
        <w:t xml:space="preserve"> </w:t>
      </w:r>
      <w:r w:rsidRPr="00D14D10">
        <w:rPr>
          <w:lang w:val="el-GR" w:eastAsia="el-GR"/>
        </w:rPr>
        <w:t>ειδών.</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t>2. Ότι έλαβε γνώση των όρων της παρούσας Διακήρυξης τους οποίους αποδέχεται ανεπιφύλακτα.</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t>3. Ότι παραιτείται από κάθε δικαίωμα αποζημίωσης για κάθε</w:t>
      </w:r>
      <w:r>
        <w:rPr>
          <w:lang w:val="el-GR" w:eastAsia="el-GR"/>
        </w:rPr>
        <w:t xml:space="preserve"> </w:t>
      </w:r>
      <w:r w:rsidRPr="00D14D10">
        <w:rPr>
          <w:lang w:val="el-GR" w:eastAsia="el-GR"/>
        </w:rPr>
        <w:t xml:space="preserve">νόμιμη απόφαση του οργάνου λήψης αποφάσεων </w:t>
      </w:r>
      <w:r>
        <w:rPr>
          <w:lang w:val="el-GR" w:eastAsia="el-GR"/>
        </w:rPr>
        <w:t xml:space="preserve">της </w:t>
      </w:r>
      <w:r w:rsidRPr="00D14D10">
        <w:rPr>
          <w:lang w:val="el-GR" w:eastAsia="el-GR"/>
        </w:rPr>
        <w:t>αναθέτουσας αρχής ματαίωσης, ακύρωσης ή διακοπής του</w:t>
      </w:r>
      <w:r>
        <w:rPr>
          <w:lang w:val="el-GR" w:eastAsia="el-GR"/>
        </w:rPr>
        <w:t xml:space="preserve"> </w:t>
      </w:r>
      <w:r w:rsidRPr="00D14D10">
        <w:rPr>
          <w:lang w:val="el-GR" w:eastAsia="el-GR"/>
        </w:rPr>
        <w:t>διαγωνισμού.</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t>Όλες οι αναφερόμενες δηλώσεις θα είναι οι προβλεπόμενες του Ν.</w:t>
      </w:r>
      <w:r>
        <w:rPr>
          <w:lang w:val="el-GR" w:eastAsia="el-GR"/>
        </w:rPr>
        <w:t xml:space="preserve"> </w:t>
      </w:r>
      <w:r w:rsidRPr="00D14D10">
        <w:rPr>
          <w:lang w:val="el-GR" w:eastAsia="el-GR"/>
        </w:rPr>
        <w:t>1599/86, θα πρέπει να φέρουν σφραγίδα της επιχείρησης και να</w:t>
      </w:r>
      <w:r>
        <w:rPr>
          <w:lang w:val="el-GR" w:eastAsia="el-GR"/>
        </w:rPr>
        <w:t xml:space="preserve"> </w:t>
      </w:r>
      <w:r w:rsidRPr="00D14D10">
        <w:rPr>
          <w:lang w:val="el-GR" w:eastAsia="el-GR"/>
        </w:rPr>
        <w:t>υπογράφονται από το ίδιο το φυσικό πρόσωπο που συμμετέχει στο</w:t>
      </w:r>
    </w:p>
    <w:p w:rsidR="008E611A" w:rsidRPr="00D14D10" w:rsidRDefault="008E611A" w:rsidP="008E611A">
      <w:pPr>
        <w:suppressAutoHyphens w:val="0"/>
        <w:autoSpaceDE w:val="0"/>
        <w:autoSpaceDN w:val="0"/>
        <w:adjustRightInd w:val="0"/>
        <w:spacing w:after="0"/>
        <w:rPr>
          <w:lang w:val="el-GR" w:eastAsia="el-GR"/>
        </w:rPr>
      </w:pPr>
      <w:r w:rsidRPr="00D14D10">
        <w:rPr>
          <w:lang w:val="el-GR" w:eastAsia="el-GR"/>
        </w:rPr>
        <w:t>διαγωνισμό, ή όταν πρόκειται για εταιρία από το νόμιμο</w:t>
      </w:r>
      <w:r>
        <w:rPr>
          <w:lang w:val="el-GR" w:eastAsia="el-GR"/>
        </w:rPr>
        <w:t xml:space="preserve"> </w:t>
      </w:r>
      <w:r w:rsidRPr="00D14D10">
        <w:rPr>
          <w:lang w:val="el-GR" w:eastAsia="el-GR"/>
        </w:rPr>
        <w:t>εκπρόσωπο αυτής. Οι υπεύθυνες δηλώσεις απαιτείται οπωσδήποτε</w:t>
      </w:r>
      <w:r>
        <w:rPr>
          <w:lang w:val="el-GR" w:eastAsia="el-GR"/>
        </w:rPr>
        <w:t xml:space="preserve"> </w:t>
      </w:r>
      <w:r w:rsidRPr="00D14D10">
        <w:rPr>
          <w:lang w:val="el-GR" w:eastAsia="el-GR"/>
        </w:rPr>
        <w:t>να φέρουν πλήρη στοιχεία του υ</w:t>
      </w:r>
      <w:r>
        <w:rPr>
          <w:lang w:val="el-GR" w:eastAsia="el-GR"/>
        </w:rPr>
        <w:t>πογράφοντος ώστε να είναι ορθές</w:t>
      </w:r>
      <w:r w:rsidRPr="005C01EF">
        <w:rPr>
          <w:lang w:val="el-GR" w:eastAsia="el-GR"/>
        </w:rPr>
        <w:t xml:space="preserve"> </w:t>
      </w:r>
      <w:r w:rsidRPr="00D14D10">
        <w:rPr>
          <w:lang w:val="el-GR" w:eastAsia="el-GR"/>
        </w:rPr>
        <w:t>και πλήρεις σε στοιχεία , σύμφωνα με τα οριζόμενα στο Ν. 1599/86.</w:t>
      </w:r>
    </w:p>
    <w:p w:rsidR="008E611A" w:rsidRDefault="008E611A" w:rsidP="008E611A">
      <w:pPr>
        <w:suppressAutoHyphens w:val="0"/>
        <w:autoSpaceDE w:val="0"/>
        <w:autoSpaceDN w:val="0"/>
        <w:adjustRightInd w:val="0"/>
        <w:spacing w:after="0"/>
        <w:rPr>
          <w:lang w:val="el-GR" w:eastAsia="el-GR"/>
        </w:rPr>
      </w:pPr>
      <w:r w:rsidRPr="00D14D10">
        <w:rPr>
          <w:lang w:val="el-GR" w:eastAsia="el-GR"/>
        </w:rPr>
        <w:t>Η υπεύθυνη δήλωση υπογράφεται ψηφιακά και δεν απαιτείται</w:t>
      </w:r>
      <w:r>
        <w:rPr>
          <w:lang w:val="el-GR" w:eastAsia="el-GR"/>
        </w:rPr>
        <w:t xml:space="preserve"> </w:t>
      </w:r>
      <w:r w:rsidRPr="00D14D10">
        <w:rPr>
          <w:lang w:val="el-GR" w:eastAsia="el-GR"/>
        </w:rPr>
        <w:t>θεώρηση γνησίου υπογραφής.</w:t>
      </w:r>
    </w:p>
    <w:p w:rsidR="00D41FD6" w:rsidRPr="00C229F3" w:rsidRDefault="00D41FD6">
      <w:pPr>
        <w:rPr>
          <w:lang w:val="el-GR"/>
        </w:rPr>
      </w:pPr>
      <w:r>
        <w:rPr>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r>
        <w:rPr>
          <w:rStyle w:val="WW-FootnoteReference9"/>
          <w:lang w:val="el-GR"/>
        </w:rPr>
        <w:footnoteReference w:id="113"/>
      </w:r>
      <w:r>
        <w:rPr>
          <w:lang w:val="el-GR"/>
        </w:rPr>
        <w:t>.</w:t>
      </w:r>
    </w:p>
    <w:p w:rsidR="00D41FD6" w:rsidRPr="00C229F3" w:rsidRDefault="00D41FD6">
      <w:pPr>
        <w:pStyle w:val="3"/>
        <w:rPr>
          <w:lang w:val="el-GR"/>
        </w:rPr>
      </w:pPr>
      <w:bookmarkStart w:id="66" w:name="_Toc74088324"/>
      <w:r>
        <w:rPr>
          <w:rFonts w:ascii="Calibri" w:hAnsi="Calibri"/>
          <w:lang w:val="el-GR"/>
        </w:rPr>
        <w:t>2.4.4</w:t>
      </w:r>
      <w:r>
        <w:rPr>
          <w:rFonts w:ascii="Calibri" w:hAnsi="Calibri"/>
          <w:lang w:val="el-GR"/>
        </w:rPr>
        <w:tab/>
        <w:t>Περιεχόμενα Φακέλου «Οικονομική Προσφορά» / Τρόπος σύνταξης και υποβολής οικονομικών προσφορών</w:t>
      </w:r>
      <w:bookmarkEnd w:id="66"/>
    </w:p>
    <w:p w:rsidR="008E611A" w:rsidRPr="00BD2018" w:rsidRDefault="008E611A" w:rsidP="008E611A">
      <w:pPr>
        <w:suppressAutoHyphens w:val="0"/>
        <w:spacing w:after="111" w:line="249" w:lineRule="auto"/>
        <w:ind w:left="-5" w:hanging="10"/>
        <w:rPr>
          <w:rFonts w:eastAsia="Calibri"/>
          <w:color w:val="000000"/>
          <w:szCs w:val="22"/>
          <w:lang w:val="el-GR" w:eastAsia="el-GR"/>
        </w:rPr>
      </w:pPr>
      <w:r w:rsidRPr="00BD2018">
        <w:rPr>
          <w:rFonts w:eastAsia="Calibri"/>
          <w:b/>
          <w:color w:val="000000"/>
          <w:szCs w:val="22"/>
          <w:lang w:val="el-GR" w:eastAsia="el-GR"/>
        </w:rPr>
        <w:t xml:space="preserve">Οι υποψήφιοι θα υποβάλλουν στο σύστημα ηλεκτρονική οικονομική προσφορά αφού πρώτα συμπληρώσουν το Έντυπο Οικονομικής Προσφοράς (ΕΟΠ) της Μελέτης Αρ. </w:t>
      </w:r>
      <w:r w:rsidR="00F6757D">
        <w:rPr>
          <w:rFonts w:eastAsia="Calibri"/>
          <w:b/>
          <w:color w:val="000000"/>
          <w:szCs w:val="22"/>
          <w:lang w:val="el-GR" w:eastAsia="el-GR"/>
        </w:rPr>
        <w:t>85</w:t>
      </w:r>
      <w:r>
        <w:rPr>
          <w:rFonts w:eastAsia="Calibri"/>
          <w:b/>
          <w:color w:val="000000"/>
          <w:szCs w:val="22"/>
          <w:lang w:val="el-GR" w:eastAsia="el-GR"/>
        </w:rPr>
        <w:t>/2022</w:t>
      </w:r>
      <w:r w:rsidR="00F6757D">
        <w:rPr>
          <w:rFonts w:eastAsia="Calibri"/>
          <w:b/>
          <w:color w:val="000000"/>
          <w:szCs w:val="22"/>
          <w:lang w:val="el-GR" w:eastAsia="el-GR"/>
        </w:rPr>
        <w:t xml:space="preserve"> (ΠΑΡΑΡΤΗΜΑ Ι)</w:t>
      </w:r>
      <w:r w:rsidRPr="00BD2018">
        <w:rPr>
          <w:rFonts w:eastAsia="Calibri"/>
          <w:b/>
          <w:color w:val="000000"/>
          <w:szCs w:val="22"/>
          <w:lang w:val="el-GR" w:eastAsia="el-GR"/>
        </w:rPr>
        <w:t xml:space="preserve">. </w:t>
      </w:r>
    </w:p>
    <w:p w:rsidR="008E611A" w:rsidRPr="00BD2018" w:rsidRDefault="008E611A" w:rsidP="008E611A">
      <w:pPr>
        <w:suppressAutoHyphens w:val="0"/>
        <w:spacing w:after="111" w:line="247" w:lineRule="auto"/>
        <w:ind w:left="12" w:right="45" w:hanging="10"/>
        <w:rPr>
          <w:rFonts w:eastAsia="Calibri"/>
          <w:color w:val="000000"/>
          <w:szCs w:val="22"/>
          <w:lang w:val="el-GR" w:eastAsia="el-GR"/>
        </w:rPr>
      </w:pPr>
      <w:r w:rsidRPr="00BD2018">
        <w:rPr>
          <w:rFonts w:eastAsia="Calibri"/>
          <w:color w:val="000000"/>
          <w:szCs w:val="22"/>
          <w:lang w:val="el-GR" w:eastAsia="el-GR"/>
        </w:rPr>
        <w:t xml:space="preserve">Η ηλεκτρονική προσφορά του υποψηφίου πρέπει επί ποινή αποκλεισμού να συνοδεύεται και να προκύπτει από τα ως άνω έντυπα τα οποία θα επισυναφθούν ψηφιακά υπογεγραμμένα. </w:t>
      </w:r>
    </w:p>
    <w:p w:rsidR="00B5685F" w:rsidRPr="00885E67" w:rsidRDefault="00B5685F" w:rsidP="00B5685F">
      <w:pPr>
        <w:tabs>
          <w:tab w:val="left" w:pos="0"/>
        </w:tabs>
        <w:rPr>
          <w:lang w:val="el-GR"/>
        </w:rPr>
      </w:pPr>
      <w:r w:rsidRPr="00885E67">
        <w:rPr>
          <w:lang w:val="el-GR"/>
        </w:rPr>
        <w:t xml:space="preserve">Προσφορές υποβάλλονται για ένα, περισσότερα ή όλα τα τμήματα της </w:t>
      </w:r>
      <w:r>
        <w:rPr>
          <w:lang w:val="el-GR"/>
        </w:rPr>
        <w:t>υπηρεσίας</w:t>
      </w:r>
      <w:r w:rsidRPr="00885E67">
        <w:rPr>
          <w:lang w:val="el-GR"/>
        </w:rPr>
        <w:t xml:space="preserve">, όπως παρουσιάζονται στην </w:t>
      </w:r>
      <w:r w:rsidR="00F6757D">
        <w:rPr>
          <w:lang w:val="el-GR"/>
        </w:rPr>
        <w:t xml:space="preserve"> 85</w:t>
      </w:r>
      <w:r w:rsidRPr="00B5685F">
        <w:rPr>
          <w:lang w:val="el-GR"/>
        </w:rPr>
        <w:t>/2022</w:t>
      </w:r>
      <w:r w:rsidRPr="00885E67">
        <w:rPr>
          <w:lang w:val="el-GR"/>
        </w:rPr>
        <w:t xml:space="preserve"> μελέτη της Δ/νσης Περιβάλλοντος</w:t>
      </w:r>
      <w:r w:rsidR="00E80925">
        <w:rPr>
          <w:lang w:val="el-GR"/>
        </w:rPr>
        <w:t xml:space="preserve"> (παράρτημα Ι)</w:t>
      </w:r>
      <w:r w:rsidRPr="00885E67">
        <w:rPr>
          <w:lang w:val="el-GR"/>
        </w:rPr>
        <w:t xml:space="preserve"> η  οποία αποτελεί αναπόσπαστο μέρος  της παρούσας. </w:t>
      </w:r>
    </w:p>
    <w:p w:rsidR="0004372F" w:rsidRPr="00BC2E19" w:rsidRDefault="0004372F" w:rsidP="0004372F">
      <w:pPr>
        <w:pStyle w:val="normalwithoutspacing"/>
      </w:pPr>
      <w:r w:rsidRPr="00151ED3">
        <w:t xml:space="preserve">Κριτήριο ανάθεσης της Σύμβασης είναι </w:t>
      </w:r>
      <w:r>
        <w:t>η πλέον συμφέρουσα από οικονομική άποψη προσφορά μόνο βάση τιμής</w:t>
      </w:r>
      <w:r w:rsidRPr="003E7A1C">
        <w:t xml:space="preserve"> </w:t>
      </w:r>
      <w:r>
        <w:t>(</w:t>
      </w:r>
      <w:r w:rsidRPr="00320893">
        <w:t>μεγαλύτερο ποσοστό μέσης έκπτωσης %)</w:t>
      </w:r>
      <w:r>
        <w:t xml:space="preserve"> ανά τμήμα – κατηγορία του συνολικού προϋπολογισμού. (επί του πίνακα κόστους ενδεικτικών</w:t>
      </w:r>
      <w:r w:rsidRPr="00E37D4F">
        <w:t xml:space="preserve"> </w:t>
      </w:r>
      <w:r>
        <w:t>εργασιών, εργατοώρας και ανταλλακτικών). Προσφορές υποβάλλονται για ένα ή για περισσότερα τμήματα -</w:t>
      </w:r>
      <w:r w:rsidRPr="00E37D4F">
        <w:t xml:space="preserve"> </w:t>
      </w:r>
      <w:r>
        <w:t>κατηγορίες.</w:t>
      </w:r>
    </w:p>
    <w:p w:rsidR="00EE3378" w:rsidRPr="004935BD" w:rsidRDefault="00EE3378" w:rsidP="00EE3378">
      <w:pPr>
        <w:suppressAutoHyphens w:val="0"/>
        <w:autoSpaceDE w:val="0"/>
        <w:autoSpaceDN w:val="0"/>
        <w:adjustRightInd w:val="0"/>
        <w:spacing w:after="0"/>
        <w:rPr>
          <w:lang w:val="el-GR" w:eastAsia="el-GR"/>
        </w:rPr>
      </w:pPr>
      <w:r w:rsidRPr="004935BD">
        <w:rPr>
          <w:lang w:val="el-GR" w:eastAsia="el-GR"/>
        </w:rPr>
        <w:t>Εάν στο διαγωνισμό τα προσφερόμενα ποσ</w:t>
      </w:r>
      <w:r>
        <w:rPr>
          <w:lang w:val="el-GR" w:eastAsia="el-GR"/>
        </w:rPr>
        <w:t xml:space="preserve">οστά είναι υπερβολικά υψηλά, οι </w:t>
      </w:r>
      <w:r w:rsidRPr="004935BD">
        <w:rPr>
          <w:lang w:val="el-GR" w:eastAsia="el-GR"/>
        </w:rPr>
        <w:t>προσφορές θα εξετάζονται λεπτομερώς πριν την έκδοση της απόφασης κατακύρωσης.</w:t>
      </w:r>
    </w:p>
    <w:p w:rsidR="00D41FD6" w:rsidRPr="00C229F3" w:rsidRDefault="00D41FD6">
      <w:pPr>
        <w:rPr>
          <w:lang w:val="el-GR"/>
        </w:rPr>
      </w:pPr>
      <w:r>
        <w:rPr>
          <w:lang w:val="el-GR"/>
        </w:rPr>
        <w:t>Εφόσον στην ειδική ηλεκτρονική φόρμα οικονομικής προσφοράς του ΕΣΗΔΗΣ δεν μπορεί να αποτυπωθεί ποσοστό έκπτωσης, για λόγους σύγκρισης των προσφορών από το σύστημα, στην ως άνω ηλεκτρονική φόρμα, οι συμμετέχοντες θα συμπληρώσουν</w:t>
      </w:r>
      <w:r w:rsidR="00D275C3">
        <w:rPr>
          <w:lang w:val="el-GR"/>
        </w:rPr>
        <w:t>,</w:t>
      </w:r>
      <w:r>
        <w:rPr>
          <w:lang w:val="el-GR"/>
        </w:rPr>
        <w:t xml:space="preserve"> ως τιμή προσφοράς</w:t>
      </w:r>
      <w:r w:rsidR="00D275C3">
        <w:rPr>
          <w:lang w:val="el-GR"/>
        </w:rPr>
        <w:t>,</w:t>
      </w:r>
      <w:r>
        <w:rPr>
          <w:lang w:val="el-GR"/>
        </w:rPr>
        <w:t xml:space="preserve"> την τιμή με τρία (3) δεκαδικά ψηφία (αριθμό)</w:t>
      </w:r>
      <w:r w:rsidR="00D275C3">
        <w:rPr>
          <w:lang w:val="el-GR"/>
        </w:rPr>
        <w:t>,</w:t>
      </w:r>
      <w:r>
        <w:rPr>
          <w:lang w:val="el-GR"/>
        </w:rPr>
        <w:t xml:space="preserve"> που προκύπτει μετά την αφαίρεση του ποσοστού της έκπτωσης που προσφέρουν από την ως άνω τιμή αναφοράς</w:t>
      </w:r>
      <w:r w:rsidR="00B5685F" w:rsidRPr="00B5685F">
        <w:rPr>
          <w:lang w:val="el-GR"/>
        </w:rPr>
        <w:t xml:space="preserve"> </w:t>
      </w:r>
      <w:r>
        <w:rPr>
          <w:lang w:val="el-GR"/>
        </w:rPr>
        <w:t>για τις αντίστοιχες προς παροχή υπηρεσίες.</w:t>
      </w:r>
    </w:p>
    <w:p w:rsidR="00D41FD6" w:rsidRPr="00C229F3" w:rsidRDefault="00D41FD6">
      <w:pPr>
        <w:rPr>
          <w:lang w:val="el-GR"/>
        </w:rPr>
      </w:pPr>
      <w:r>
        <w:rPr>
          <w:lang w:val="el-GR"/>
        </w:rPr>
        <w:t>Καθώς η οικονομική προσφορά, δηλαδή το προσφερόμενο ποσοστό έκπτωσης, έχει αποτυπωθεί έμμεσα στις ειδικές ηλεκτρονικές φόρμες του συστήματος, ο προσφέρων θα επισυνάψει στην ηλεκτρονική οικονομική προσφορά του, σε μορφή pdf, ηλεκτρονικά υπογεγραμμένο και συμπληρωμένο με το  αναγραφόμενο ποσοστό έκπτωσης το υπόδειγμα της οικονομικής προσφοράς του Παραρτήματος .....,.που επισυνάπτεται στην παρούσα διακήρυξη.</w:t>
      </w:r>
    </w:p>
    <w:p w:rsidR="00D41FD6" w:rsidRPr="00C229F3" w:rsidRDefault="00D41FD6">
      <w:pPr>
        <w:rPr>
          <w:lang w:val="el-GR"/>
        </w:rPr>
      </w:pPr>
      <w:r>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Pr>
          <w:rStyle w:val="WW-FootnoteReference9"/>
          <w:lang w:val="el-GR" w:eastAsia="el-GR"/>
        </w:rPr>
        <w:footnoteReference w:id="114"/>
      </w:r>
      <w:r>
        <w:rPr>
          <w:rStyle w:val="WW-FootnoteReference9"/>
          <w:lang w:val="el-GR" w:eastAsia="el-GR"/>
        </w:rPr>
        <w:t>.</w:t>
      </w:r>
    </w:p>
    <w:p w:rsidR="00D41FD6" w:rsidRPr="00C229F3" w:rsidRDefault="00D41FD6">
      <w:pPr>
        <w:rPr>
          <w:lang w:val="el-GR"/>
        </w:rPr>
      </w:pPr>
      <w:r>
        <w:rPr>
          <w:lang w:val="el-GR"/>
        </w:rPr>
        <w:t xml:space="preserve">Οι υπέρ τρίτων κρατήσεις υπόκεινται στο εκάστοτε ισχύον αναλογικό τέλος χαρτοσήμου </w:t>
      </w:r>
      <w:r w:rsidR="00EE3378" w:rsidRPr="00EE3378">
        <w:rPr>
          <w:lang w:val="el-GR"/>
        </w:rPr>
        <w:t>3</w:t>
      </w:r>
      <w:r>
        <w:rPr>
          <w:lang w:val="el-GR"/>
        </w:rPr>
        <w:t xml:space="preserve">% και στην επ’ αυτού εισφορά υπέρ ΟΓΑ </w:t>
      </w:r>
      <w:r w:rsidR="00EE3378" w:rsidRPr="00EE3378">
        <w:rPr>
          <w:lang w:val="el-GR"/>
        </w:rPr>
        <w:t>20</w:t>
      </w:r>
      <w:r>
        <w:rPr>
          <w:lang w:val="el-GR"/>
        </w:rPr>
        <w:t>%.</w:t>
      </w:r>
    </w:p>
    <w:p w:rsidR="005579F0" w:rsidRDefault="00D41FD6">
      <w:pPr>
        <w:rPr>
          <w:lang w:val="el-GR"/>
        </w:rPr>
      </w:pPr>
      <w:r>
        <w:rPr>
          <w:lang w:val="el-GR"/>
        </w:rPr>
        <w:t>Οι προσφερόμενες τιμές είναι σταθερές καθ’ όλη τη διάρκεια της σύμβασης και δεν αναπροσαρμόζονται</w:t>
      </w:r>
    </w:p>
    <w:p w:rsidR="00EE3378" w:rsidRDefault="00D41FD6">
      <w:pPr>
        <w:rPr>
          <w:lang w:val="el-GR"/>
        </w:rPr>
      </w:pPr>
      <w:r>
        <w:rPr>
          <w:lang w:val="el-GR"/>
        </w:rPr>
        <w:lastRenderedPageBreak/>
        <w:t xml:space="preserve">Ως απαράδεκτες θα απορρίπτονται προσφορές στις οποίες: α) δεν δίνεται τιμή σε ΕΥΡΩ ή καθορίζεται  σχέση ΕΥΡΩ προς ξένο νόμισμα, </w:t>
      </w:r>
    </w:p>
    <w:p w:rsidR="00EE3378" w:rsidRDefault="00D41FD6">
      <w:pPr>
        <w:rPr>
          <w:lang w:val="el-GR"/>
        </w:rPr>
      </w:pPr>
      <w:r>
        <w:rPr>
          <w:lang w:val="el-GR"/>
        </w:rPr>
        <w:t xml:space="preserve">β) δεν προκύπτει με σαφήνεια η προσφερόμενη τιμή, με την επιφύλαξη </w:t>
      </w:r>
      <w:r w:rsidR="005579F0">
        <w:rPr>
          <w:lang w:val="el-GR"/>
        </w:rPr>
        <w:t>του</w:t>
      </w:r>
      <w:r>
        <w:rPr>
          <w:lang w:val="el-GR"/>
        </w:rPr>
        <w:t xml:space="preserve"> άρθρου 102 του ν. 4412/2016 και </w:t>
      </w:r>
    </w:p>
    <w:p w:rsidR="00D41FD6" w:rsidRPr="00C229F3" w:rsidRDefault="00D41FD6">
      <w:pPr>
        <w:rPr>
          <w:lang w:val="el-GR"/>
        </w:rPr>
      </w:pPr>
      <w:r>
        <w:rPr>
          <w:lang w:val="el-GR"/>
        </w:rPr>
        <w:t>γ) η τιμή υπερβαίνει τον προϋπολογισμό της σύμβασης που καθορίζεται και τεκμηριώνεται από την αναθέτουσα αρχή</w:t>
      </w:r>
      <w:r>
        <w:rPr>
          <w:rStyle w:val="WW-FootnoteReference9"/>
          <w:lang w:val="el-GR"/>
        </w:rPr>
        <w:footnoteReference w:id="115"/>
      </w:r>
      <w:r>
        <w:rPr>
          <w:lang w:val="el-GR"/>
        </w:rPr>
        <w:t xml:space="preserve">. </w:t>
      </w:r>
    </w:p>
    <w:p w:rsidR="00661866" w:rsidRDefault="00D41FD6" w:rsidP="00EE3378">
      <w:pPr>
        <w:rPr>
          <w:b/>
          <w:bCs/>
          <w:i/>
          <w:iCs/>
          <w:color w:val="5B9BD5"/>
          <w:szCs w:val="22"/>
          <w:lang w:val="el-GR"/>
        </w:rPr>
      </w:pPr>
      <w:r>
        <w:rPr>
          <w:lang w:val="el-GR"/>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r>
        <w:rPr>
          <w:b/>
          <w:bCs/>
          <w:i/>
          <w:iCs/>
          <w:color w:val="5B9BD5"/>
          <w:szCs w:val="22"/>
          <w:lang w:val="el-GR"/>
        </w:rPr>
        <w:t xml:space="preserve"> </w:t>
      </w:r>
    </w:p>
    <w:p w:rsidR="00EE3378" w:rsidRPr="00EE3378" w:rsidRDefault="00EE3378" w:rsidP="00503EFF">
      <w:pPr>
        <w:numPr>
          <w:ilvl w:val="0"/>
          <w:numId w:val="8"/>
        </w:numPr>
        <w:rPr>
          <w:u w:val="single"/>
          <w:lang w:val="el-GR"/>
        </w:rPr>
      </w:pPr>
      <w:r w:rsidRPr="008A3815">
        <w:rPr>
          <w:u w:val="single"/>
          <w:lang w:val="el-GR"/>
        </w:rPr>
        <w:t>Η αναθέτουσα αρχή μπορεί να ζητεί από προσφέροντες και υποψηφίους σε οποιαδήποτε χρονικό σημείο κατά τη διάρκεια της διαδικασίας, να υποβάλλον σε εύλογη προθεσμία όλα ή ορισμένα δικαιολογητικά και στοιχεία που έχουν δηλώσει ότι διαθέτουν, όταν αυτό απαιτείται για την ορθή διεξαγωγή της διαδικασίας.</w:t>
      </w:r>
    </w:p>
    <w:p w:rsidR="00D41FD6" w:rsidRPr="00C229F3" w:rsidRDefault="00D41FD6">
      <w:pPr>
        <w:pStyle w:val="3"/>
        <w:rPr>
          <w:lang w:val="el-GR"/>
        </w:rPr>
      </w:pPr>
      <w:bookmarkStart w:id="67" w:name="_Toc74088325"/>
      <w:r>
        <w:rPr>
          <w:rFonts w:ascii="Calibri" w:hAnsi="Calibri"/>
          <w:lang w:val="el-GR"/>
        </w:rPr>
        <w:t>2.4.5</w:t>
      </w:r>
      <w:r>
        <w:rPr>
          <w:rFonts w:ascii="Calibri" w:hAnsi="Calibri"/>
          <w:lang w:val="el-GR"/>
        </w:rPr>
        <w:tab/>
        <w:t>Χρόνος ισχύος των προσφορών</w:t>
      </w:r>
      <w:r>
        <w:rPr>
          <w:rStyle w:val="WW-FootnoteReference9"/>
          <w:rFonts w:ascii="Calibri" w:hAnsi="Calibri"/>
          <w:lang w:val="el-GR"/>
        </w:rPr>
        <w:footnoteReference w:id="116"/>
      </w:r>
      <w:bookmarkEnd w:id="67"/>
      <w:r>
        <w:rPr>
          <w:rFonts w:ascii="Calibri" w:hAnsi="Calibri"/>
          <w:lang w:val="el-GR"/>
        </w:rPr>
        <w:t xml:space="preserve">  </w:t>
      </w:r>
    </w:p>
    <w:p w:rsidR="00A26994" w:rsidRPr="00EE3378" w:rsidRDefault="00A26994" w:rsidP="00A26994">
      <w:pPr>
        <w:rPr>
          <w:lang w:val="el-GR"/>
        </w:rPr>
      </w:pPr>
      <w:r>
        <w:rPr>
          <w:lang w:val="el-GR" w:eastAsia="el-GR"/>
        </w:rPr>
        <w:t xml:space="preserve">Οι υποβαλλόμενες προσφορές ισχύουν και δεσμεύουν τους οικονομικούς φορείς για διάστημα </w:t>
      </w:r>
      <w:r w:rsidR="004A45CE">
        <w:rPr>
          <w:lang w:val="el-GR" w:eastAsia="el-GR"/>
        </w:rPr>
        <w:t xml:space="preserve">δώδεκα </w:t>
      </w:r>
      <w:r w:rsidR="004A45CE" w:rsidRPr="004A45CE">
        <w:rPr>
          <w:lang w:val="el-GR"/>
        </w:rPr>
        <w:t xml:space="preserve">(12) </w:t>
      </w:r>
      <w:r w:rsidR="004A45CE">
        <w:rPr>
          <w:lang w:val="el-GR"/>
        </w:rPr>
        <w:t>μηνών</w:t>
      </w:r>
      <w:r w:rsidR="004A45CE" w:rsidRPr="004A45CE">
        <w:rPr>
          <w:lang w:val="el-GR"/>
        </w:rPr>
        <w:t xml:space="preserve"> από την επόμενη της καταληκτικής ημερομηνίας υποβολής προσφορών</w:t>
      </w:r>
      <w:r w:rsidRPr="00EE3378">
        <w:rPr>
          <w:lang w:val="el-GR" w:eastAsia="el-GR"/>
        </w:rPr>
        <w:t>.</w:t>
      </w:r>
    </w:p>
    <w:p w:rsidR="00D41FD6" w:rsidRPr="00C229F3" w:rsidRDefault="00D41FD6">
      <w:pPr>
        <w:rPr>
          <w:lang w:val="el-GR"/>
        </w:rPr>
      </w:pPr>
      <w:r>
        <w:rPr>
          <w:lang w:val="el-GR" w:eastAsia="el-GR"/>
        </w:rPr>
        <w:t>Προσφορά η οποία ορίζει χρόνο ισχύος μικρότερο από τον ανωτέρω προβλεπόμενο απορρίπτεται.</w:t>
      </w:r>
    </w:p>
    <w:p w:rsidR="00972793" w:rsidRDefault="00D41FD6" w:rsidP="00972793">
      <w:pPr>
        <w:rPr>
          <w:lang w:val="el-GR" w:eastAsia="el-GR"/>
        </w:rPr>
      </w:pPr>
      <w:r>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Pr>
          <w:lang w:val="el-GR"/>
        </w:rPr>
        <w:t xml:space="preserve">την παράγραφο </w:t>
      </w:r>
      <w:r>
        <w:rPr>
          <w:lang w:val="el-GR" w:eastAsia="el-GR"/>
        </w:rPr>
        <w:t>2.2.2. της παρούσας, κατ' ανώτατο όριο για χρονικό διάστημα ίσο με την προβλεπόμενη ως άνω αρχική διάρκεια.</w:t>
      </w:r>
      <w:r w:rsidR="00972793">
        <w:rPr>
          <w:lang w:val="el-GR" w:eastAsia="el-GR"/>
        </w:rPr>
        <w:t xml:space="preserve"> </w:t>
      </w:r>
      <w:r w:rsidR="00972793"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rsidR="00D41FD6" w:rsidRDefault="00D41FD6">
      <w:pPr>
        <w:rPr>
          <w:lang w:val="el-GR" w:eastAsia="el-GR"/>
        </w:rPr>
      </w:pPr>
      <w:r>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FC48C4" w:rsidRPr="00FC48C4" w:rsidRDefault="00FC48C4">
      <w:pPr>
        <w:rPr>
          <w:lang w:val="el-GR"/>
        </w:rPr>
      </w:pPr>
      <w:r w:rsidRPr="001F7E31">
        <w:rPr>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Pr>
          <w:rStyle w:val="00"/>
          <w:lang w:val="el-GR"/>
        </w:rPr>
        <w:footnoteReference w:id="117"/>
      </w:r>
      <w:r>
        <w:rPr>
          <w:lang w:val="el-GR"/>
        </w:rPr>
        <w:t>.</w:t>
      </w:r>
    </w:p>
    <w:p w:rsidR="00CE73AA" w:rsidRPr="00CE73AA" w:rsidRDefault="00CE73AA" w:rsidP="00CE73AA">
      <w:pPr>
        <w:pStyle w:val="3"/>
        <w:rPr>
          <w:rFonts w:ascii="Calibri" w:hAnsi="Calibri"/>
          <w:vertAlign w:val="superscript"/>
          <w:lang w:val="el-GR"/>
        </w:rPr>
      </w:pPr>
      <w:bookmarkStart w:id="68" w:name="_Toc74088326"/>
      <w:r w:rsidRPr="00CE73AA">
        <w:rPr>
          <w:rFonts w:ascii="Calibri" w:hAnsi="Calibri"/>
          <w:lang w:val="el-GR"/>
        </w:rPr>
        <w:t>2.4.6</w:t>
      </w:r>
      <w:r w:rsidRPr="00CE73AA">
        <w:rPr>
          <w:rFonts w:ascii="Calibri" w:hAnsi="Calibri"/>
          <w:lang w:val="el-GR"/>
        </w:rPr>
        <w:tab/>
        <w:t>Λόγοι απόρριψης προσφορών</w:t>
      </w:r>
      <w:r w:rsidRPr="00CE73AA">
        <w:rPr>
          <w:rFonts w:ascii="Calibri" w:hAnsi="Calibri"/>
          <w:vertAlign w:val="superscript"/>
        </w:rPr>
        <w:footnoteReference w:id="118"/>
      </w:r>
      <w:bookmarkEnd w:id="68"/>
    </w:p>
    <w:p w:rsidR="00CE73AA" w:rsidRDefault="00CE73AA" w:rsidP="00CE73AA">
      <w:pPr>
        <w:rPr>
          <w:lang w:val="el-GR"/>
        </w:rPr>
      </w:pPr>
      <w:r>
        <w:rPr>
          <w:lang w:val="en-US"/>
        </w:rPr>
        <w:t>H</w:t>
      </w:r>
      <w:r>
        <w:rPr>
          <w:lang w:val="el-GR"/>
        </w:rPr>
        <w:t xml:space="preserve"> αναθέτουσα αρχή με βάση τα αποτελέσματα του ελέγχου και της αξιολόγησης των προσφορών, απορρίπτει</w:t>
      </w:r>
      <w:r w:rsidRPr="00286137">
        <w:rPr>
          <w:lang w:val="el-GR"/>
        </w:rPr>
        <w:t>, σε κάθε περίπτωση, προσφορά</w:t>
      </w:r>
      <w:r>
        <w:rPr>
          <w:lang w:val="el-GR"/>
        </w:rPr>
        <w:t>:</w:t>
      </w:r>
    </w:p>
    <w:p w:rsidR="00CE73AA" w:rsidRDefault="00CE73AA" w:rsidP="00CE73AA">
      <w:pPr>
        <w:rPr>
          <w:lang w:val="el-GR"/>
        </w:rPr>
      </w:pPr>
      <w:r w:rsidRPr="00CB7A20">
        <w:rPr>
          <w:lang w:val="el-GR"/>
        </w:rPr>
        <w:t>α)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w:t>
      </w:r>
      <w:r>
        <w:rPr>
          <w:lang w:val="el-GR"/>
        </w:rPr>
        <w:t xml:space="preserve">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w:t>
      </w:r>
      <w:r>
        <w:rPr>
          <w:lang w:val="el-GR"/>
        </w:rPr>
        <w:lastRenderedPageBreak/>
        <w:t>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Pr>
          <w:rStyle w:val="WW-FootnoteReference7"/>
          <w:lang w:val="el-GR"/>
        </w:rPr>
        <w:footnoteReference w:id="119"/>
      </w:r>
      <w:r>
        <w:rPr>
          <w:lang w:val="el-GR"/>
        </w:rPr>
        <w:t xml:space="preserve"> </w:t>
      </w:r>
    </w:p>
    <w:p w:rsidR="00654ED3" w:rsidRPr="00654ED3" w:rsidRDefault="00654ED3" w:rsidP="00654ED3">
      <w:pPr>
        <w:rPr>
          <w:lang w:val="el-GR"/>
        </w:rPr>
      </w:pPr>
      <w:r w:rsidRPr="00654ED3">
        <w:rPr>
          <w:lang w:val="el-GR"/>
        </w:rPr>
        <w:t>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p>
    <w:p w:rsidR="00CE73AA" w:rsidRDefault="00654ED3" w:rsidP="00654ED3">
      <w:pPr>
        <w:rPr>
          <w:lang w:val="el-GR"/>
        </w:rPr>
      </w:pPr>
      <w:r w:rsidRPr="00654ED3">
        <w:rPr>
          <w:lang w:val="el-GR"/>
        </w:rPr>
        <w:t>γ) 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p>
    <w:p w:rsidR="00CE73AA" w:rsidRDefault="00CE73AA" w:rsidP="00CE73AA">
      <w:pPr>
        <w:rPr>
          <w:lang w:val="el-GR"/>
        </w:rPr>
      </w:pPr>
      <w:r>
        <w:rPr>
          <w:lang w:val="el-GR"/>
        </w:rPr>
        <w:t xml:space="preserve">δ) η οποία είναι εναλλακτική προσφορά, </w:t>
      </w:r>
    </w:p>
    <w:p w:rsidR="00CE73AA" w:rsidRDefault="00CE73AA" w:rsidP="00CE73AA">
      <w:pPr>
        <w:rPr>
          <w:iCs/>
          <w:color w:val="5B9BD5"/>
          <w:lang w:val="el-GR"/>
        </w:rPr>
      </w:pPr>
      <w:r>
        <w:rPr>
          <w:lang w:val="el-GR"/>
        </w:rPr>
        <w:t>ε) η οποία υποβάλλεται από έναν προσφέροντα που έχει υποβάλλει δύο ή περισσότερες προσφορές</w:t>
      </w:r>
      <w:r w:rsidR="00EE3378" w:rsidRPr="00EE3378">
        <w:rPr>
          <w:lang w:val="el-GR"/>
        </w:rPr>
        <w:t xml:space="preserve">. </w:t>
      </w:r>
      <w:r>
        <w:rPr>
          <w:lang w:val="el-GR"/>
        </w:rPr>
        <w:t xml:space="preserve">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CE73AA" w:rsidRDefault="00984B3A" w:rsidP="00CE73AA">
      <w:pPr>
        <w:rPr>
          <w:lang w:val="el-GR"/>
        </w:rPr>
      </w:pPr>
      <w:r>
        <w:rPr>
          <w:lang w:val="el-GR"/>
        </w:rPr>
        <w:t>στ</w:t>
      </w:r>
      <w:r w:rsidR="00CE73AA">
        <w:rPr>
          <w:lang w:val="el-GR"/>
        </w:rPr>
        <w:t>) η οποία είναι υπό αίρεση,</w:t>
      </w:r>
    </w:p>
    <w:p w:rsidR="00CE73AA" w:rsidRDefault="00984B3A" w:rsidP="00CE73AA">
      <w:pPr>
        <w:rPr>
          <w:lang w:val="el-GR"/>
        </w:rPr>
      </w:pPr>
      <w:r>
        <w:rPr>
          <w:lang w:val="el-GR"/>
        </w:rPr>
        <w:t>ζ</w:t>
      </w:r>
      <w:r w:rsidR="00CE73AA">
        <w:rPr>
          <w:lang w:val="el-GR"/>
        </w:rPr>
        <w:t xml:space="preserve">) η οποία θέτει όρο αναπροσαρμογής, </w:t>
      </w:r>
    </w:p>
    <w:p w:rsidR="00CE73AA" w:rsidRDefault="00984B3A" w:rsidP="00CE73AA">
      <w:pPr>
        <w:rPr>
          <w:lang w:val="el-GR"/>
        </w:rPr>
      </w:pPr>
      <w:r>
        <w:rPr>
          <w:lang w:val="el-GR"/>
        </w:rPr>
        <w:t>η</w:t>
      </w:r>
      <w:r w:rsidR="00CE73AA">
        <w:rPr>
          <w:lang w:val="el-GR"/>
        </w:rPr>
        <w:t xml:space="preserve">)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w:t>
      </w:r>
      <w:r w:rsidR="00990788">
        <w:rPr>
          <w:lang w:val="el-GR"/>
        </w:rPr>
        <w:t>τις υπηρεσίες</w:t>
      </w:r>
      <w:r w:rsidR="00CE73AA">
        <w:rPr>
          <w:lang w:val="el-GR"/>
        </w:rPr>
        <w:t>, σύμφωνα με την παρ. 1 του άρθρου 88 του ν.4412/2016,</w:t>
      </w:r>
    </w:p>
    <w:p w:rsidR="00CE73AA" w:rsidRDefault="009B7ADD" w:rsidP="00CE73AA">
      <w:pPr>
        <w:rPr>
          <w:lang w:val="el-GR"/>
        </w:rPr>
      </w:pPr>
      <w:r>
        <w:rPr>
          <w:lang w:val="el-GR"/>
        </w:rPr>
        <w:t>θ</w:t>
      </w:r>
      <w:r w:rsidR="00CE73AA">
        <w:rPr>
          <w:lang w:val="el-GR"/>
        </w:rPr>
        <w:t xml:space="preserve">) </w:t>
      </w:r>
      <w:r w:rsidR="004D38BF">
        <w:rPr>
          <w:lang w:val="el-GR"/>
        </w:rPr>
        <w:t>εφόσον</w:t>
      </w:r>
      <w:r w:rsidR="00CE73AA">
        <w:rPr>
          <w:lang w:val="el-GR"/>
        </w:rPr>
        <w:t xml:space="preserve"> διαπιστωθεί ότι είναι ασυνήθιστα χαμηλή διότι δε συμμορφώνεται με τις ισχύουσες  υποχρεώσεις της παρ. 2 του άρθρου 18 του ν.4412/2016,</w:t>
      </w:r>
    </w:p>
    <w:p w:rsidR="00CE73AA" w:rsidRDefault="009B7ADD" w:rsidP="00CE73AA">
      <w:pPr>
        <w:rPr>
          <w:lang w:val="el-GR"/>
        </w:rPr>
      </w:pPr>
      <w:r>
        <w:rPr>
          <w:lang w:val="el-GR"/>
        </w:rPr>
        <w:t>ι</w:t>
      </w:r>
      <w:r w:rsidR="00CE73AA">
        <w:rPr>
          <w:lang w:val="el-GR"/>
        </w:rPr>
        <w:t>) η οποία παρουσιάζει αποκλίσεις ως προς τους όρους και τις τεχνικές προδιαγραφές της σύμβασης,</w:t>
      </w:r>
    </w:p>
    <w:p w:rsidR="00CE73AA" w:rsidRDefault="00CE73AA" w:rsidP="00CE73AA">
      <w:pPr>
        <w:rPr>
          <w:szCs w:val="22"/>
          <w:lang w:val="el-GR"/>
        </w:rPr>
      </w:pPr>
      <w:r>
        <w:rPr>
          <w:lang w:val="el-GR"/>
        </w:rPr>
        <w:t>ι</w:t>
      </w:r>
      <w:r w:rsidR="009B7ADD">
        <w:rPr>
          <w:lang w:val="el-GR"/>
        </w:rPr>
        <w:t>α</w:t>
      </w:r>
      <w:r>
        <w:rPr>
          <w:lang w:val="el-GR"/>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rsidR="00CE73AA" w:rsidRDefault="00CE73AA" w:rsidP="00CE73AA">
      <w:pPr>
        <w:rPr>
          <w:szCs w:val="22"/>
          <w:lang w:val="el-GR" w:eastAsia="el-GR"/>
        </w:rPr>
      </w:pPr>
      <w:r>
        <w:rPr>
          <w:szCs w:val="22"/>
          <w:lang w:val="el-GR"/>
        </w:rPr>
        <w:t>ι</w:t>
      </w:r>
      <w:r w:rsidR="009B7ADD">
        <w:rPr>
          <w:szCs w:val="22"/>
          <w:lang w:val="el-GR"/>
        </w:rPr>
        <w:t>β</w:t>
      </w:r>
      <w:r>
        <w:rPr>
          <w:szCs w:val="22"/>
          <w:lang w:val="el-GR"/>
        </w:rPr>
        <w:t xml:space="preserve">) εάν από τα δικαιολογητικά του άρθρου 103 του ν. 4412/2016, που προσκομίζονται από τον προσωρινό ανάδοχο, δεν αποδεικνύεται </w:t>
      </w:r>
      <w:r>
        <w:rPr>
          <w:szCs w:val="22"/>
          <w:lang w:val="el-GR" w:eastAsia="el-GR"/>
        </w:rPr>
        <w:t>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επ., περί κριτηρίων επιλογής,</w:t>
      </w:r>
    </w:p>
    <w:p w:rsidR="00CE73AA" w:rsidRDefault="00CE73AA" w:rsidP="00CE73AA">
      <w:pPr>
        <w:rPr>
          <w:lang w:val="el-GR"/>
        </w:rPr>
      </w:pPr>
      <w:r>
        <w:rPr>
          <w:szCs w:val="22"/>
          <w:lang w:val="el-GR" w:eastAsia="el-GR"/>
        </w:rPr>
        <w:t>ι</w:t>
      </w:r>
      <w:r w:rsidR="009B7ADD">
        <w:rPr>
          <w:szCs w:val="22"/>
          <w:lang w:val="el-GR" w:eastAsia="el-GR"/>
        </w:rPr>
        <w:t>γ</w:t>
      </w:r>
      <w:r>
        <w:rPr>
          <w:szCs w:val="22"/>
          <w:lang w:val="el-GR" w:eastAsia="el-GR"/>
        </w:rPr>
        <w:t xml:space="preserve">) </w:t>
      </w:r>
      <w:r w:rsidRPr="009B07C0">
        <w:rPr>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Pr>
          <w:lang w:val="el-GR"/>
        </w:rPr>
        <w:t>.</w:t>
      </w:r>
    </w:p>
    <w:p w:rsidR="00D41FD6" w:rsidRDefault="00D41FD6">
      <w:pPr>
        <w:rPr>
          <w:lang w:val="el-GR"/>
        </w:rPr>
      </w:pPr>
    </w:p>
    <w:p w:rsidR="00D41FD6" w:rsidRPr="00C229F3" w:rsidRDefault="00D41FD6">
      <w:pPr>
        <w:pStyle w:val="1"/>
        <w:tabs>
          <w:tab w:val="left" w:pos="567"/>
        </w:tabs>
        <w:ind w:left="567" w:hanging="567"/>
        <w:rPr>
          <w:lang w:val="el-GR"/>
        </w:rPr>
      </w:pPr>
      <w:bookmarkStart w:id="69" w:name="_Toc74088327"/>
      <w:r>
        <w:rPr>
          <w:rFonts w:ascii="Calibri" w:hAnsi="Calibri"/>
          <w:lang w:val="el-GR"/>
        </w:rPr>
        <w:lastRenderedPageBreak/>
        <w:t>3.</w:t>
      </w:r>
      <w:r>
        <w:rPr>
          <w:rFonts w:ascii="Calibri" w:hAnsi="Calibri"/>
          <w:lang w:val="el-GR"/>
        </w:rPr>
        <w:tab/>
        <w:t>ΔΙΕΝΕΡΓΕΙΑ ΔΙΑΔΙΚΑΣΙΑΣ - ΑΞΙΟΛΟΓΗΣΗ ΠΡΟΣΦΟΡΩΝ</w:t>
      </w:r>
      <w:bookmarkEnd w:id="69"/>
      <w:r>
        <w:rPr>
          <w:rFonts w:ascii="Calibri" w:hAnsi="Calibri"/>
          <w:lang w:val="el-GR"/>
        </w:rPr>
        <w:t xml:space="preserve">  </w:t>
      </w:r>
    </w:p>
    <w:p w:rsidR="00CE73AA" w:rsidRPr="00CE73AA" w:rsidRDefault="00CE73AA" w:rsidP="00CE73AA">
      <w:pPr>
        <w:keepNext/>
        <w:pBdr>
          <w:bottom w:val="single" w:sz="8" w:space="1" w:color="000080"/>
        </w:pBdr>
        <w:tabs>
          <w:tab w:val="left" w:pos="567"/>
        </w:tabs>
        <w:spacing w:before="240" w:after="60"/>
        <w:ind w:left="567" w:hanging="567"/>
        <w:textAlignment w:val="baseline"/>
        <w:outlineLvl w:val="1"/>
        <w:rPr>
          <w:rFonts w:ascii="Arial" w:hAnsi="Arial" w:cs="Arial"/>
          <w:b/>
          <w:color w:val="002060"/>
          <w:kern w:val="1"/>
          <w:sz w:val="24"/>
          <w:szCs w:val="22"/>
          <w:lang w:val="el-GR" w:eastAsia="ar-SA"/>
        </w:rPr>
      </w:pPr>
      <w:bookmarkStart w:id="70" w:name="__RefHeading___Toc13752319"/>
      <w:r w:rsidRPr="00CE73AA">
        <w:rPr>
          <w:rFonts w:ascii="Arial" w:hAnsi="Arial" w:cs="Arial"/>
          <w:b/>
          <w:color w:val="002060"/>
          <w:sz w:val="24"/>
          <w:szCs w:val="22"/>
          <w:lang w:val="el-GR" w:eastAsia="ar-SA"/>
        </w:rPr>
        <w:t xml:space="preserve">3.1 </w:t>
      </w:r>
      <w:r w:rsidRPr="00CE73AA">
        <w:rPr>
          <w:rFonts w:ascii="Arial" w:hAnsi="Arial" w:cs="Arial"/>
          <w:b/>
          <w:color w:val="002060"/>
          <w:sz w:val="24"/>
          <w:szCs w:val="22"/>
          <w:lang w:val="el-GR" w:eastAsia="ar-SA"/>
        </w:rPr>
        <w:tab/>
        <w:t>Αποσφράγιση και αξιολόγηση προσφορών</w:t>
      </w:r>
      <w:bookmarkEnd w:id="70"/>
      <w:r w:rsidRPr="00CE73AA">
        <w:rPr>
          <w:rFonts w:ascii="Arial" w:hAnsi="Arial" w:cs="Arial"/>
          <w:b/>
          <w:color w:val="002060"/>
          <w:sz w:val="24"/>
          <w:szCs w:val="22"/>
          <w:lang w:val="el-GR" w:eastAsia="ar-SA"/>
        </w:rPr>
        <w:t xml:space="preserve"> </w:t>
      </w:r>
    </w:p>
    <w:p w:rsidR="00CE73AA" w:rsidRPr="00CE73AA" w:rsidRDefault="00CE73AA" w:rsidP="00CE73AA">
      <w:pPr>
        <w:keepNext/>
        <w:spacing w:before="240" w:after="60"/>
        <w:ind w:left="567" w:hanging="567"/>
        <w:outlineLvl w:val="2"/>
        <w:rPr>
          <w:rFonts w:ascii="Arial" w:hAnsi="Arial" w:cs="Times New Roman"/>
          <w:b/>
          <w:bCs/>
          <w:kern w:val="1"/>
          <w:szCs w:val="26"/>
          <w:lang w:val="el-GR" w:eastAsia="ar-SA"/>
        </w:rPr>
      </w:pPr>
      <w:bookmarkStart w:id="71" w:name="__RefHeading___Toc13752320"/>
      <w:bookmarkEnd w:id="71"/>
      <w:r w:rsidRPr="00CE73AA">
        <w:rPr>
          <w:rFonts w:ascii="Arial" w:hAnsi="Arial" w:cs="Arial"/>
          <w:b/>
          <w:bCs/>
          <w:kern w:val="1"/>
          <w:szCs w:val="26"/>
          <w:lang w:val="el-GR" w:eastAsia="ar-SA"/>
        </w:rPr>
        <w:t>3.1.1</w:t>
      </w:r>
      <w:r w:rsidRPr="00CE73AA">
        <w:rPr>
          <w:rFonts w:ascii="Arial" w:hAnsi="Arial" w:cs="Arial"/>
          <w:b/>
          <w:bCs/>
          <w:kern w:val="1"/>
          <w:szCs w:val="26"/>
          <w:lang w:val="el-GR" w:eastAsia="ar-SA"/>
        </w:rPr>
        <w:tab/>
        <w:t>Ηλεκτρονική αποσφράγιση προσφορών</w:t>
      </w:r>
      <w:r w:rsidRPr="00CE73AA">
        <w:rPr>
          <w:rFonts w:ascii="Arial" w:hAnsi="Arial" w:cs="Arial"/>
          <w:b/>
          <w:bCs/>
          <w:kern w:val="1"/>
          <w:szCs w:val="22"/>
          <w:vertAlign w:val="superscript"/>
          <w:lang w:eastAsia="ar-SA"/>
        </w:rPr>
        <w:footnoteReference w:id="120"/>
      </w:r>
    </w:p>
    <w:p w:rsidR="00CE73AA" w:rsidRPr="00CE73AA" w:rsidRDefault="00CE73AA" w:rsidP="00CE73AA">
      <w:pPr>
        <w:textAlignment w:val="baseline"/>
        <w:rPr>
          <w:kern w:val="1"/>
          <w:lang w:val="el-GR" w:eastAsia="ar-SA"/>
        </w:rPr>
      </w:pPr>
      <w:r w:rsidRPr="00CE73AA">
        <w:rPr>
          <w:kern w:val="1"/>
          <w:lang w:val="el-GR" w:eastAsia="ar-SA"/>
        </w:rPr>
        <w:t>Το πιστοποιημένο στο ΕΣΗΔΗΣ, για την αποσφράγιση των  προσφορών αρμόδιο όργανο της Αναθέτουσας Αρχής, ήτοι η επιτροπή διενέργειας/επιτροπή αξιολόγησης</w:t>
      </w:r>
      <w:r w:rsidRPr="00CE73AA">
        <w:rPr>
          <w:kern w:val="1"/>
          <w:vertAlign w:val="superscript"/>
          <w:lang w:val="el-GR" w:eastAsia="ar-SA"/>
        </w:rPr>
        <w:footnoteReference w:id="121"/>
      </w:r>
      <w:r w:rsidRPr="00CE73AA">
        <w:rPr>
          <w:kern w:val="1"/>
          <w:lang w:val="el-GR" w:eastAsia="ar-SA"/>
        </w:rPr>
        <w:t xml:space="preserve">, </w:t>
      </w:r>
      <w:r w:rsidRPr="00CE73AA">
        <w:rPr>
          <w:b/>
          <w:kern w:val="1"/>
          <w:lang w:val="el-GR" w:eastAsia="ar-SA"/>
        </w:rPr>
        <w:t>εφεξής Επιτροπή Διαγωνισμού</w:t>
      </w:r>
      <w:r w:rsidRPr="00CE73AA">
        <w:rPr>
          <w:kern w:val="1"/>
          <w:lang w:val="el-GR" w:eastAsia="ar-SA"/>
        </w:rPr>
        <w:t xml:space="preserve">, προβαίνει στην έναρξη της διαδικασίας ηλεκτρονικής αποσφράγισης των φακέλων των προσφορών, κατά το άρθρο 100 του ν. 4412/2016, </w:t>
      </w:r>
      <w:r w:rsidRPr="00CE73AA">
        <w:rPr>
          <w:kern w:val="1"/>
          <w:lang w:val="el-GR"/>
        </w:rPr>
        <w:t>ακολουθώντας τα εξής στάδια:</w:t>
      </w:r>
    </w:p>
    <w:p w:rsidR="00CE73AA" w:rsidRPr="00154567" w:rsidRDefault="00CE73AA" w:rsidP="00503EFF">
      <w:pPr>
        <w:widowControl w:val="0"/>
        <w:numPr>
          <w:ilvl w:val="0"/>
          <w:numId w:val="5"/>
        </w:numPr>
        <w:tabs>
          <w:tab w:val="clear" w:pos="720"/>
          <w:tab w:val="num" w:pos="0"/>
        </w:tabs>
        <w:spacing w:after="60"/>
        <w:ind w:left="1440"/>
        <w:textAlignment w:val="baseline"/>
        <w:rPr>
          <w:kern w:val="1"/>
          <w:lang w:val="el-GR" w:eastAsia="ar-SA"/>
        </w:rPr>
      </w:pPr>
      <w:r w:rsidRPr="00CE73AA">
        <w:rPr>
          <w:kern w:val="1"/>
          <w:lang w:val="el-GR" w:eastAsia="ar-SA"/>
        </w:rPr>
        <w:t xml:space="preserve">Ηλεκτρονική Αποσφράγιση του (υπό)φακέλου «Δικαιολογητικά Συμμετοχής-Τεχνική Προσφορά» και του (υπό)φακέλου </w:t>
      </w:r>
      <w:r w:rsidRPr="00154567">
        <w:rPr>
          <w:kern w:val="1"/>
          <w:lang w:val="el-GR" w:eastAsia="ar-SA"/>
        </w:rPr>
        <w:t xml:space="preserve">«Οικονομική Προσφορά», την </w:t>
      </w:r>
      <w:r w:rsidR="00154567" w:rsidRPr="00154567">
        <w:rPr>
          <w:b/>
          <w:kern w:val="1"/>
          <w:lang w:val="el-GR" w:eastAsia="ar-SA"/>
        </w:rPr>
        <w:t>13/01/2023</w:t>
      </w:r>
      <w:r w:rsidRPr="00154567">
        <w:rPr>
          <w:b/>
          <w:kern w:val="1"/>
          <w:lang w:val="el-GR" w:eastAsia="ar-SA"/>
        </w:rPr>
        <w:t xml:space="preserve"> και ώρα </w:t>
      </w:r>
      <w:r w:rsidR="00154567" w:rsidRPr="00154567">
        <w:rPr>
          <w:b/>
          <w:kern w:val="1"/>
          <w:lang w:val="el-GR" w:eastAsia="ar-SA"/>
        </w:rPr>
        <w:t>10:00 π.μ.</w:t>
      </w:r>
      <w:r w:rsidRPr="00154567">
        <w:rPr>
          <w:kern w:val="1"/>
          <w:lang w:val="el-GR" w:eastAsia="ar-SA"/>
        </w:rPr>
        <w:t xml:space="preserve"> </w:t>
      </w:r>
    </w:p>
    <w:p w:rsidR="00CE73AA" w:rsidRPr="00CE73AA" w:rsidRDefault="00CE73AA" w:rsidP="00CE73AA">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rsidR="00CE73AA" w:rsidRPr="00CE73AA" w:rsidRDefault="00CE73AA" w:rsidP="00CE73AA">
      <w:pPr>
        <w:keepNext/>
        <w:spacing w:before="240" w:after="60"/>
        <w:ind w:left="567" w:hanging="567"/>
        <w:outlineLvl w:val="2"/>
        <w:rPr>
          <w:rFonts w:ascii="Arial" w:hAnsi="Arial" w:cs="Times New Roman"/>
          <w:b/>
          <w:bCs/>
          <w:kern w:val="1"/>
          <w:szCs w:val="26"/>
          <w:lang w:val="el-GR" w:eastAsia="ar-SA"/>
        </w:rPr>
      </w:pPr>
      <w:bookmarkStart w:id="72" w:name="__RefHeading___Toc13752321"/>
      <w:bookmarkEnd w:id="72"/>
      <w:r w:rsidRPr="00CE73AA">
        <w:rPr>
          <w:rFonts w:ascii="Arial" w:hAnsi="Arial" w:cs="Times New Roman"/>
          <w:b/>
          <w:bCs/>
          <w:szCs w:val="26"/>
          <w:lang w:val="el-GR" w:eastAsia="ar-SA"/>
        </w:rPr>
        <w:t>3.1.2</w:t>
      </w:r>
      <w:r w:rsidRPr="00CE73AA">
        <w:rPr>
          <w:rFonts w:ascii="Arial" w:hAnsi="Arial" w:cs="Times New Roman"/>
          <w:b/>
          <w:bCs/>
          <w:szCs w:val="26"/>
          <w:lang w:val="el-GR" w:eastAsia="ar-SA"/>
        </w:rPr>
        <w:tab/>
        <w:t>Αξιολόγηση προσφορών</w:t>
      </w:r>
    </w:p>
    <w:p w:rsidR="00CE73AA" w:rsidRPr="00CE73AA" w:rsidRDefault="00CE73AA" w:rsidP="00CE73AA">
      <w:pPr>
        <w:textAlignment w:val="baseline"/>
        <w:rPr>
          <w:kern w:val="1"/>
          <w:lang w:val="el-GR" w:eastAsia="ar-SA"/>
        </w:rPr>
      </w:pPr>
      <w:r w:rsidRPr="00F70008">
        <w:rPr>
          <w:b/>
          <w:kern w:val="1"/>
          <w:lang w:val="el-GR" w:eastAsia="ar-SA"/>
        </w:rPr>
        <w:t>3.1.2.1</w:t>
      </w:r>
      <w:r w:rsidRPr="00CE73AA">
        <w:rPr>
          <w:kern w:val="1"/>
          <w:lang w:val="el-GR" w:eastAsia="ar-SA"/>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w:t>
      </w:r>
      <w:r w:rsidRPr="00CE73AA">
        <w:rPr>
          <w:kern w:val="1"/>
          <w:vertAlign w:val="superscript"/>
          <w:lang w:val="el-GR" w:eastAsia="ar-SA"/>
        </w:rPr>
        <w:footnoteReference w:id="122"/>
      </w:r>
      <w:r w:rsidRPr="00CE73AA">
        <w:rPr>
          <w:kern w:val="1"/>
          <w:lang w:val="el-GR" w:eastAsia="ar-SA"/>
        </w:rPr>
        <w:t>, εφαρμοζόμενων κατά τα λοιπά των κειμένων διατάξεων.</w:t>
      </w:r>
    </w:p>
    <w:p w:rsidR="00CE73AA" w:rsidRPr="00CE73AA" w:rsidRDefault="00CE73AA" w:rsidP="00CE73AA">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r w:rsidRPr="00CE73AA">
        <w:rPr>
          <w:kern w:val="1"/>
          <w:vertAlign w:val="superscript"/>
          <w:lang w:val="el-GR" w:eastAsia="ar-SA"/>
        </w:rPr>
        <w:footnoteReference w:id="123"/>
      </w:r>
      <w:r w:rsidRPr="00CE73AA">
        <w:rPr>
          <w:kern w:val="1"/>
          <w:lang w:val="el-GR" w:eastAsia="ar-SA"/>
        </w:rPr>
        <w:t>.</w:t>
      </w:r>
    </w:p>
    <w:p w:rsidR="00B13518" w:rsidRDefault="00B13518" w:rsidP="00B13518">
      <w:pPr>
        <w:textAlignment w:val="baseline"/>
        <w:rPr>
          <w:rFonts w:eastAsia="Calibri"/>
          <w:i/>
          <w:iCs/>
          <w:color w:val="5B9BD5"/>
          <w:kern w:val="1"/>
          <w:lang w:val="el-GR" w:eastAsia="el-GR"/>
        </w:rPr>
      </w:pPr>
      <w:r>
        <w:rPr>
          <w:kern w:val="1"/>
          <w:lang w:val="el-GR"/>
        </w:rPr>
        <w:t>Ειδικότερα :</w:t>
      </w:r>
    </w:p>
    <w:p w:rsidR="00B13518" w:rsidRPr="00BD7E89" w:rsidRDefault="00B13518" w:rsidP="00B1351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rsidR="00B13518" w:rsidRPr="00BD7E89" w:rsidRDefault="00B13518" w:rsidP="00B1351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rsidR="00B13518" w:rsidRPr="00BD7E89" w:rsidRDefault="00B13518" w:rsidP="00B13518">
      <w:pPr>
        <w:suppressAutoHyphens w:val="0"/>
        <w:autoSpaceDE w:val="0"/>
        <w:autoSpaceDN w:val="0"/>
        <w:adjustRightInd w:val="0"/>
        <w:spacing w:after="0"/>
        <w:rPr>
          <w:kern w:val="1"/>
          <w:lang w:val="el-GR"/>
        </w:rPr>
      </w:pPr>
      <w:r w:rsidRPr="00BD7E89">
        <w:rPr>
          <w:kern w:val="1"/>
          <w:lang w:val="el-GR"/>
        </w:rPr>
        <w:lastRenderedPageBreak/>
        <w:t>Κατά της εν λόγω απόφασης χωρεί προδικαστική προσφυγή, σύμφωνα με τα οριζόμενα στην παράγραφο 3.4 της παρούσας.</w:t>
      </w:r>
    </w:p>
    <w:p w:rsidR="00B13518" w:rsidRDefault="00B13518" w:rsidP="00B1351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r w:rsidRPr="00BD7E89">
        <w:rPr>
          <w:rStyle w:val="ad"/>
          <w:kern w:val="1"/>
          <w:lang w:val="el-GR"/>
        </w:rPr>
        <w:footnoteReference w:id="124"/>
      </w:r>
      <w:r w:rsidRPr="00BD7E89">
        <w:rPr>
          <w:kern w:val="1"/>
          <w:lang w:val="el-GR"/>
        </w:rPr>
        <w:t>.</w:t>
      </w:r>
    </w:p>
    <w:p w:rsidR="00B13518" w:rsidRDefault="00B13518" w:rsidP="00B13518">
      <w:pPr>
        <w:suppressAutoHyphens w:val="0"/>
        <w:autoSpaceDE w:val="0"/>
        <w:autoSpaceDN w:val="0"/>
        <w:adjustRightInd w:val="0"/>
        <w:spacing w:after="0"/>
        <w:rPr>
          <w:kern w:val="1"/>
          <w:lang w:val="el-GR"/>
        </w:rPr>
      </w:pPr>
    </w:p>
    <w:p w:rsidR="00B13518" w:rsidRDefault="00B13518" w:rsidP="00B1351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r w:rsidR="00BD7E89">
        <w:rPr>
          <w:rStyle w:val="ad"/>
          <w:kern w:val="1"/>
          <w:lang w:val="el-GR"/>
        </w:rPr>
        <w:footnoteReference w:id="125"/>
      </w:r>
      <w:r w:rsidRPr="00BD7E89">
        <w:rPr>
          <w:kern w:val="1"/>
          <w:lang w:val="el-GR"/>
        </w:rPr>
        <w:t>.</w:t>
      </w:r>
    </w:p>
    <w:p w:rsidR="00B13518" w:rsidRPr="009E5776" w:rsidRDefault="00B13518" w:rsidP="00B13518">
      <w:pPr>
        <w:suppressAutoHyphens w:val="0"/>
        <w:autoSpaceDE w:val="0"/>
        <w:autoSpaceDN w:val="0"/>
        <w:adjustRightInd w:val="0"/>
        <w:spacing w:after="0"/>
        <w:rPr>
          <w:kern w:val="1"/>
          <w:lang w:val="el-GR"/>
        </w:rPr>
      </w:pPr>
    </w:p>
    <w:p w:rsidR="00B13518" w:rsidRDefault="00B13518" w:rsidP="00B1351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rsidR="00B13518" w:rsidRPr="00CE73AA" w:rsidRDefault="00B13518" w:rsidP="00B1351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rsidR="00B13518" w:rsidRDefault="00B13518" w:rsidP="00B13518">
      <w:pPr>
        <w:textAlignment w:val="baseline"/>
        <w:rPr>
          <w:i/>
          <w:iCs/>
          <w:color w:val="5B9BD5"/>
          <w:kern w:val="1"/>
          <w:lang w:val="el-GR" w:eastAsia="el-GR"/>
        </w:rPr>
      </w:pPr>
      <w:r>
        <w:rPr>
          <w:kern w:val="1"/>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Pr>
          <w:rStyle w:val="WW-FootnoteReference19"/>
          <w:kern w:val="1"/>
          <w:lang w:val="el-GR" w:eastAsia="el-GR"/>
        </w:rPr>
        <w:footnoteReference w:id="126"/>
      </w:r>
      <w:r>
        <w:rPr>
          <w:kern w:val="1"/>
          <w:lang w:val="el-GR" w:eastAsia="el-GR"/>
        </w:rPr>
        <w:t xml:space="preserve">  </w:t>
      </w:r>
    </w:p>
    <w:p w:rsidR="00B13518" w:rsidRDefault="00B13518" w:rsidP="00B13518">
      <w:pPr>
        <w:textAlignment w:val="baseline"/>
        <w:rPr>
          <w:i/>
          <w:iCs/>
          <w:color w:val="5B9BD5"/>
          <w:kern w:val="1"/>
          <w:lang w:val="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w:t>
      </w:r>
      <w:r w:rsidRPr="00BD65F6">
        <w:rPr>
          <w:rStyle w:val="WW-FootnoteReference19"/>
          <w:i/>
          <w:iCs/>
          <w:kern w:val="1"/>
          <w:lang w:val="el-GR" w:eastAsia="el-GR"/>
        </w:rPr>
        <w:footnoteReference w:id="127"/>
      </w:r>
      <w:r w:rsidRPr="00BD65F6">
        <w:rPr>
          <w:kern w:val="1"/>
          <w:lang w:val="el-GR" w:eastAsia="el-GR"/>
        </w:rPr>
        <w:t xml:space="preserve">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rsidR="00B13518" w:rsidRPr="006F23A6" w:rsidRDefault="00B13518" w:rsidP="00B13518">
      <w:pPr>
        <w:textAlignment w:val="baseline"/>
        <w:rPr>
          <w:color w:val="000000"/>
          <w:szCs w:val="22"/>
          <w:shd w:val="clear" w:color="auto" w:fill="FFFFFF"/>
          <w:lang w:val="el-GR"/>
        </w:rPr>
      </w:pPr>
      <w:r w:rsidRPr="00BD65F6">
        <w:rPr>
          <w:color w:val="000000"/>
          <w:szCs w:val="22"/>
          <w:shd w:val="clear" w:color="auto" w:fill="FFFFFF"/>
          <w:lang w:val="el-GR"/>
        </w:rPr>
        <w:t xml:space="preserve">Σε κάθε περίπτωση, όταν εξ αρχής έχει υποβληθεί μία προσφορά, </w:t>
      </w:r>
      <w:r w:rsidRPr="00AC41D3">
        <w:rPr>
          <w:color w:val="000000"/>
          <w:szCs w:val="22"/>
          <w:shd w:val="clear" w:color="auto" w:fill="FFFFFF"/>
          <w:lang w:val="el-GR"/>
        </w:rPr>
        <w:t>τα αποτελέσματα όλων των</w:t>
      </w:r>
      <w:r w:rsidRPr="00BD65F6">
        <w:rPr>
          <w:color w:val="000000"/>
          <w:szCs w:val="22"/>
          <w:shd w:val="clear" w:color="auto" w:fill="FFFFFF"/>
          <w:lang w:val="el-GR"/>
        </w:rPr>
        <w:t xml:space="preserve"> </w:t>
      </w:r>
      <w:r w:rsidRPr="00AC41D3">
        <w:rPr>
          <w:color w:val="000000"/>
          <w:szCs w:val="22"/>
          <w:shd w:val="clear" w:color="auto" w:fill="FFFFFF"/>
          <w:lang w:val="el-GR"/>
        </w:rPr>
        <w:t>σταδίων της διαδικασ</w:t>
      </w:r>
      <w:r w:rsidRPr="00BD65F6">
        <w:rPr>
          <w:color w:val="000000"/>
          <w:szCs w:val="22"/>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zCs w:val="22"/>
          <w:shd w:val="clear" w:color="auto" w:fill="FFFFFF"/>
          <w:lang w:val="el-GR"/>
        </w:rPr>
        <w:t>νονται με την απόφαση κατακύρωσης του άρθρου 105</w:t>
      </w:r>
      <w:r>
        <w:rPr>
          <w:color w:val="000000"/>
          <w:szCs w:val="22"/>
          <w:shd w:val="clear" w:color="auto" w:fill="FFFFFF"/>
          <w:lang w:val="el-GR"/>
        </w:rPr>
        <w:t xml:space="preserve"> του ν. 4412/2016, σύμφωνα με την παράγραφο 3.3 της παρούσας,</w:t>
      </w:r>
      <w:r w:rsidRPr="00BD65F6">
        <w:rPr>
          <w:color w:val="000000"/>
          <w:szCs w:val="22"/>
          <w:shd w:val="clear" w:color="auto" w:fill="FFFFFF"/>
          <w:lang w:val="el-GR"/>
        </w:rPr>
        <w:t xml:space="preserve"> </w:t>
      </w:r>
      <w:r w:rsidRPr="00AC41D3">
        <w:rPr>
          <w:color w:val="000000"/>
          <w:szCs w:val="22"/>
          <w:shd w:val="clear" w:color="auto" w:fill="FFFFFF"/>
          <w:lang w:val="el-GR"/>
        </w:rPr>
        <w:t>που εκδίδεται μετά το πέρας και</w:t>
      </w:r>
      <w:r w:rsidRPr="00BD65F6">
        <w:rPr>
          <w:color w:val="000000"/>
          <w:szCs w:val="22"/>
          <w:shd w:val="clear" w:color="auto" w:fill="FFFFFF"/>
          <w:lang w:val="el-GR"/>
        </w:rPr>
        <w:t xml:space="preserve"> </w:t>
      </w:r>
      <w:r w:rsidRPr="00AC41D3">
        <w:rPr>
          <w:color w:val="000000"/>
          <w:szCs w:val="22"/>
          <w:shd w:val="clear" w:color="auto" w:fill="FFFFFF"/>
          <w:lang w:val="el-GR"/>
        </w:rPr>
        <w:t>του τελευταίου σταδίου της διαδικασίας</w:t>
      </w:r>
      <w:r w:rsidRPr="00BD65F6">
        <w:rPr>
          <w:color w:val="000000"/>
          <w:szCs w:val="22"/>
          <w:shd w:val="clear" w:color="auto" w:fill="FFFFFF"/>
          <w:lang w:val="el-GR"/>
        </w:rPr>
        <w:t xml:space="preserve">. </w:t>
      </w:r>
      <w:r w:rsidRPr="004F5118">
        <w:rPr>
          <w:color w:val="000000"/>
          <w:szCs w:val="22"/>
          <w:shd w:val="clear" w:color="auto" w:fill="FFFFFF"/>
          <w:lang w:val="el-GR"/>
        </w:rPr>
        <w:t>Κατά της ανωτέρω απόφασης χωρεί προδικαστική προσφυγή ενώπιον</w:t>
      </w:r>
      <w:r>
        <w:rPr>
          <w:color w:val="000000"/>
          <w:szCs w:val="22"/>
          <w:shd w:val="clear" w:color="auto" w:fill="FFFFFF"/>
          <w:lang w:val="el-GR"/>
        </w:rPr>
        <w:t xml:space="preserve"> </w:t>
      </w:r>
      <w:r w:rsidRPr="004F5118">
        <w:rPr>
          <w:color w:val="000000"/>
          <w:szCs w:val="22"/>
          <w:shd w:val="clear" w:color="auto" w:fill="FFFFFF"/>
          <w:lang w:val="el-GR"/>
        </w:rPr>
        <w:t>της ΑΕΠΠ σύμφωνα με όσα προβλέπονται στην παράγραφο 3.4 της παρούσας</w:t>
      </w:r>
      <w:r>
        <w:rPr>
          <w:rStyle w:val="ad"/>
          <w:color w:val="000000"/>
          <w:szCs w:val="22"/>
          <w:shd w:val="clear" w:color="auto" w:fill="FFFFFF"/>
          <w:lang w:val="el-GR"/>
        </w:rPr>
        <w:footnoteReference w:id="128"/>
      </w:r>
      <w:r w:rsidRPr="004F5118">
        <w:rPr>
          <w:color w:val="000000"/>
          <w:szCs w:val="22"/>
          <w:shd w:val="clear" w:color="auto" w:fill="FFFFFF"/>
          <w:lang w:val="el-GR"/>
        </w:rPr>
        <w:t>.</w:t>
      </w:r>
    </w:p>
    <w:p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kern w:val="1"/>
          <w:sz w:val="20"/>
          <w:szCs w:val="20"/>
          <w:lang w:val="el-GR" w:eastAsia="el-GR"/>
        </w:rPr>
      </w:pPr>
    </w:p>
    <w:p w:rsidR="00D41FD6" w:rsidRPr="00C229F3" w:rsidRDefault="00D41FD6">
      <w:pPr>
        <w:pStyle w:val="2"/>
        <w:rPr>
          <w:lang w:val="el-GR"/>
        </w:rPr>
      </w:pPr>
      <w:bookmarkStart w:id="73" w:name="__RefHeading___Toc491950129"/>
      <w:bookmarkStart w:id="74" w:name="_Toc74088328"/>
      <w:bookmarkEnd w:id="73"/>
      <w:r>
        <w:rPr>
          <w:rFonts w:ascii="Calibri" w:hAnsi="Calibri"/>
          <w:lang w:val="el-GR"/>
        </w:rPr>
        <w:lastRenderedPageBreak/>
        <w:t>3.2</w:t>
      </w:r>
      <w:r>
        <w:rPr>
          <w:rFonts w:ascii="Calibri" w:hAnsi="Calibri"/>
          <w:lang w:val="el-GR"/>
        </w:rPr>
        <w:tab/>
        <w:t>Πρόσκληση υποβολής δικαιολογητικών προσωρινού αναδόχου</w:t>
      </w:r>
      <w:r>
        <w:rPr>
          <w:rStyle w:val="WW-FootnoteReference11"/>
          <w:rFonts w:ascii="Calibri" w:hAnsi="Calibri"/>
          <w:lang w:val="el-GR"/>
        </w:rPr>
        <w:footnoteReference w:id="129"/>
      </w:r>
      <w:r>
        <w:rPr>
          <w:rFonts w:ascii="Calibri" w:hAnsi="Calibri"/>
          <w:lang w:val="el-GR"/>
        </w:rPr>
        <w:t xml:space="preserve"> - Δικαιολογητικά προσωρινού αναδόχου</w:t>
      </w:r>
      <w:bookmarkEnd w:id="74"/>
    </w:p>
    <w:p w:rsidR="00CE73AA" w:rsidRPr="00CE73AA" w:rsidRDefault="00CE73AA" w:rsidP="00CE73AA">
      <w:pPr>
        <w:rPr>
          <w:lang w:val="el-GR" w:eastAsia="ar-SA"/>
        </w:rPr>
      </w:pPr>
      <w:r w:rsidRPr="00CE73AA">
        <w:rPr>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rsidR="00CE73AA" w:rsidRPr="00CE73AA" w:rsidRDefault="00CE73AA" w:rsidP="00CE73AA">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rsidR="00CE73AA" w:rsidRPr="00CE73AA" w:rsidRDefault="00CE73AA" w:rsidP="00CE73AA">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vertAlign w:val="superscript"/>
          <w:lang w:val="el-GR" w:eastAsia="ar-SA"/>
        </w:rPr>
        <w:footnoteReference w:id="130"/>
      </w:r>
      <w:r w:rsidRPr="00911940">
        <w:rPr>
          <w:lang w:val="el-GR" w:eastAsia="ar-SA"/>
        </w:rPr>
        <w:t>.</w:t>
      </w:r>
      <w:r w:rsidRPr="00CE73AA">
        <w:rPr>
          <w:lang w:val="el-GR" w:eastAsia="ar-SA"/>
        </w:rPr>
        <w:t xml:space="preserve"> </w:t>
      </w:r>
    </w:p>
    <w:p w:rsidR="00CE73AA" w:rsidRPr="00CE73AA" w:rsidRDefault="00CE73AA" w:rsidP="00CE73AA">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E17316">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rsidR="00CE73AA" w:rsidRPr="00CE73AA" w:rsidRDefault="00CE73AA" w:rsidP="00CE73AA">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w:t>
      </w:r>
      <w:r w:rsidR="00275BDE" w:rsidRPr="00911940">
        <w:rPr>
          <w:lang w:val="el-GR" w:eastAsia="ar-SA"/>
        </w:rPr>
        <w:t xml:space="preserve">γητικών, </w:t>
      </w:r>
      <w:r w:rsidRPr="00911940">
        <w:rPr>
          <w:lang w:val="el-GR" w:eastAsia="ar-SA"/>
        </w:rPr>
        <w:t>κατά την έννοια του άρθρου 102</w:t>
      </w:r>
      <w:r w:rsidR="00275BDE" w:rsidRPr="00911940">
        <w:rPr>
          <w:lang w:val="el-GR" w:eastAsia="ar-SA"/>
        </w:rPr>
        <w:t xml:space="preserve"> του ν. 4412/2016</w:t>
      </w:r>
      <w:r w:rsidRPr="00911940">
        <w:rPr>
          <w:lang w:val="el-GR" w:eastAsia="ar-SA"/>
        </w:rPr>
        <w:t>,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r w:rsidRPr="00CE73AA">
        <w:rPr>
          <w:vertAlign w:val="superscript"/>
          <w:lang w:val="el-GR" w:eastAsia="ar-SA"/>
        </w:rPr>
        <w:footnoteReference w:id="131"/>
      </w:r>
    </w:p>
    <w:p w:rsidR="00CE73AA" w:rsidRPr="00CE73AA" w:rsidRDefault="00CE73AA" w:rsidP="00CE73AA">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CE73AA" w:rsidRPr="00CE73AA" w:rsidRDefault="00CE73AA" w:rsidP="00CE73AA">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rsidR="00CE73AA" w:rsidRPr="00CE73AA" w:rsidRDefault="00CE73AA" w:rsidP="00CE73AA">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rsidR="00CE73AA" w:rsidRPr="00CE73AA" w:rsidRDefault="00CE73AA" w:rsidP="00CE73AA">
      <w:pPr>
        <w:rPr>
          <w:lang w:val="el-GR" w:eastAsia="ar-SA"/>
        </w:rPr>
      </w:pPr>
      <w:r w:rsidRPr="00CE73AA">
        <w:rPr>
          <w:lang w:val="el-GR" w:eastAsia="ar-SA"/>
        </w:rPr>
        <w:lastRenderedPageBreak/>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rsidR="00CE73AA" w:rsidRPr="00CE73AA" w:rsidRDefault="00CE73AA" w:rsidP="00CE73AA">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w:t>
      </w:r>
      <w:r w:rsidRPr="00CE73AA">
        <w:rPr>
          <w:vertAlign w:val="superscript"/>
          <w:lang w:val="el-GR" w:eastAsia="ar-SA"/>
        </w:rPr>
        <w:footnoteReference w:id="132"/>
      </w:r>
      <w:r w:rsidRPr="00CE73AA">
        <w:rPr>
          <w:lang w:val="el-GR" w:eastAsia="ar-SA"/>
        </w:rPr>
        <w:t xml:space="preserve">. </w:t>
      </w:r>
    </w:p>
    <w:p w:rsidR="00CE73AA" w:rsidRPr="00CE73AA" w:rsidRDefault="00CE73AA" w:rsidP="00CE73AA">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rsidR="00C74870" w:rsidRDefault="00CE73AA" w:rsidP="00CE73AA">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sidR="00C74870">
        <w:rPr>
          <w:lang w:val="el-GR" w:eastAsia="ar-SA"/>
        </w:rPr>
        <w:t xml:space="preserve"> </w:t>
      </w:r>
      <w:r w:rsidR="00C74870"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rsidR="00D41FD6" w:rsidRPr="00C229F3" w:rsidRDefault="00D41FD6">
      <w:pPr>
        <w:pStyle w:val="2"/>
        <w:rPr>
          <w:lang w:val="el-GR"/>
        </w:rPr>
      </w:pPr>
      <w:bookmarkStart w:id="75" w:name="_Toc74088329"/>
      <w:r>
        <w:rPr>
          <w:rFonts w:ascii="Calibri" w:hAnsi="Calibri"/>
          <w:lang w:val="el-GR"/>
        </w:rPr>
        <w:t>3.3</w:t>
      </w:r>
      <w:r>
        <w:rPr>
          <w:rFonts w:ascii="Calibri" w:hAnsi="Calibri"/>
          <w:lang w:val="el-GR"/>
        </w:rPr>
        <w:tab/>
        <w:t>Κατακύρωση - σύναψη σύμβασης</w:t>
      </w:r>
      <w:bookmarkEnd w:id="75"/>
      <w:r>
        <w:rPr>
          <w:rFonts w:ascii="Calibri" w:hAnsi="Calibri"/>
          <w:lang w:val="el-GR"/>
        </w:rPr>
        <w:t xml:space="preserve"> </w:t>
      </w:r>
    </w:p>
    <w:p w:rsidR="002353B1" w:rsidRPr="00CE73AA" w:rsidRDefault="002353B1" w:rsidP="002353B1">
      <w:pPr>
        <w:rPr>
          <w:lang w:val="el-GR" w:eastAsia="ar-SA"/>
        </w:rPr>
      </w:pPr>
      <w:r w:rsidRPr="002353B1">
        <w:rPr>
          <w:b/>
          <w:lang w:val="el-GR" w:eastAsia="ar-SA"/>
        </w:rPr>
        <w:t>3.3.</w:t>
      </w:r>
      <w:r w:rsidR="00C74870">
        <w:rPr>
          <w:b/>
          <w:lang w:val="el-GR" w:eastAsia="ar-SA"/>
        </w:rPr>
        <w:t>1</w:t>
      </w:r>
      <w:r w:rsidRPr="002353B1">
        <w:rPr>
          <w:b/>
          <w:lang w:val="el-GR" w:eastAsia="ar-SA"/>
        </w:rPr>
        <w:t xml:space="preserve">. </w:t>
      </w:r>
      <w:r w:rsidRPr="00CE73AA">
        <w:rPr>
          <w:lang w:val="el-GR" w:eastAsia="ar-SA"/>
        </w:rPr>
        <w:t xml:space="preserve">Τα αποτελέσματα του ελέγχου των παραπάνω δικαιολογητικών </w:t>
      </w:r>
      <w:r>
        <w:rPr>
          <w:lang w:val="el-GR" w:eastAsia="ar-SA"/>
        </w:rPr>
        <w:t xml:space="preserve">κατακύρωσης </w:t>
      </w:r>
      <w:r w:rsidRPr="00CE73AA">
        <w:rPr>
          <w:lang w:val="el-GR" w:eastAsia="ar-SA"/>
        </w:rPr>
        <w:t>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w:t>
      </w:r>
      <w:r>
        <w:rPr>
          <w:lang w:val="el-GR" w:eastAsia="ar-SA"/>
        </w:rPr>
        <w:t xml:space="preserve"> (περί αξιολόγησης των δικαιολογητικών συμμετοχής, της τεχνικής και της οικονομικής προσφοράς).</w:t>
      </w:r>
      <w:r w:rsidRPr="00CE73AA">
        <w:rPr>
          <w:lang w:val="el-GR" w:eastAsia="ar-SA"/>
        </w:rPr>
        <w:t xml:space="preserve"> </w:t>
      </w:r>
    </w:p>
    <w:p w:rsidR="002353B1" w:rsidRDefault="001468D7" w:rsidP="002353B1">
      <w:pPr>
        <w:rPr>
          <w:lang w:val="el-GR" w:eastAsia="ar-SA"/>
        </w:rPr>
      </w:pPr>
      <w:r w:rsidRPr="001468D7">
        <w:rPr>
          <w:color w:val="000000"/>
          <w:szCs w:val="22"/>
          <w:shd w:val="clear" w:color="auto" w:fill="FFFFFF"/>
          <w:lang w:val="el-GR"/>
        </w:rPr>
        <w:t>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w:t>
      </w:r>
      <w:r w:rsidR="00911940">
        <w:rPr>
          <w:color w:val="000000"/>
          <w:szCs w:val="22"/>
          <w:shd w:val="clear" w:color="auto" w:fill="FFFFFF"/>
          <w:lang w:val="el-GR"/>
        </w:rPr>
        <w:t>».</w:t>
      </w:r>
      <w:r w:rsidR="002353B1" w:rsidRPr="00CE73AA">
        <w:rPr>
          <w:lang w:val="el-GR" w:eastAsia="ar-SA"/>
        </w:rPr>
        <w:t xml:space="preserve"> </w:t>
      </w:r>
    </w:p>
    <w:p w:rsidR="002353B1" w:rsidRPr="00CE73AA" w:rsidRDefault="002353B1" w:rsidP="002353B1">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οι προσφέροντες λαμβάνουν γνώση των λοιπών συμμετεχόντων στη διαδικασία και των στοιχεί</w:t>
      </w:r>
      <w:r>
        <w:rPr>
          <w:lang w:val="el-GR" w:eastAsia="ar-SA"/>
        </w:rPr>
        <w:t xml:space="preserve">ων που υποβλήθηκαν από </w:t>
      </w:r>
      <w:r w:rsidR="00BF1C2B">
        <w:rPr>
          <w:lang w:val="el-GR" w:eastAsia="ar-SA"/>
        </w:rPr>
        <w:t xml:space="preserve">αυτούς, </w:t>
      </w:r>
      <w:r w:rsidR="00BF1C2B">
        <w:rPr>
          <w:lang w:val="el-GR"/>
        </w:rPr>
        <w:t>με ενέργειες της αναθέτουσας αρχής</w:t>
      </w:r>
      <w:r w:rsidR="00BF1C2B">
        <w:rPr>
          <w:rStyle w:val="ad"/>
          <w:lang w:val="el-GR"/>
        </w:rPr>
        <w:footnoteReference w:id="133"/>
      </w:r>
      <w:r w:rsidR="00BF1C2B" w:rsidRPr="00BE6FAB">
        <w:rPr>
          <w:lang w:val="el-GR" w:eastAsia="ar-SA"/>
        </w:rPr>
        <w:t>.</w:t>
      </w:r>
      <w:r w:rsidRPr="00CE73AA">
        <w:rPr>
          <w:lang w:val="el-GR" w:eastAsia="ar-SA"/>
        </w:rPr>
        <w:t xml:space="preserve">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r w:rsidRPr="00CE73AA">
        <w:rPr>
          <w:vertAlign w:val="superscript"/>
          <w:lang w:val="el-GR" w:eastAsia="ar-SA"/>
        </w:rPr>
        <w:footnoteReference w:id="134"/>
      </w:r>
    </w:p>
    <w:p w:rsidR="00CE73AA" w:rsidRPr="00CE73AA" w:rsidRDefault="00BE6FAB" w:rsidP="00CE73AA">
      <w:pPr>
        <w:rPr>
          <w:lang w:val="el-GR" w:eastAsia="ar-SA"/>
        </w:rPr>
      </w:pPr>
      <w:r w:rsidRPr="00BE6FAB">
        <w:rPr>
          <w:b/>
          <w:lang w:val="el-GR" w:eastAsia="ar-SA"/>
        </w:rPr>
        <w:t>3.3.</w:t>
      </w:r>
      <w:r w:rsidR="00C74870">
        <w:rPr>
          <w:b/>
          <w:lang w:val="el-GR" w:eastAsia="ar-SA"/>
        </w:rPr>
        <w:t>2</w:t>
      </w:r>
      <w:r w:rsidRPr="00BE6FAB">
        <w:rPr>
          <w:b/>
          <w:lang w:val="el-GR" w:eastAsia="ar-SA"/>
        </w:rPr>
        <w:t>.</w:t>
      </w:r>
      <w:r>
        <w:rPr>
          <w:lang w:val="el-GR" w:eastAsia="ar-SA"/>
        </w:rPr>
        <w:t xml:space="preserve"> </w:t>
      </w:r>
      <w:r w:rsidR="00CE73AA" w:rsidRPr="00CE73AA">
        <w:rPr>
          <w:lang w:val="el-GR" w:eastAsia="ar-SA"/>
        </w:rPr>
        <w:t>Η απόφαση κατακύρωσης καθίσταται οριστική, εφόσον συντρέξουν οι ακόλουθες προϋποθέσεις σωρευτικά:</w:t>
      </w:r>
    </w:p>
    <w:p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2" w:anchor="art372_4" w:history="1">
        <w:r w:rsidRPr="00C11E79">
          <w:rPr>
            <w:lang w:val="el-GR" w:eastAsia="ar-SA"/>
          </w:rPr>
          <w:t>παρ.</w:t>
        </w:r>
      </w:hyperlink>
      <w:hyperlink r:id="rId23" w:anchor="art372_4" w:history="1"/>
      <w:hyperlink r:id="rId24" w:anchor="art372_4" w:history="1">
        <w:r w:rsidRPr="00C11E79">
          <w:rPr>
            <w:lang w:val="el-GR" w:eastAsia="ar-SA"/>
          </w:rPr>
          <w:t xml:space="preserve"> 4 του άρθρου 372</w:t>
        </w:r>
      </w:hyperlink>
      <w:r w:rsidRPr="00CE73AA">
        <w:rPr>
          <w:lang w:val="el-GR" w:eastAsia="ar-SA"/>
        </w:rPr>
        <w:t xml:space="preserve"> του ν. 4412/2016,</w:t>
      </w:r>
    </w:p>
    <w:p w:rsidR="00A60B0D"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lastRenderedPageBreak/>
        <w:t>γ) ολοκληρωθεί επιτυχώς ο προσυμβατικός έλεγχος από το Ελεγκτικό Συνέδριο, σύμφωνα με τα άρθρα 324 έως 327 του ν. 4700/2020, εφόσον απαιτείται,</w:t>
      </w:r>
      <w:r w:rsidR="00A60B0D">
        <w:rPr>
          <w:lang w:val="el-GR" w:eastAsia="ar-SA"/>
        </w:rPr>
        <w:t xml:space="preserve"> </w:t>
      </w:r>
      <w:r w:rsidRPr="00CE73AA">
        <w:rPr>
          <w:lang w:val="el-GR" w:eastAsia="ar-SA"/>
        </w:rPr>
        <w:t>και </w:t>
      </w:r>
    </w:p>
    <w:p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5"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26"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00CF3BE7" w:rsidRPr="00CF3BE7">
        <w:rPr>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rsidR="00CE73AA" w:rsidRPr="00CE73AA" w:rsidRDefault="00CE73AA" w:rsidP="00CE7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rsidR="00CE73AA" w:rsidRPr="00CE73AA" w:rsidRDefault="00CE73AA" w:rsidP="00CE73A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rsidR="00CE73AA" w:rsidRPr="00F70008" w:rsidRDefault="00CE73AA" w:rsidP="00CE73A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35"/>
      </w:r>
    </w:p>
    <w:p w:rsidR="00D41FD6" w:rsidRPr="00CB551D" w:rsidRDefault="00CE73AA" w:rsidP="00CB551D">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F70008">
        <w:rPr>
          <w:vertAlign w:val="superscript"/>
          <w:lang w:val="el-GR" w:eastAsia="ar-SA"/>
        </w:rPr>
        <w:footnoteReference w:id="136"/>
      </w:r>
    </w:p>
    <w:p w:rsidR="00D41FD6" w:rsidRPr="00C229F3" w:rsidRDefault="00D41FD6">
      <w:pPr>
        <w:pStyle w:val="2"/>
        <w:rPr>
          <w:lang w:val="el-GR"/>
        </w:rPr>
      </w:pPr>
      <w:bookmarkStart w:id="76" w:name="_Toc74088330"/>
      <w:r>
        <w:rPr>
          <w:rFonts w:ascii="Calibri" w:hAnsi="Calibri"/>
          <w:lang w:val="el-GR"/>
        </w:rPr>
        <w:t>3.4</w:t>
      </w:r>
      <w:r>
        <w:rPr>
          <w:rFonts w:ascii="Calibri" w:hAnsi="Calibri"/>
          <w:lang w:val="el-GR"/>
        </w:rPr>
        <w:tab/>
        <w:t xml:space="preserve">Προδικαστικές Προσφυγές - Προσωρινή </w:t>
      </w:r>
      <w:r w:rsidR="004F14EF">
        <w:rPr>
          <w:rFonts w:ascii="Calibri" w:hAnsi="Calibri"/>
          <w:lang w:val="el-GR"/>
        </w:rPr>
        <w:t xml:space="preserve">και Οριστική </w:t>
      </w:r>
      <w:r>
        <w:rPr>
          <w:rFonts w:ascii="Calibri" w:hAnsi="Calibri"/>
          <w:lang w:val="el-GR"/>
        </w:rPr>
        <w:t>Δικαστική Προστασία</w:t>
      </w:r>
      <w:bookmarkEnd w:id="76"/>
    </w:p>
    <w:p w:rsidR="00CE73AA" w:rsidRPr="00020B6A" w:rsidRDefault="00CE73AA" w:rsidP="00CE73AA">
      <w:pPr>
        <w:rPr>
          <w:color w:val="000000"/>
          <w:lang w:val="el-GR"/>
        </w:rPr>
      </w:pPr>
      <w:r w:rsidRPr="00020B6A">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Pr>
          <w:rStyle w:val="ad"/>
          <w:color w:val="000000"/>
          <w:lang w:val="el-GR"/>
        </w:rPr>
        <w:footnoteReference w:id="137"/>
      </w:r>
      <w:r w:rsidRPr="00020B6A">
        <w:rPr>
          <w:color w:val="000000"/>
          <w:lang w:val="el-GR"/>
        </w:rPr>
        <w:t xml:space="preserve"> .</w:t>
      </w:r>
    </w:p>
    <w:p w:rsidR="00CE73AA" w:rsidRPr="00020B6A" w:rsidRDefault="00CE73AA" w:rsidP="00CE73A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rsidR="00CE73AA" w:rsidRPr="00020B6A" w:rsidRDefault="00CE73AA" w:rsidP="00CE73A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CE73AA" w:rsidRPr="00020B6A" w:rsidRDefault="00CE73AA" w:rsidP="00CE73A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rsidR="00CE73AA" w:rsidRPr="00020B6A" w:rsidRDefault="00CE73AA" w:rsidP="00CE73AA">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009F79ED" w:rsidRPr="009F79ED">
        <w:rPr>
          <w:color w:val="000000"/>
          <w:lang w:val="el-GR"/>
        </w:rPr>
        <w:t xml:space="preserve">Ειδικά για την άσκηση προσφυγής κατά </w:t>
      </w:r>
      <w:r w:rsidR="009F79ED" w:rsidRPr="009F79ED">
        <w:rPr>
          <w:color w:val="000000"/>
          <w:lang w:val="el-GR"/>
        </w:rPr>
        <w:lastRenderedPageBreak/>
        <w:t>προκήρυξης, η πλήρης γνώση αυτής τεκμαίρεται μετά την πάροδο δεκαπέντε (15) ημερών από τη δημοσίευση στο ΚΗΜΔΗΣ.</w:t>
      </w:r>
    </w:p>
    <w:p w:rsidR="00CE73AA" w:rsidRDefault="00CE73AA" w:rsidP="00CE73AA">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d"/>
          <w:color w:val="000000"/>
          <w:lang w:val="el-GR"/>
        </w:rPr>
        <w:footnoteReference w:id="138"/>
      </w:r>
      <w:r w:rsidRPr="00020B6A">
        <w:rPr>
          <w:color w:val="000000"/>
          <w:lang w:val="el-GR"/>
        </w:rPr>
        <w:t xml:space="preserve"> .</w:t>
      </w:r>
    </w:p>
    <w:p w:rsidR="00CE73AA" w:rsidRPr="00020B6A" w:rsidRDefault="00CE73AA" w:rsidP="00CE73A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d"/>
          <w:color w:val="000000"/>
          <w:lang w:val="el-GR"/>
        </w:rPr>
        <w:footnoteReference w:id="139"/>
      </w:r>
      <w:r>
        <w:rPr>
          <w:color w:val="000000"/>
          <w:lang w:val="el-GR"/>
        </w:rPr>
        <w:t>.</w:t>
      </w:r>
    </w:p>
    <w:p w:rsidR="00CE73AA" w:rsidRPr="00353578" w:rsidRDefault="00CE73AA" w:rsidP="00CE73A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rsidR="00CE73AA" w:rsidRPr="00020B6A" w:rsidRDefault="00CE73AA" w:rsidP="00CE73AA">
      <w:pPr>
        <w:rPr>
          <w:color w:val="000000"/>
          <w:lang w:val="el-GR"/>
        </w:rPr>
      </w:pPr>
      <w:r w:rsidRPr="00020B6A">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rsidR="00CE73AA" w:rsidRPr="00020B6A" w:rsidRDefault="00CE73AA" w:rsidP="00CE73A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rsidR="00CE73AA" w:rsidRPr="0052232F" w:rsidRDefault="00CE73AA" w:rsidP="00CE73A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rsidR="00CE73AA" w:rsidRPr="00020B6A" w:rsidRDefault="00CE73AA" w:rsidP="00CE73A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rsidR="00CE73AA" w:rsidRPr="00020B6A" w:rsidRDefault="00CE73AA" w:rsidP="00CE73A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rsidR="00CE73AA" w:rsidRPr="00020B6A" w:rsidRDefault="00CE73AA" w:rsidP="00CE73A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rsidR="00CE73AA" w:rsidRPr="00020B6A" w:rsidRDefault="00CE73AA" w:rsidP="00CE73A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rsidR="00CE73AA" w:rsidRPr="00020B6A" w:rsidRDefault="00CE73AA" w:rsidP="00CE73A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rsidR="004072A5" w:rsidRPr="00E819A8" w:rsidRDefault="00CE73AA" w:rsidP="00E819A8">
      <w:pPr>
        <w:rPr>
          <w:color w:val="000000"/>
          <w:lang w:val="el-GR"/>
        </w:rPr>
      </w:pPr>
      <w:r w:rsidRPr="00020B6A">
        <w:rPr>
          <w:color w:val="000000"/>
          <w:lang w:val="el-GR"/>
        </w:rPr>
        <w:lastRenderedPageBreak/>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rsidR="004072A5" w:rsidRPr="007C4E1D" w:rsidRDefault="004072A5" w:rsidP="004072A5">
      <w:pPr>
        <w:widowControl w:val="0"/>
        <w:suppressAutoHyphens w:val="0"/>
        <w:spacing w:before="120" w:line="240" w:lineRule="atLeast"/>
        <w:textAlignment w:val="baseline"/>
        <w:rPr>
          <w:color w:val="000000"/>
          <w:lang w:val="el-GR" w:eastAsia="ar-SA"/>
        </w:rPr>
      </w:pPr>
      <w:r w:rsidRPr="007C4E1D">
        <w:rPr>
          <w:b/>
          <w:color w:val="000000"/>
          <w:lang w:val="el-GR" w:eastAsia="ar-SA"/>
        </w:rPr>
        <w:t>Β.</w:t>
      </w:r>
      <w:r w:rsidRPr="007C4E1D">
        <w:rPr>
          <w:color w:val="000000"/>
          <w:lang w:val="el-GR" w:eastAsia="ar-SA"/>
        </w:rPr>
        <w:t xml:space="preserve">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ΑΕΠΠ και την ακύρωσή της ενώπιον του αρμοδίου Διοικητικού Δικαστηρίου</w:t>
      </w:r>
      <w:r w:rsidRPr="00F113B5">
        <w:rPr>
          <w:rStyle w:val="ad"/>
          <w:lang w:val="el-GR"/>
        </w:rPr>
        <w:footnoteReference w:id="140"/>
      </w:r>
      <w:r w:rsidRPr="007C4E1D">
        <w:rPr>
          <w:lang w:val="el-GR" w:eastAsia="ar-SA"/>
        </w:rPr>
        <w:t>.</w:t>
      </w:r>
      <w:r w:rsidRPr="007C4E1D">
        <w:rPr>
          <w:color w:val="000000"/>
          <w:lang w:val="el-GR" w:eastAsia="ar-SA"/>
        </w:rPr>
        <w:t xml:space="preserve">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rsidR="004072A5" w:rsidRPr="007C4E1D" w:rsidRDefault="004072A5" w:rsidP="004072A5">
      <w:pPr>
        <w:widowControl w:val="0"/>
        <w:spacing w:before="120" w:line="240" w:lineRule="atLeast"/>
        <w:textAlignment w:val="baseline"/>
        <w:rPr>
          <w:color w:val="000000"/>
          <w:lang w:val="el-GR" w:eastAsia="ar-SA"/>
        </w:rPr>
      </w:pPr>
      <w:r w:rsidRPr="007C4E1D">
        <w:rPr>
          <w:color w:val="000000"/>
          <w:lang w:val="el-GR" w:eastAsia="ar-SA"/>
        </w:rPr>
        <w:t>Με την απόφαση της ΑΕΠΠ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rsidR="004072A5" w:rsidRPr="007C4E1D" w:rsidRDefault="004072A5" w:rsidP="004072A5">
      <w:pPr>
        <w:widowControl w:val="0"/>
        <w:spacing w:before="120" w:line="240" w:lineRule="atLeast"/>
        <w:textAlignment w:val="baseline"/>
        <w:rPr>
          <w:color w:val="000000"/>
          <w:lang w:val="el-GR" w:eastAsia="ar-SA"/>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d"/>
          <w:color w:val="000000"/>
          <w:lang w:val="el-GR"/>
        </w:rPr>
        <w:footnoteReference w:id="141"/>
      </w:r>
    </w:p>
    <w:p w:rsidR="004072A5" w:rsidRPr="007C4E1D" w:rsidRDefault="004072A5" w:rsidP="004072A5">
      <w:pPr>
        <w:widowControl w:val="0"/>
        <w:tabs>
          <w:tab w:val="num" w:pos="720"/>
        </w:tabs>
        <w:spacing w:before="120" w:line="240" w:lineRule="atLeast"/>
        <w:textAlignment w:val="baseline"/>
        <w:rPr>
          <w:color w:val="000000"/>
          <w:lang w:val="el-GR" w:eastAsia="ar-SA"/>
        </w:rPr>
      </w:pPr>
      <w:r w:rsidRPr="007C4E1D">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r>
        <w:rPr>
          <w:rStyle w:val="ad"/>
          <w:color w:val="000000"/>
          <w:lang w:val="el-GR"/>
        </w:rPr>
        <w:footnoteReference w:id="142"/>
      </w:r>
    </w:p>
    <w:p w:rsidR="004072A5" w:rsidRPr="007C4E1D" w:rsidRDefault="004072A5" w:rsidP="004072A5">
      <w:pPr>
        <w:widowControl w:val="0"/>
        <w:tabs>
          <w:tab w:val="num" w:pos="720"/>
        </w:tabs>
        <w:spacing w:before="120" w:line="240" w:lineRule="atLeast"/>
        <w:textAlignment w:val="baseline"/>
        <w:rPr>
          <w:color w:val="000000"/>
          <w:lang w:val="el-GR" w:eastAsia="ar-SA"/>
        </w:rPr>
      </w:pPr>
      <w:r w:rsidRPr="007C4E1D">
        <w:rPr>
          <w:color w:val="000000"/>
          <w:lang w:val="el-GR" w:eastAsia="ar-SA"/>
        </w:rPr>
        <w:t>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rsidR="004072A5" w:rsidRPr="007C4E1D" w:rsidRDefault="004072A5" w:rsidP="004072A5">
      <w:pPr>
        <w:widowControl w:val="0"/>
        <w:tabs>
          <w:tab w:val="num" w:pos="720"/>
        </w:tabs>
        <w:spacing w:before="120" w:line="240" w:lineRule="atLeast"/>
        <w:textAlignment w:val="baseline"/>
        <w:rPr>
          <w:color w:val="000000"/>
          <w:lang w:val="el-GR" w:eastAsia="ar-SA"/>
        </w:rPr>
      </w:pPr>
      <w:r w:rsidRPr="007C4E1D">
        <w:rPr>
          <w:color w:val="000000"/>
          <w:lang w:val="el-GR" w:eastAsia="ar-SA"/>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rsidR="004072A5" w:rsidRPr="007C4E1D" w:rsidRDefault="004072A5" w:rsidP="004072A5">
      <w:pPr>
        <w:widowControl w:val="0"/>
        <w:tabs>
          <w:tab w:val="num" w:pos="720"/>
        </w:tabs>
        <w:spacing w:before="120" w:line="240" w:lineRule="atLeast"/>
        <w:textAlignment w:val="baseline"/>
        <w:rPr>
          <w:color w:val="000000"/>
          <w:lang w:val="el-GR" w:eastAsia="ar-SA"/>
        </w:rPr>
      </w:pPr>
      <w:r w:rsidRPr="007C4E1D">
        <w:rPr>
          <w:color w:val="000000"/>
          <w:lang w:val="el-GR" w:eastAsia="ar-SA"/>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w:t>
      </w:r>
      <w:r>
        <w:rPr>
          <w:rStyle w:val="ad"/>
          <w:color w:val="000000"/>
          <w:lang w:val="el-GR"/>
        </w:rPr>
        <w:footnoteReference w:id="143"/>
      </w:r>
      <w:r w:rsidRPr="007C4E1D">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rsidR="004072A5" w:rsidRPr="007C4E1D" w:rsidRDefault="004072A5" w:rsidP="004072A5">
      <w:pPr>
        <w:widowControl w:val="0"/>
        <w:spacing w:before="120" w:line="240" w:lineRule="atLeast"/>
        <w:textAlignment w:val="baseline"/>
        <w:rPr>
          <w:color w:val="000000"/>
          <w:lang w:val="el-GR" w:eastAsia="ar-SA"/>
        </w:rPr>
      </w:pPr>
      <w:r w:rsidRPr="007C4E1D">
        <w:rPr>
          <w:color w:val="000000"/>
          <w:lang w:val="el-GR" w:eastAsia="ar-SA"/>
        </w:rPr>
        <w:lastRenderedPageBreak/>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rsidR="004072A5" w:rsidRPr="007C4E1D" w:rsidRDefault="004072A5" w:rsidP="004072A5">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rsidR="0073009C" w:rsidRDefault="004072A5" w:rsidP="00CB551D">
      <w:pPr>
        <w:widowControl w:val="0"/>
        <w:tabs>
          <w:tab w:val="left" w:pos="1021"/>
          <w:tab w:val="left" w:pos="1276"/>
          <w:tab w:val="left" w:pos="1588"/>
          <w:tab w:val="left" w:pos="2155"/>
          <w:tab w:val="left" w:pos="2722"/>
          <w:tab w:val="left" w:pos="3289"/>
        </w:tabs>
        <w:spacing w:after="0"/>
        <w:rPr>
          <w:ins w:id="79" w:author="Moutsopoulou Eirini" w:date="2021-08-27T15:18:00Z"/>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rsidR="00D41FD6" w:rsidRPr="00C229F3" w:rsidRDefault="00D41FD6">
      <w:pPr>
        <w:pStyle w:val="2"/>
        <w:rPr>
          <w:lang w:val="el-GR"/>
        </w:rPr>
      </w:pPr>
      <w:bookmarkStart w:id="80" w:name="_Toc74088331"/>
      <w:r>
        <w:rPr>
          <w:rFonts w:ascii="Calibri" w:hAnsi="Calibri"/>
          <w:lang w:val="el-GR"/>
        </w:rPr>
        <w:t>3.5</w:t>
      </w:r>
      <w:r>
        <w:rPr>
          <w:rFonts w:ascii="Calibri" w:hAnsi="Calibri"/>
          <w:lang w:val="el-GR"/>
        </w:rPr>
        <w:tab/>
        <w:t>Ματαίωση Διαδικασίας</w:t>
      </w:r>
      <w:bookmarkEnd w:id="80"/>
    </w:p>
    <w:p w:rsidR="00CE73AA" w:rsidRDefault="00CE73AA" w:rsidP="00CE73AA">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CE73AA" w:rsidRDefault="00CE73AA" w:rsidP="00CE73AA">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rsidR="00CE73AA" w:rsidRDefault="00CE73AA" w:rsidP="00CE73AA">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rsidR="00D41FD6" w:rsidRPr="00C229F3" w:rsidRDefault="00D41FD6">
      <w:pPr>
        <w:pStyle w:val="1"/>
        <w:rPr>
          <w:lang w:val="el-GR"/>
        </w:rPr>
      </w:pPr>
      <w:bookmarkStart w:id="81" w:name="_Toc74088332"/>
      <w:r>
        <w:rPr>
          <w:rFonts w:ascii="Calibri" w:hAnsi="Calibri"/>
          <w:lang w:val="el-GR"/>
        </w:rPr>
        <w:lastRenderedPageBreak/>
        <w:t>4.</w:t>
      </w:r>
      <w:r>
        <w:rPr>
          <w:rFonts w:ascii="Calibri" w:hAnsi="Calibri"/>
          <w:lang w:val="el-GR"/>
        </w:rPr>
        <w:tab/>
        <w:t>ΟΡΟΙ ΕΚΤΕΛΕΣΗΣ ΤΗΣ ΣΥΜΒΑΣΗΣ</w:t>
      </w:r>
      <w:bookmarkEnd w:id="81"/>
      <w:r>
        <w:rPr>
          <w:rFonts w:ascii="Calibri" w:hAnsi="Calibri"/>
          <w:lang w:val="el-GR"/>
        </w:rPr>
        <w:t xml:space="preserve"> </w:t>
      </w:r>
    </w:p>
    <w:p w:rsidR="00D41FD6" w:rsidRPr="00C229F3" w:rsidRDefault="00D41FD6">
      <w:pPr>
        <w:pStyle w:val="2"/>
        <w:rPr>
          <w:lang w:val="el-GR"/>
        </w:rPr>
      </w:pPr>
      <w:bookmarkStart w:id="82" w:name="_Toc74088333"/>
      <w:r>
        <w:rPr>
          <w:rFonts w:ascii="Calibri" w:hAnsi="Calibri"/>
          <w:lang w:val="el-GR"/>
        </w:rPr>
        <w:t>4.1</w:t>
      </w:r>
      <w:r>
        <w:rPr>
          <w:rFonts w:ascii="Calibri" w:hAnsi="Calibri"/>
          <w:lang w:val="el-GR"/>
        </w:rPr>
        <w:tab/>
        <w:t>Εγγυήσεις  (καλής εκτέλεσης, προκαταβολής)</w:t>
      </w:r>
      <w:bookmarkEnd w:id="82"/>
    </w:p>
    <w:p w:rsidR="00D41FD6" w:rsidRPr="00C229F3" w:rsidRDefault="00D41FD6">
      <w:pPr>
        <w:rPr>
          <w:lang w:val="el-GR"/>
        </w:rPr>
      </w:pPr>
      <w:r>
        <w:rPr>
          <w:lang w:val="el-GR"/>
        </w:rPr>
        <w:t xml:space="preserve">Εγγύηση καλής εκτέλεσης και εγγύηση προκαταβολής </w:t>
      </w:r>
    </w:p>
    <w:p w:rsidR="00D41FD6" w:rsidRPr="00E819A8" w:rsidRDefault="00D41FD6">
      <w:pPr>
        <w:rPr>
          <w:lang w:val="el-GR"/>
        </w:rPr>
      </w:pPr>
      <w:r>
        <w:rPr>
          <w:lang w:val="el-GR"/>
        </w:rPr>
        <w:t xml:space="preserve">Για την υπογραφή της σύμβασης απαιτείται η παροχή εγγύησης καλής εκτέλεσης, σύμφωνα με το άρθρο 72 παρ. </w:t>
      </w:r>
      <w:r w:rsidR="007471B0">
        <w:rPr>
          <w:lang w:val="el-GR"/>
        </w:rPr>
        <w:t>4</w:t>
      </w:r>
      <w:r>
        <w:rPr>
          <w:lang w:val="el-GR"/>
        </w:rPr>
        <w:t xml:space="preserve"> του ν. 4412/2016, το ύψος της οποίας ανέρχεται σε ποσοστό </w:t>
      </w:r>
      <w:r w:rsidR="007471B0">
        <w:rPr>
          <w:lang w:val="el-GR"/>
        </w:rPr>
        <w:t>4% επί της εκτιμώμενης αξίας</w:t>
      </w:r>
      <w:r w:rsidR="0053738D" w:rsidRPr="0053738D">
        <w:rPr>
          <w:lang w:val="el-GR"/>
        </w:rPr>
        <w:t xml:space="preserve"> </w:t>
      </w:r>
      <w:r w:rsidR="0053738D">
        <w:rPr>
          <w:lang w:val="el-GR"/>
        </w:rPr>
        <w:t>της σύμβασης</w:t>
      </w:r>
      <w:r>
        <w:rPr>
          <w:lang w:val="el-GR"/>
        </w:rPr>
        <w:t xml:space="preserve">, </w:t>
      </w:r>
      <w:r w:rsidR="007471B0">
        <w:rPr>
          <w:lang w:val="el-GR"/>
        </w:rPr>
        <w:t xml:space="preserve">ή του τμήματος </w:t>
      </w:r>
      <w:r w:rsidR="0053738D">
        <w:rPr>
          <w:lang w:val="el-GR"/>
        </w:rPr>
        <w:t>αυτής</w:t>
      </w:r>
      <w:r w:rsidR="007471B0">
        <w:rPr>
          <w:lang w:val="el-GR"/>
        </w:rPr>
        <w:t xml:space="preserve">, χωρίς να συμπεριλαμβάνονται τα δικαιώματα προαίρεσης  και </w:t>
      </w:r>
      <w:r w:rsidR="0053738D">
        <w:rPr>
          <w:lang w:val="el-GR"/>
        </w:rPr>
        <w:t xml:space="preserve">η οποία </w:t>
      </w:r>
      <w:r w:rsidR="007471B0">
        <w:rPr>
          <w:lang w:val="el-GR"/>
        </w:rPr>
        <w:t>κατατίθεται μέχρι και την  υπογραφή του συμφωνητικού</w:t>
      </w:r>
      <w:r w:rsidR="00110309">
        <w:rPr>
          <w:lang w:val="el-GR"/>
        </w:rPr>
        <w:t>.</w:t>
      </w:r>
      <w:r w:rsidR="002647D4">
        <w:rPr>
          <w:lang w:val="el-GR"/>
        </w:rPr>
        <w:t xml:space="preserve"> </w:t>
      </w:r>
      <w:r>
        <w:rPr>
          <w:lang w:val="el-GR"/>
        </w:rPr>
        <w:t>Η εγγύηση καλής εκτέλεσης, προκειμένου να γίνει αποδεκτή</w:t>
      </w:r>
      <w:r w:rsidR="002647D4">
        <w:rPr>
          <w:lang w:val="el-GR"/>
        </w:rPr>
        <w:t>,</w:t>
      </w:r>
      <w:r>
        <w:rPr>
          <w:lang w:val="el-GR"/>
        </w:rPr>
        <w:t xml:space="preserve"> πρέπει να περιλαμβάνει κατ' ελάχιστον τα αναφερόμενα </w:t>
      </w:r>
      <w:r w:rsidR="0053738D">
        <w:rPr>
          <w:lang w:val="el-GR"/>
        </w:rPr>
        <w:t>στην παρ. 12 του άρθρου 72 του ν. 4412/2016</w:t>
      </w:r>
      <w:r w:rsidR="006D6BE0">
        <w:rPr>
          <w:lang w:val="el-GR"/>
        </w:rPr>
        <w:t xml:space="preserve"> στοιχεία</w:t>
      </w:r>
      <w:r w:rsidR="0053738D">
        <w:rPr>
          <w:lang w:val="el-GR"/>
        </w:rPr>
        <w:t xml:space="preserve">, πλην </w:t>
      </w:r>
      <w:r w:rsidR="006D6BE0">
        <w:rPr>
          <w:lang w:val="el-GR"/>
        </w:rPr>
        <w:t xml:space="preserve">αυτού </w:t>
      </w:r>
      <w:r w:rsidR="0053738D">
        <w:rPr>
          <w:lang w:val="el-GR"/>
        </w:rPr>
        <w:t>της περ. η (</w:t>
      </w:r>
      <w:r w:rsidR="006D6BE0">
        <w:rPr>
          <w:lang w:val="el-GR"/>
        </w:rPr>
        <w:t xml:space="preserve">βλ. την </w:t>
      </w:r>
      <w:r w:rsidR="0053738D">
        <w:rPr>
          <w:lang w:val="el-GR"/>
        </w:rPr>
        <w:t xml:space="preserve">παράγραφο </w:t>
      </w:r>
      <w:r>
        <w:rPr>
          <w:lang w:val="el-GR"/>
        </w:rPr>
        <w:t xml:space="preserve">2.1.5. </w:t>
      </w:r>
      <w:r w:rsidR="006D6BE0">
        <w:rPr>
          <w:lang w:val="el-GR"/>
        </w:rPr>
        <w:t>της παρούσας)</w:t>
      </w:r>
      <w:r w:rsidR="0053738D">
        <w:rPr>
          <w:lang w:val="el-GR"/>
        </w:rPr>
        <w:t xml:space="preserve">, </w:t>
      </w:r>
      <w:r>
        <w:rPr>
          <w:lang w:val="el-GR"/>
        </w:rPr>
        <w:t>και</w:t>
      </w:r>
      <w:r w:rsidR="0053738D">
        <w:rPr>
          <w:lang w:val="el-GR"/>
        </w:rPr>
        <w:t>,</w:t>
      </w:r>
      <w:r>
        <w:rPr>
          <w:lang w:val="el-GR"/>
        </w:rPr>
        <w:t xml:space="preserve"> επιπλέον</w:t>
      </w:r>
      <w:r w:rsidR="0053738D">
        <w:rPr>
          <w:lang w:val="el-GR"/>
        </w:rPr>
        <w:t>,</w:t>
      </w:r>
      <w:r>
        <w:rPr>
          <w:lang w:val="el-GR"/>
        </w:rPr>
        <w:t xml:space="preserve"> </w:t>
      </w:r>
      <w:r w:rsidR="0053738D">
        <w:rPr>
          <w:lang w:val="el-GR"/>
        </w:rPr>
        <w:t xml:space="preserve">τον τίτλο και </w:t>
      </w:r>
      <w:r>
        <w:rPr>
          <w:lang w:val="el-GR"/>
        </w:rPr>
        <w:t xml:space="preserve">τον αριθμό </w:t>
      </w:r>
      <w:r w:rsidR="0053738D">
        <w:rPr>
          <w:lang w:val="el-GR"/>
        </w:rPr>
        <w:t>της σχετικής σύμβασης, εφόσον ο τελευταίος είναι γνωστός</w:t>
      </w:r>
      <w:r w:rsidR="00E819A8" w:rsidRPr="00E819A8">
        <w:rPr>
          <w:lang w:val="el-GR"/>
        </w:rPr>
        <w:t>.</w:t>
      </w:r>
    </w:p>
    <w:p w:rsidR="00D41FD6" w:rsidRDefault="00D41FD6">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rsidR="001E32A7" w:rsidRDefault="001E32A7" w:rsidP="001E32A7">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rsidR="00EF3166" w:rsidRDefault="00EF3166" w:rsidP="00EF3166">
      <w:pPr>
        <w:rPr>
          <w:lang w:val="el-GR"/>
        </w:rPr>
      </w:pPr>
      <w:r>
        <w:rPr>
          <w:lang w:val="el-GR"/>
        </w:rPr>
        <w:t>Η/Οι εγγύηση/εις καλής εκτέλεσης επιστρέφεται/ονται στο σύνολό του/ς μετά από την ποσοτική και ποιοτική παραλαβή του συνόλου του αντικειμένου της σύμβασης.</w:t>
      </w:r>
    </w:p>
    <w:p w:rsidR="00EF3166" w:rsidRPr="00BD65F6" w:rsidRDefault="00EF3166" w:rsidP="00EF3166">
      <w:pPr>
        <w:rPr>
          <w:lang w:val="el-GR"/>
        </w:rPr>
      </w:pPr>
      <w:r>
        <w:rPr>
          <w:lang w:val="el-GR"/>
        </w:rPr>
        <w:t>Η απόσβεση της προκαταβολής πραγματοποιείται και η εγγύηση προκαταβολής επιστρέφ</w:t>
      </w:r>
      <w:r w:rsidR="006D6BE0">
        <w:rPr>
          <w:lang w:val="el-GR"/>
        </w:rPr>
        <w:t>εται</w:t>
      </w:r>
      <w:r>
        <w:rPr>
          <w:lang w:val="el-GR"/>
        </w:rPr>
        <w:t xml:space="preserve"> μετά από την οριστική ποσοτική και ποιοτική παραλαβή των υπηρεσιών. </w:t>
      </w:r>
    </w:p>
    <w:p w:rsidR="00D41FD6" w:rsidRPr="00C229F3" w:rsidRDefault="00EF3166">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w:t>
      </w:r>
      <w:r w:rsidR="001E32A7">
        <w:rPr>
          <w:lang w:val="el-GR"/>
        </w:rPr>
        <w:t>παροχή</w:t>
      </w:r>
      <w:r>
        <w:rPr>
          <w:lang w:val="el-GR"/>
        </w:rPr>
        <w:t xml:space="preserve">,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rsidR="00D41FD6" w:rsidRPr="00C229F3" w:rsidRDefault="00D41FD6">
      <w:pPr>
        <w:pStyle w:val="2"/>
        <w:rPr>
          <w:lang w:val="el-GR"/>
        </w:rPr>
      </w:pPr>
      <w:bookmarkStart w:id="83" w:name="_Toc74088334"/>
      <w:r>
        <w:rPr>
          <w:rFonts w:ascii="Calibri" w:hAnsi="Calibri"/>
          <w:lang w:val="el-GR"/>
        </w:rPr>
        <w:t xml:space="preserve">4.2 </w:t>
      </w:r>
      <w:r>
        <w:rPr>
          <w:rFonts w:ascii="Calibri" w:hAnsi="Calibri"/>
          <w:lang w:val="el-GR"/>
        </w:rPr>
        <w:tab/>
        <w:t>Συμβατικό Πλαίσιο - Εφαρμοστέα Νομοθεσία</w:t>
      </w:r>
      <w:bookmarkEnd w:id="83"/>
      <w:r>
        <w:rPr>
          <w:rFonts w:ascii="Calibri" w:hAnsi="Calibri"/>
          <w:lang w:val="el-GR"/>
        </w:rPr>
        <w:t xml:space="preserve"> </w:t>
      </w:r>
    </w:p>
    <w:p w:rsidR="00D41FD6" w:rsidRPr="00C229F3" w:rsidRDefault="00D41FD6">
      <w:pPr>
        <w:rPr>
          <w:lang w:val="el-GR"/>
        </w:rPr>
      </w:pPr>
      <w:r>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D41FD6" w:rsidRPr="00C229F3" w:rsidRDefault="00D41FD6">
      <w:pPr>
        <w:pStyle w:val="2"/>
        <w:rPr>
          <w:lang w:val="el-GR"/>
        </w:rPr>
      </w:pPr>
      <w:bookmarkStart w:id="84" w:name="_Toc74088335"/>
      <w:r>
        <w:rPr>
          <w:rFonts w:ascii="Calibri" w:hAnsi="Calibri"/>
          <w:lang w:val="el-GR"/>
        </w:rPr>
        <w:t>4.3</w:t>
      </w:r>
      <w:r>
        <w:rPr>
          <w:rFonts w:ascii="Calibri" w:hAnsi="Calibri"/>
          <w:lang w:val="el-GR"/>
        </w:rPr>
        <w:tab/>
        <w:t>Όροι εκτέλεσης της σύμβασης</w:t>
      </w:r>
      <w:bookmarkEnd w:id="84"/>
    </w:p>
    <w:p w:rsidR="00D41FD6" w:rsidRPr="00C229F3" w:rsidRDefault="00D41FD6">
      <w:pPr>
        <w:rPr>
          <w:lang w:val="el-GR"/>
        </w:rPr>
      </w:pPr>
      <w:r>
        <w:rPr>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7" w:anchor="pararthma_A_X" w:history="1">
        <w:r>
          <w:rPr>
            <w:rStyle w:val="-"/>
            <w:color w:val="auto"/>
            <w:lang w:val="el-GR"/>
          </w:rPr>
          <w:t>Παράρτημα X του Προσαρτήματος Α΄</w:t>
        </w:r>
      </w:hyperlink>
      <w:r>
        <w:rPr>
          <w:lang w:val="el-GR"/>
        </w:rPr>
        <w:t>.</w:t>
      </w:r>
    </w:p>
    <w:p w:rsidR="00D41FD6" w:rsidRDefault="00D41FD6">
      <w:pPr>
        <w:rPr>
          <w:rFonts w:eastAsia="Calibri"/>
          <w:lang w:val="el-GR"/>
        </w:rPr>
      </w:pPr>
      <w:r>
        <w:rPr>
          <w:rFonts w:eastAsia="Calibri"/>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D41FD6" w:rsidRPr="00C229F3" w:rsidRDefault="00D41FD6">
      <w:pPr>
        <w:tabs>
          <w:tab w:val="center" w:pos="4819"/>
        </w:tabs>
        <w:suppressAutoHyphens w:val="0"/>
        <w:spacing w:after="0"/>
        <w:rPr>
          <w:lang w:val="el-GR"/>
        </w:rPr>
      </w:pPr>
      <w:r>
        <w:rPr>
          <w:rFonts w:eastAsia="Trebuchet MS" w:cs="Trebuchet MS"/>
          <w:color w:val="000000"/>
          <w:sz w:val="24"/>
          <w:lang w:val="el-GR" w:eastAsia="el-GR"/>
        </w:rPr>
        <w:t xml:space="preserve"> </w:t>
      </w:r>
      <w:r>
        <w:rPr>
          <w:rFonts w:eastAsia="Trebuchet MS" w:cs="Trebuchet MS"/>
          <w:color w:val="000000"/>
          <w:sz w:val="24"/>
          <w:lang w:val="el-GR" w:eastAsia="el-GR"/>
        </w:rPr>
        <w:tab/>
      </w:r>
    </w:p>
    <w:p w:rsidR="003B030A" w:rsidRDefault="003B03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i/>
          <w:iCs/>
          <w:color w:val="5B9BD5"/>
          <w:spacing w:val="5"/>
          <w:kern w:val="1"/>
          <w:lang w:val="el-GR"/>
        </w:rPr>
      </w:pPr>
    </w:p>
    <w:p w:rsidR="00911940" w:rsidRPr="00B825C3" w:rsidRDefault="00911940" w:rsidP="00756359">
      <w:pPr>
        <w:rPr>
          <w:rFonts w:eastAsia="Calibri"/>
          <w:lang w:val="el-GR"/>
        </w:rPr>
      </w:pPr>
    </w:p>
    <w:p w:rsidR="00756359" w:rsidRPr="00B825C3" w:rsidRDefault="003B030A" w:rsidP="00756359">
      <w:pPr>
        <w:rPr>
          <w:rFonts w:eastAsia="Calibri"/>
          <w:lang w:val="el-GR"/>
        </w:rPr>
      </w:pPr>
      <w:r w:rsidRPr="00B825C3">
        <w:rPr>
          <w:rFonts w:eastAsia="Calibri"/>
          <w:lang w:val="el-GR"/>
        </w:rPr>
        <w:lastRenderedPageBreak/>
        <w:t xml:space="preserve">4.3.2. </w:t>
      </w:r>
      <w:r w:rsidR="00756359" w:rsidRPr="00B825C3">
        <w:rPr>
          <w:rFonts w:eastAsia="Calibri"/>
          <w:lang w:val="el-GR"/>
        </w:rPr>
        <w:t xml:space="preserve">Ο ανάδοχος δεσμεύεται ότι: </w:t>
      </w:r>
    </w:p>
    <w:p w:rsidR="00756359" w:rsidRPr="00DD50E7" w:rsidRDefault="00756359" w:rsidP="0075635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rsidR="00756359" w:rsidRPr="00DD50E7" w:rsidRDefault="00756359" w:rsidP="0075635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footnoteReference w:id="144"/>
      </w:r>
      <w:r w:rsidRPr="00DD50E7">
        <w:rPr>
          <w:rFonts w:eastAsia="Calibri"/>
          <w:vertAlign w:val="superscript"/>
          <w:lang w:val="el-GR"/>
        </w:rPr>
        <w:t xml:space="preserve"> </w:t>
      </w:r>
      <w:r w:rsidRPr="00DD50E7">
        <w:rPr>
          <w:rFonts w:eastAsia="Calibri"/>
          <w:lang w:val="el-GR"/>
        </w:rPr>
        <w:t xml:space="preserve">. </w:t>
      </w:r>
    </w:p>
    <w:p w:rsidR="00756359" w:rsidRPr="00DD50E7" w:rsidRDefault="0026685E" w:rsidP="0075635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w:t>
      </w:r>
      <w:r w:rsidR="00C031F2" w:rsidRPr="00DD50E7">
        <w:rPr>
          <w:rFonts w:eastAsia="Calibri"/>
          <w:lang w:val="el-GR"/>
        </w:rPr>
        <w:t>που χρησιμοποιεί</w:t>
      </w:r>
      <w:r w:rsidRPr="00DD50E7">
        <w:rPr>
          <w:rFonts w:eastAsia="Calibri"/>
          <w:lang w:val="el-GR"/>
        </w:rPr>
        <w:t xml:space="preserve">. </w:t>
      </w:r>
      <w:r w:rsidR="00756359" w:rsidRPr="00DD50E7">
        <w:rPr>
          <w:rFonts w:eastAsia="Calibri"/>
          <w:lang w:val="el-GR"/>
        </w:rPr>
        <w:t xml:space="preserve">Στο συμφωνητικό περιλαμβάνεται σχετική δεσμευτική δήλωση τόσο του αναδόχου όσο και των υπεργολάβων του. </w:t>
      </w:r>
    </w:p>
    <w:p w:rsidR="00D41FD6" w:rsidRPr="00C229F3" w:rsidRDefault="00D41FD6">
      <w:pPr>
        <w:pStyle w:val="2"/>
        <w:rPr>
          <w:lang w:val="el-GR"/>
        </w:rPr>
      </w:pPr>
      <w:bookmarkStart w:id="85" w:name="_Toc74088336"/>
      <w:r>
        <w:rPr>
          <w:rFonts w:ascii="Calibri" w:hAnsi="Calibri"/>
          <w:lang w:val="el-GR"/>
        </w:rPr>
        <w:t>4.4</w:t>
      </w:r>
      <w:r>
        <w:rPr>
          <w:rFonts w:ascii="Calibri" w:hAnsi="Calibri"/>
          <w:lang w:val="el-GR"/>
        </w:rPr>
        <w:tab/>
        <w:t>Υπεργολαβία</w:t>
      </w:r>
      <w:bookmarkEnd w:id="85"/>
    </w:p>
    <w:p w:rsidR="00D41FD6" w:rsidRPr="00C229F3" w:rsidRDefault="00D41FD6">
      <w:pPr>
        <w:rPr>
          <w:lang w:val="el-GR"/>
        </w:rPr>
      </w:pPr>
      <w:r>
        <w:rPr>
          <w:b/>
          <w:bCs/>
          <w:lang w:val="el-GR"/>
        </w:rPr>
        <w:t xml:space="preserve">4.4.1. </w:t>
      </w:r>
      <w:r>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D41FD6" w:rsidRPr="00C229F3" w:rsidRDefault="00D41FD6">
      <w:pPr>
        <w:rPr>
          <w:lang w:val="el-GR"/>
        </w:rPr>
      </w:pPr>
      <w:r>
        <w:rPr>
          <w:b/>
          <w:bCs/>
          <w:lang w:val="el-GR"/>
        </w:rPr>
        <w:t xml:space="preserve">4.4.2. </w:t>
      </w:r>
      <w:r>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Pr>
          <w:szCs w:val="22"/>
          <w:lang w:val="el-GR"/>
        </w:rPr>
        <w:t>προσκομίζοντας τα σχετικά συμφωνητικά/δηλώσεις συνεργασίας</w:t>
      </w:r>
      <w:r>
        <w:rPr>
          <w:rFonts w:eastAsia="SimSun"/>
          <w:i/>
          <w:iCs/>
          <w:color w:val="0099FF"/>
          <w:kern w:val="1"/>
          <w:szCs w:val="22"/>
          <w:lang w:val="el-GR" w:bidi="hi-IN"/>
        </w:rPr>
        <w:t>.</w:t>
      </w:r>
      <w:r>
        <w:rPr>
          <w:rStyle w:val="WW-FootnoteReference12"/>
          <w:lang w:val="el-GR"/>
        </w:rPr>
        <w:footnoteReference w:id="145"/>
      </w:r>
      <w:r>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D41FD6" w:rsidRPr="00C229F3" w:rsidRDefault="00D41FD6">
      <w:pPr>
        <w:rPr>
          <w:lang w:val="el-GR"/>
        </w:rPr>
      </w:pPr>
      <w:r>
        <w:rPr>
          <w:b/>
          <w:bCs/>
          <w:lang w:val="el-GR"/>
        </w:rPr>
        <w:t>4.4.3.</w:t>
      </w:r>
      <w:r>
        <w:rPr>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D41FD6" w:rsidRPr="00C229F3" w:rsidRDefault="00D41FD6">
      <w:pPr>
        <w:rPr>
          <w:lang w:val="el-GR"/>
        </w:rPr>
      </w:pPr>
      <w:r>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rsidR="00D41FD6" w:rsidRPr="00C229F3" w:rsidRDefault="00D41FD6">
      <w:pPr>
        <w:pStyle w:val="2"/>
        <w:rPr>
          <w:lang w:val="el-GR"/>
        </w:rPr>
      </w:pPr>
      <w:bookmarkStart w:id="86" w:name="_Toc74088337"/>
      <w:r>
        <w:rPr>
          <w:rFonts w:ascii="Calibri" w:hAnsi="Calibri"/>
          <w:lang w:val="el-GR"/>
        </w:rPr>
        <w:t>4.5</w:t>
      </w:r>
      <w:r>
        <w:rPr>
          <w:rFonts w:ascii="Calibri" w:hAnsi="Calibri"/>
          <w:lang w:val="el-GR"/>
        </w:rPr>
        <w:tab/>
        <w:t>Τροποποίηση σύμβασης κατά τη διάρκειά της</w:t>
      </w:r>
      <w:r w:rsidR="00AF23CC">
        <w:rPr>
          <w:rStyle w:val="00"/>
          <w:rFonts w:ascii="Calibri" w:hAnsi="Calibri"/>
          <w:lang w:val="el-GR"/>
        </w:rPr>
        <w:footnoteReference w:id="146"/>
      </w:r>
      <w:bookmarkEnd w:id="86"/>
      <w:r>
        <w:rPr>
          <w:rFonts w:ascii="Calibri" w:hAnsi="Calibri"/>
          <w:lang w:val="el-GR"/>
        </w:rPr>
        <w:t xml:space="preserve"> </w:t>
      </w:r>
    </w:p>
    <w:p w:rsidR="00FF2F18" w:rsidRPr="00377F91" w:rsidRDefault="00D41FD6" w:rsidP="00377F91">
      <w:pPr>
        <w:rPr>
          <w:i/>
          <w:iCs/>
          <w:color w:val="5B9BD5"/>
          <w:spacing w:val="5"/>
          <w:kern w:val="1"/>
          <w:lang w:val="el-GR"/>
        </w:rPr>
      </w:pPr>
      <w:r w:rsidRPr="00DB35C7">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w:t>
      </w:r>
      <w:r w:rsidR="00A071FC" w:rsidRPr="00DB35C7">
        <w:rPr>
          <w:lang w:val="el-GR"/>
        </w:rPr>
        <w:t>,</w:t>
      </w:r>
      <w:r w:rsidRPr="00DB35C7">
        <w:rPr>
          <w:lang w:val="el-GR"/>
        </w:rPr>
        <w:t xml:space="preserve"> κατόπιν γνωμοδότησης </w:t>
      </w:r>
      <w:r w:rsidR="00A071FC" w:rsidRPr="00DB35C7">
        <w:rPr>
          <w:lang w:val="el-GR"/>
        </w:rPr>
        <w:t xml:space="preserve">του αρμοδίου οργάνου της αναθέτουσας </w:t>
      </w:r>
      <w:r w:rsidR="00A071FC" w:rsidRPr="00911940">
        <w:rPr>
          <w:lang w:val="el-GR"/>
        </w:rPr>
        <w:t>αρχής</w:t>
      </w:r>
      <w:r w:rsidR="00377F91" w:rsidRPr="00377F91">
        <w:rPr>
          <w:lang w:val="el-GR"/>
        </w:rPr>
        <w:t>.</w:t>
      </w:r>
    </w:p>
    <w:p w:rsidR="003B030A" w:rsidRPr="00911940" w:rsidRDefault="003B030A" w:rsidP="003B030A">
      <w:pPr>
        <w:rPr>
          <w:lang w:val="el-GR"/>
        </w:rPr>
      </w:pPr>
      <w:r w:rsidRPr="00911940">
        <w:rPr>
          <w:lang w:val="el-GR"/>
        </w:rPr>
        <w:lastRenderedPageBreak/>
        <w:t xml:space="preserve">Μετά τη λύση της σύμβασης λόγω της έκπτωσης του αναδόχου, σύμφωνα με το άρθρο 203 του ν. 4412/2016 και την παράγραφο </w:t>
      </w:r>
      <w:r w:rsidR="00A071FC" w:rsidRPr="00911940">
        <w:rPr>
          <w:lang w:val="el-GR"/>
        </w:rPr>
        <w:t>5</w:t>
      </w:r>
      <w:r w:rsidRPr="00911940">
        <w:rPr>
          <w:lang w:val="el-GR"/>
        </w:rPr>
        <w:t>.</w:t>
      </w:r>
      <w:r w:rsidR="00A071FC" w:rsidRPr="00911940">
        <w:rPr>
          <w:lang w:val="el-GR"/>
        </w:rPr>
        <w:t>2</w:t>
      </w:r>
      <w:r w:rsidRPr="00911940">
        <w:rPr>
          <w:lang w:val="el-GR"/>
        </w:rPr>
        <w:t>.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14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rsidR="00D41FD6" w:rsidRPr="00C229F3" w:rsidRDefault="00D41FD6">
      <w:pPr>
        <w:pStyle w:val="2"/>
        <w:rPr>
          <w:lang w:val="el-GR"/>
        </w:rPr>
      </w:pPr>
      <w:bookmarkStart w:id="87" w:name="_Toc74088338"/>
      <w:r>
        <w:rPr>
          <w:rFonts w:ascii="Calibri" w:hAnsi="Calibri"/>
          <w:lang w:val="el-GR"/>
        </w:rPr>
        <w:t>4.6</w:t>
      </w:r>
      <w:r>
        <w:rPr>
          <w:rFonts w:ascii="Calibri" w:hAnsi="Calibri"/>
          <w:lang w:val="el-GR"/>
        </w:rPr>
        <w:tab/>
        <w:t>Δικαίωμα μονομερούς λύσης της σύμβασης</w:t>
      </w:r>
      <w:r>
        <w:rPr>
          <w:rStyle w:val="WW-FootnoteReference12"/>
          <w:rFonts w:ascii="Calibri" w:hAnsi="Calibri"/>
          <w:lang w:val="el-GR"/>
        </w:rPr>
        <w:footnoteReference w:id="148"/>
      </w:r>
      <w:bookmarkEnd w:id="87"/>
      <w:r>
        <w:rPr>
          <w:rFonts w:ascii="Calibri" w:hAnsi="Calibri"/>
          <w:lang w:val="el-GR"/>
        </w:rPr>
        <w:t xml:space="preserve"> </w:t>
      </w:r>
    </w:p>
    <w:p w:rsidR="00D41FD6" w:rsidRPr="00C229F3" w:rsidRDefault="00D41FD6">
      <w:pPr>
        <w:rPr>
          <w:lang w:val="el-GR"/>
        </w:rPr>
      </w:pPr>
      <w:r>
        <w:rPr>
          <w:b/>
          <w:bCs/>
          <w:lang w:val="el-GR"/>
        </w:rPr>
        <w:t>4.6.1.</w:t>
      </w:r>
      <w:r>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D41FD6" w:rsidRPr="00C229F3" w:rsidRDefault="00D41FD6">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D41FD6" w:rsidRPr="00C229F3" w:rsidRDefault="00D41FD6">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D41FD6" w:rsidRDefault="00D41FD6">
      <w:pPr>
        <w:rPr>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B030A" w:rsidRPr="005F0A0D" w:rsidRDefault="003B030A" w:rsidP="003B030A">
      <w:pPr>
        <w:rPr>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rsidR="003B030A" w:rsidRPr="005F0A0D" w:rsidRDefault="003B030A" w:rsidP="003B030A">
      <w:pPr>
        <w:rPr>
          <w:szCs w:val="22"/>
          <w:lang w:val="el-GR"/>
        </w:rPr>
      </w:pPr>
      <w:r w:rsidRPr="005F0A0D">
        <w:rPr>
          <w:szCs w:val="22"/>
          <w:lang w:val="el-GR"/>
        </w:rPr>
        <w:t>ε)</w:t>
      </w:r>
      <w:r w:rsidR="00A60B0D">
        <w:rPr>
          <w:szCs w:val="22"/>
          <w:lang w:val="el-GR"/>
        </w:rPr>
        <w:t xml:space="preserve"> </w:t>
      </w:r>
      <w:r w:rsidRPr="005F0A0D">
        <w:rPr>
          <w:szCs w:val="22"/>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009879E5" w:rsidRPr="005F0A0D">
        <w:rPr>
          <w:szCs w:val="22"/>
          <w:lang w:val="el-GR"/>
        </w:rPr>
        <w:t>.</w:t>
      </w:r>
      <w:r w:rsidR="009879E5" w:rsidRPr="00166934">
        <w:rPr>
          <w:szCs w:val="22"/>
          <w:lang w:val="el-GR"/>
        </w:rPr>
        <w:t xml:space="preserve"> </w:t>
      </w:r>
      <w:r w:rsidR="009879E5" w:rsidRPr="00911940">
        <w:rPr>
          <w:szCs w:val="22"/>
          <w:lang w:val="el-GR"/>
        </w:rPr>
        <w:t xml:space="preserve">Η αναθέτουσα αρχή μπορεί να μην καταγγείλει τη σύμβαση, υπό την προϋπόθεση ότι </w:t>
      </w:r>
      <w:r w:rsidR="009B7ADD" w:rsidRPr="00911940">
        <w:rPr>
          <w:szCs w:val="22"/>
          <w:lang w:val="el-GR"/>
        </w:rPr>
        <w:t xml:space="preserve">ο ανάδοχος ο οποίος θα βρεθεί σε μία εκ των καταστάσεων που αναφέρονται στην περίπτωση αυτή </w:t>
      </w:r>
      <w:r w:rsidR="009879E5" w:rsidRPr="00911940">
        <w:rPr>
          <w:szCs w:val="22"/>
          <w:lang w:val="el-GR"/>
        </w:rPr>
        <w:t>αποδεικνύ</w:t>
      </w:r>
      <w:r w:rsidR="009B7ADD" w:rsidRPr="00911940">
        <w:rPr>
          <w:szCs w:val="22"/>
          <w:lang w:val="el-GR"/>
        </w:rPr>
        <w:t>ει</w:t>
      </w:r>
      <w:r w:rsidR="009879E5" w:rsidRPr="00911940">
        <w:rPr>
          <w:szCs w:val="22"/>
          <w:lang w:val="el-GR"/>
        </w:rPr>
        <w:t xml:space="preserve">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00CC172E" w:rsidRPr="00911940">
        <w:rPr>
          <w:szCs w:val="22"/>
          <w:lang w:val="el-GR"/>
        </w:rPr>
        <w:t>.</w:t>
      </w:r>
    </w:p>
    <w:p w:rsidR="003B030A" w:rsidRPr="008F4C2F" w:rsidRDefault="003B030A" w:rsidP="003B030A">
      <w:pPr>
        <w:rPr>
          <w:szCs w:val="22"/>
          <w:lang w:val="el-GR"/>
        </w:rPr>
      </w:pPr>
      <w:r w:rsidRPr="008F4C2F">
        <w:rPr>
          <w:szCs w:val="22"/>
          <w:lang w:val="el-GR"/>
        </w:rPr>
        <w:t>στ) ο ανάδοχος παραβεί αποδεδειγμένα τις υποχρεώσεις του που απορρέουν από την δέσμευση ακεραιότητας της παρ. 4.3.</w:t>
      </w:r>
      <w:r w:rsidR="00B30C56" w:rsidRPr="008F4C2F">
        <w:rPr>
          <w:szCs w:val="22"/>
          <w:lang w:val="el-GR"/>
        </w:rPr>
        <w:t>2</w:t>
      </w:r>
      <w:r w:rsidRPr="008F4C2F">
        <w:rPr>
          <w:szCs w:val="22"/>
          <w:lang w:val="el-GR"/>
        </w:rPr>
        <w:t>. της παρούσας, ως αναλυτικά περιγράφονται στο συνημμένο στην παρούσα σχέδιο σύμβασης.</w:t>
      </w:r>
    </w:p>
    <w:p w:rsidR="003B030A" w:rsidRPr="00276EDA" w:rsidRDefault="003B030A" w:rsidP="003B030A">
      <w:pPr>
        <w:rPr>
          <w:strike/>
          <w:lang w:val="el-GR"/>
        </w:rPr>
      </w:pPr>
    </w:p>
    <w:p w:rsidR="003B030A" w:rsidRPr="00C229F3" w:rsidRDefault="003B030A">
      <w:pPr>
        <w:rPr>
          <w:lang w:val="el-GR"/>
        </w:rPr>
      </w:pPr>
    </w:p>
    <w:p w:rsidR="00D41FD6" w:rsidRDefault="00D41FD6">
      <w:pPr>
        <w:rPr>
          <w:lang w:val="el-GR"/>
        </w:rPr>
      </w:pPr>
    </w:p>
    <w:p w:rsidR="00D41FD6" w:rsidRDefault="00D41FD6">
      <w:pPr>
        <w:rPr>
          <w:lang w:val="el-GR"/>
        </w:rPr>
      </w:pPr>
    </w:p>
    <w:p w:rsidR="00D41FD6" w:rsidRPr="00C229F3" w:rsidRDefault="00D41FD6">
      <w:pPr>
        <w:pStyle w:val="1"/>
        <w:rPr>
          <w:lang w:val="el-GR"/>
        </w:rPr>
      </w:pPr>
      <w:bookmarkStart w:id="88" w:name="_Toc74088339"/>
      <w:r>
        <w:rPr>
          <w:rFonts w:ascii="Calibri" w:hAnsi="Calibri"/>
          <w:lang w:val="el-GR"/>
        </w:rPr>
        <w:lastRenderedPageBreak/>
        <w:t>5.</w:t>
      </w:r>
      <w:r>
        <w:rPr>
          <w:rFonts w:ascii="Calibri" w:hAnsi="Calibri"/>
          <w:lang w:val="el-GR"/>
        </w:rPr>
        <w:tab/>
        <w:t>ΕΙΔΙΚΟΙ ΟΡΟΙ ΕΚΤΕΛΕΣΗΣ ΤΗΣ ΣΥΜΒΑΣΗΣ</w:t>
      </w:r>
      <w:bookmarkEnd w:id="88"/>
      <w:r>
        <w:rPr>
          <w:rFonts w:ascii="Calibri" w:hAnsi="Calibri"/>
          <w:lang w:val="el-GR"/>
        </w:rPr>
        <w:t xml:space="preserve"> </w:t>
      </w:r>
    </w:p>
    <w:p w:rsidR="00D41FD6" w:rsidRPr="00C229F3" w:rsidRDefault="00D41FD6">
      <w:pPr>
        <w:pStyle w:val="2"/>
        <w:rPr>
          <w:lang w:val="el-GR"/>
        </w:rPr>
      </w:pPr>
      <w:bookmarkStart w:id="89" w:name="_Toc74088340"/>
      <w:r>
        <w:rPr>
          <w:rFonts w:ascii="Calibri" w:hAnsi="Calibri"/>
          <w:lang w:val="el-GR"/>
        </w:rPr>
        <w:t>5.1</w:t>
      </w:r>
      <w:r>
        <w:rPr>
          <w:rFonts w:ascii="Calibri" w:hAnsi="Calibri"/>
          <w:lang w:val="el-GR"/>
        </w:rPr>
        <w:tab/>
        <w:t>Τρόπος πληρωμής</w:t>
      </w:r>
      <w:r w:rsidR="003C454A">
        <w:rPr>
          <w:rStyle w:val="ad"/>
          <w:rFonts w:ascii="Calibri" w:hAnsi="Calibri"/>
          <w:lang w:val="el-GR"/>
        </w:rPr>
        <w:footnoteReference w:id="149"/>
      </w:r>
      <w:bookmarkEnd w:id="89"/>
      <w:r>
        <w:rPr>
          <w:rFonts w:ascii="Calibri" w:hAnsi="Calibri"/>
          <w:lang w:val="el-GR"/>
        </w:rPr>
        <w:t xml:space="preserve"> </w:t>
      </w:r>
    </w:p>
    <w:p w:rsidR="00D41FD6" w:rsidRDefault="00D41FD6" w:rsidP="00377F91">
      <w:pPr>
        <w:rPr>
          <w:b/>
          <w:lang w:val="el-GR"/>
        </w:rPr>
      </w:pPr>
      <w:r>
        <w:rPr>
          <w:b/>
          <w:bCs/>
          <w:lang w:val="el-GR"/>
        </w:rPr>
        <w:t>5.1.1.</w:t>
      </w:r>
      <w:r>
        <w:rPr>
          <w:lang w:val="el-GR"/>
        </w:rPr>
        <w:t xml:space="preserve"> Η πληρωμή του αναδόχου θα πραγματοποιηθεί με τον πιο κάτω τρόπο </w:t>
      </w:r>
      <w:r>
        <w:rPr>
          <w:b/>
          <w:lang w:val="el-GR"/>
        </w:rPr>
        <w:t xml:space="preserve">: </w:t>
      </w:r>
    </w:p>
    <w:p w:rsidR="00BC339F" w:rsidRDefault="00BC339F" w:rsidP="00503EFF">
      <w:pPr>
        <w:numPr>
          <w:ilvl w:val="0"/>
          <w:numId w:val="5"/>
        </w:numPr>
        <w:suppressAutoHyphens w:val="0"/>
        <w:autoSpaceDE w:val="0"/>
        <w:autoSpaceDN w:val="0"/>
        <w:adjustRightInd w:val="0"/>
        <w:spacing w:after="0"/>
        <w:jc w:val="left"/>
        <w:rPr>
          <w:szCs w:val="22"/>
          <w:lang w:val="el-GR" w:eastAsia="el-GR"/>
        </w:rPr>
      </w:pPr>
      <w:r>
        <w:rPr>
          <w:szCs w:val="22"/>
          <w:lang w:val="el-GR" w:eastAsia="el-GR"/>
        </w:rPr>
        <w:t xml:space="preserve">το </w:t>
      </w:r>
      <w:r>
        <w:rPr>
          <w:rFonts w:ascii="Calibri-Bold" w:hAnsi="Calibri-Bold" w:cs="Calibri-Bold"/>
          <w:b/>
          <w:bCs/>
          <w:szCs w:val="22"/>
          <w:lang w:val="el-GR" w:eastAsia="el-GR"/>
        </w:rPr>
        <w:t xml:space="preserve">100% </w:t>
      </w:r>
      <w:r>
        <w:rPr>
          <w:szCs w:val="22"/>
          <w:lang w:val="el-GR" w:eastAsia="el-GR"/>
        </w:rPr>
        <w:t>της συμβατικής αξίας εκάστης τμηματικής παράδοσης, μετά την οριστική παραλαβή</w:t>
      </w:r>
    </w:p>
    <w:p w:rsidR="00BC339F" w:rsidRDefault="00BC339F" w:rsidP="00BC339F">
      <w:pPr>
        <w:widowControl w:val="0"/>
        <w:suppressAutoHyphens w:val="0"/>
        <w:spacing w:after="0" w:line="278" w:lineRule="exact"/>
        <w:ind w:right="340"/>
        <w:rPr>
          <w:lang w:val="el-GR" w:eastAsia="el-GR"/>
        </w:rPr>
      </w:pPr>
      <w:r>
        <w:rPr>
          <w:szCs w:val="22"/>
          <w:lang w:val="el-GR" w:eastAsia="el-GR"/>
        </w:rPr>
        <w:t>των υπηρεσιών αυτής.</w:t>
      </w:r>
    </w:p>
    <w:p w:rsidR="00BC339F" w:rsidRDefault="00BC339F" w:rsidP="00BC339F">
      <w:pPr>
        <w:suppressAutoHyphens w:val="0"/>
        <w:autoSpaceDE w:val="0"/>
        <w:autoSpaceDN w:val="0"/>
        <w:adjustRightInd w:val="0"/>
        <w:spacing w:after="0"/>
        <w:jc w:val="left"/>
        <w:rPr>
          <w:szCs w:val="22"/>
          <w:lang w:val="el-GR" w:eastAsia="el-GR"/>
        </w:rPr>
      </w:pPr>
      <w:r>
        <w:rPr>
          <w:szCs w:val="22"/>
          <w:lang w:val="el-GR" w:eastAsia="el-GR"/>
        </w:rPr>
        <w:t>Η πληρωμή του συμβατικού τιμήματος θα γίνεται με την προσκόμιση των νομίμων παραστατικών και</w:t>
      </w:r>
    </w:p>
    <w:p w:rsidR="00BC339F" w:rsidRDefault="00BC339F" w:rsidP="00BC339F">
      <w:pPr>
        <w:suppressAutoHyphens w:val="0"/>
        <w:autoSpaceDE w:val="0"/>
        <w:autoSpaceDN w:val="0"/>
        <w:adjustRightInd w:val="0"/>
        <w:spacing w:after="0"/>
        <w:jc w:val="left"/>
        <w:rPr>
          <w:szCs w:val="22"/>
          <w:lang w:val="el-GR" w:eastAsia="el-GR"/>
        </w:rPr>
      </w:pPr>
      <w:r>
        <w:rPr>
          <w:szCs w:val="22"/>
          <w:lang w:val="el-GR" w:eastAsia="el-GR"/>
        </w:rPr>
        <w:t xml:space="preserve">δικαιολογητικών που προβλέπονται από τις διατάξεις του άρθρου 200 παρ. 5 του ν. 4412/2016, καθώς </w:t>
      </w:r>
    </w:p>
    <w:p w:rsidR="00BC339F" w:rsidRDefault="00BC339F" w:rsidP="00BC339F">
      <w:pPr>
        <w:suppressAutoHyphens w:val="0"/>
        <w:autoSpaceDE w:val="0"/>
        <w:autoSpaceDN w:val="0"/>
        <w:adjustRightInd w:val="0"/>
        <w:spacing w:after="0"/>
        <w:jc w:val="left"/>
        <w:rPr>
          <w:szCs w:val="22"/>
          <w:lang w:val="el-GR" w:eastAsia="el-GR"/>
        </w:rPr>
      </w:pPr>
      <w:r>
        <w:rPr>
          <w:szCs w:val="22"/>
          <w:lang w:val="el-GR" w:eastAsia="el-GR"/>
        </w:rPr>
        <w:t xml:space="preserve">και κάθε άλλου δικαιολογητικού που τυχόν ήθελε ζητηθεί από τις αρμόδιες υπηρεσίες που διενεργούν </w:t>
      </w:r>
    </w:p>
    <w:p w:rsidR="00BC339F" w:rsidRDefault="00BC339F" w:rsidP="00BC339F">
      <w:pPr>
        <w:suppressAutoHyphens w:val="0"/>
        <w:autoSpaceDE w:val="0"/>
        <w:autoSpaceDN w:val="0"/>
        <w:adjustRightInd w:val="0"/>
        <w:spacing w:after="0"/>
        <w:jc w:val="left"/>
        <w:rPr>
          <w:szCs w:val="22"/>
          <w:lang w:val="el-GR" w:eastAsia="el-GR"/>
        </w:rPr>
      </w:pPr>
      <w:r>
        <w:rPr>
          <w:szCs w:val="22"/>
          <w:lang w:val="el-GR" w:eastAsia="el-GR"/>
        </w:rPr>
        <w:t>τον έλεγχο και την πληρωμή.</w:t>
      </w:r>
    </w:p>
    <w:p w:rsidR="00302377" w:rsidRPr="00BC339F" w:rsidRDefault="00302377" w:rsidP="00BC339F">
      <w:pPr>
        <w:suppressAutoHyphens w:val="0"/>
        <w:autoSpaceDE w:val="0"/>
        <w:autoSpaceDN w:val="0"/>
        <w:adjustRightInd w:val="0"/>
        <w:spacing w:after="0"/>
        <w:jc w:val="left"/>
        <w:rPr>
          <w:szCs w:val="22"/>
          <w:lang w:val="el-GR" w:eastAsia="el-GR"/>
        </w:rPr>
      </w:pPr>
      <w:r w:rsidRPr="00302377">
        <w:rPr>
          <w:szCs w:val="22"/>
          <w:lang w:val="el-GR" w:eastAsia="el-GR"/>
        </w:rPr>
        <w:t xml:space="preserve">Τα παραστατικά θα συνοδεύονται υποχρεωτικά από το Δελτίο Τεχνικής Επιθεώρησης Οχήματος όπως περιγράφεται στις τεχνικές προδιαγραφές της αρ. </w:t>
      </w:r>
      <w:r w:rsidR="003E45C3">
        <w:rPr>
          <w:szCs w:val="22"/>
          <w:lang w:val="el-GR" w:eastAsia="el-GR"/>
        </w:rPr>
        <w:t>85</w:t>
      </w:r>
      <w:r w:rsidRPr="00302377">
        <w:rPr>
          <w:szCs w:val="22"/>
          <w:lang w:val="el-GR" w:eastAsia="el-GR"/>
        </w:rPr>
        <w:t>/2022 μελέτης (παράρτημα Ι της Διακήρυξης).</w:t>
      </w:r>
    </w:p>
    <w:p w:rsidR="00377CAB" w:rsidRPr="00377CAB" w:rsidRDefault="00377CAB" w:rsidP="00377CAB">
      <w:pPr>
        <w:widowControl w:val="0"/>
        <w:suppressAutoHyphens w:val="0"/>
        <w:spacing w:after="0" w:line="278" w:lineRule="exact"/>
        <w:ind w:right="340"/>
        <w:rPr>
          <w:lang w:val="el-GR" w:eastAsia="el-GR"/>
        </w:rPr>
      </w:pPr>
      <w:r w:rsidRPr="00377CAB">
        <w:rPr>
          <w:lang w:val="el-GR" w:eastAsia="el-GR"/>
        </w:rPr>
        <w:t>Σε περίπτωση λύσης της σύμβασης πριν τη λήξη του συμβατικού χρόνου, ο Ανάδοχος δεν δικαιούται κανενός είδους αποζημίωση. Σε καμία περίπτωση η παροχή υπηρεσιών δεν πρέπει να υπερβεί το συμβατικό τίμημα. Ευνόητο είναι ότι στο ποσό του κάθε νόμιμου παραστατικού θα γίνονται οι νόμιμες κρατήσεις (φόροι κ.λπ.).</w:t>
      </w:r>
    </w:p>
    <w:p w:rsidR="00377CAB" w:rsidRPr="00377CAB" w:rsidRDefault="00377CAB" w:rsidP="00377CAB">
      <w:pPr>
        <w:widowControl w:val="0"/>
        <w:suppressAutoHyphens w:val="0"/>
        <w:spacing w:after="0" w:line="278" w:lineRule="exact"/>
        <w:ind w:right="340"/>
        <w:rPr>
          <w:lang w:val="el-GR" w:eastAsia="el-GR"/>
        </w:rPr>
      </w:pPr>
      <w:r w:rsidRPr="00377CAB">
        <w:rPr>
          <w:lang w:val="el-GR" w:eastAsia="el-GR"/>
        </w:rPr>
        <w:t>Ρητά διευκρινίζεται ότι ο Ανάδοχος δεν δικαιούται καμία πρόσθετη αμοιβή ή πρόσοδο από οποιαδήποτε αιτία, είτε από το Δήμο ή τα ΝΠΔΔ που ανήκουν σ’ αυτόν, είτε από υπαλλήλους ή απασχολούμενος σ’ αυτά με οποιαδήποτε σχέση.</w:t>
      </w:r>
    </w:p>
    <w:p w:rsidR="00377CAB" w:rsidRPr="00377CAB" w:rsidRDefault="00377CAB" w:rsidP="00377CAB">
      <w:pPr>
        <w:widowControl w:val="0"/>
        <w:suppressAutoHyphens w:val="0"/>
        <w:spacing w:after="0" w:line="278" w:lineRule="exact"/>
        <w:ind w:right="340"/>
        <w:rPr>
          <w:lang w:val="el-GR" w:eastAsia="el-GR"/>
        </w:rPr>
      </w:pPr>
      <w:r w:rsidRPr="00377CAB">
        <w:rPr>
          <w:lang w:val="el-GR" w:eastAsia="el-GR"/>
        </w:rPr>
        <w:t>Ρητά διευκρινίζεται ότι καμία επιπλέον αμοιβή δεν θα καταβάλλεται στον Ανάδοχο για οποιαδήποτε αιτία ή πρόσχημα (δώρα, επιδόματα, άδειες κ.λπ.) διότι δεν συνάδουν με το περιεχόμενο της παροχής υπηρεσιών.</w:t>
      </w:r>
    </w:p>
    <w:p w:rsidR="00377F91" w:rsidRDefault="00377F91" w:rsidP="00377F91">
      <w:pPr>
        <w:widowControl w:val="0"/>
        <w:suppressAutoHyphens w:val="0"/>
        <w:spacing w:after="0" w:line="288" w:lineRule="exact"/>
        <w:rPr>
          <w:lang w:val="el-GR"/>
        </w:rPr>
      </w:pPr>
      <w:r w:rsidRPr="00A37F9C">
        <w:rPr>
          <w:lang w:val="el-GR"/>
        </w:rPr>
        <w:t>Όλα τα δικαιολογητικά πληρωμής ελέγχονται από την αρμόδια υπηρεσία του δήμου.</w:t>
      </w:r>
    </w:p>
    <w:p w:rsidR="00377F91" w:rsidRPr="006B2C94" w:rsidRDefault="00377F91" w:rsidP="00377F91">
      <w:pPr>
        <w:widowControl w:val="0"/>
        <w:suppressAutoHyphens w:val="0"/>
        <w:spacing w:after="0" w:line="288" w:lineRule="exact"/>
        <w:rPr>
          <w:lang w:val="el-GR"/>
        </w:rPr>
      </w:pPr>
    </w:p>
    <w:p w:rsidR="00D41FD6" w:rsidRPr="006B2C94" w:rsidRDefault="00D41FD6">
      <w:pPr>
        <w:rPr>
          <w:lang w:val="el-GR"/>
        </w:rPr>
      </w:pPr>
      <w:r>
        <w:rPr>
          <w:b/>
          <w:bCs/>
          <w:lang w:val="el-GR"/>
        </w:rPr>
        <w:t>5.1.2.</w:t>
      </w:r>
      <w:r>
        <w:rPr>
          <w:lang w:val="el-GR"/>
        </w:rPr>
        <w:t xml:space="preserve"> Toν Ανάδοχο βαρύνουν </w:t>
      </w:r>
      <w:r>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w:t>
      </w:r>
      <w:r w:rsidR="00990788">
        <w:rPr>
          <w:lang w:val="el-GR" w:eastAsia="el-GR"/>
        </w:rPr>
        <w:t>παροχή των υπηρεσιών</w:t>
      </w:r>
      <w:r>
        <w:rPr>
          <w:lang w:val="el-GR" w:eastAsia="el-GR"/>
        </w:rPr>
        <w:t xml:space="preserve"> στον τόπο και με τον τρόπο που προβλέπεται στα έγγραφα της σύμβασης. Ιδίως βαρύνεται με τις </w:t>
      </w:r>
      <w:r>
        <w:rPr>
          <w:lang w:val="el-GR"/>
        </w:rPr>
        <w:t xml:space="preserve">ακόλουθες κρατήσεις: </w:t>
      </w:r>
    </w:p>
    <w:p w:rsidR="001A47A4" w:rsidRDefault="00D41FD6">
      <w:pPr>
        <w:rPr>
          <w:lang w:val="el-GR"/>
        </w:rPr>
      </w:pPr>
      <w:r>
        <w:rPr>
          <w:lang w:val="el-GR"/>
        </w:rPr>
        <w:t>α) Κράτηση 0,0</w:t>
      </w:r>
      <w:r w:rsidR="00CC3EC7">
        <w:rPr>
          <w:lang w:val="el-GR"/>
        </w:rPr>
        <w:t>7</w:t>
      </w:r>
      <w:r>
        <w:rPr>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w:t>
      </w:r>
      <w:r w:rsidR="00ED256D">
        <w:rPr>
          <w:lang w:val="el-GR"/>
        </w:rPr>
        <w:t>ρτητης Αρχής Δημοσίων Συμβάσεων</w:t>
      </w:r>
      <w:r w:rsidR="00CC3EC7">
        <w:rPr>
          <w:rStyle w:val="00"/>
          <w:lang w:val="el-GR"/>
        </w:rPr>
        <w:footnoteReference w:id="150"/>
      </w:r>
      <w:r>
        <w:rPr>
          <w:lang w:val="el-GR"/>
        </w:rPr>
        <w:t xml:space="preserve"> </w:t>
      </w:r>
    </w:p>
    <w:p w:rsidR="00D41FD6" w:rsidRDefault="00D41FD6">
      <w:pPr>
        <w:rPr>
          <w:lang w:val="el-GR"/>
        </w:rPr>
      </w:pPr>
      <w:r>
        <w:rPr>
          <w:lang w:val="el-GR"/>
        </w:rPr>
        <w:t xml:space="preserve">β) Κράτηση ύψους 0,02% υπέρ </w:t>
      </w:r>
      <w:r w:rsidR="00F039BC" w:rsidRPr="00F039BC">
        <w:rPr>
          <w:lang w:val="el-GR"/>
        </w:rPr>
        <w:t>της ανάπτυξης και συντήρησης του ΟΠΣ ΕΣΗΔΗΣ</w:t>
      </w:r>
      <w:r>
        <w:rPr>
          <w:lang w:val="el-GR"/>
        </w:rPr>
        <w:t xml:space="preserve">,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w:t>
      </w:r>
      <w:r w:rsidR="00F039BC" w:rsidRPr="00F039BC">
        <w:rPr>
          <w:lang w:val="el-GR"/>
        </w:rPr>
        <w:t>του Υπουργείου Ψηφιακής Διακυβέρνησης</w:t>
      </w:r>
      <w:r w:rsidR="007268CD">
        <w:rPr>
          <w:lang w:val="el-GR"/>
        </w:rPr>
        <w:t>,</w:t>
      </w:r>
      <w:r w:rsidR="00F039BC" w:rsidRPr="00F039BC">
        <w:rPr>
          <w:lang w:val="el-GR"/>
        </w:rPr>
        <w:t xml:space="preserve"> </w:t>
      </w:r>
      <w:r>
        <w:rPr>
          <w:lang w:val="el-GR"/>
        </w:rPr>
        <w:t>σύμφωνα με την παρ. 6 του άρθρου 36 του ν. 4412/2016</w:t>
      </w:r>
      <w:r>
        <w:rPr>
          <w:rStyle w:val="WW-FootnoteReference12"/>
          <w:lang w:val="el-GR"/>
        </w:rPr>
        <w:footnoteReference w:id="151"/>
      </w:r>
      <w:r w:rsidR="008C68C4">
        <w:rPr>
          <w:lang w:val="el-GR"/>
        </w:rPr>
        <w:t>.</w:t>
      </w:r>
    </w:p>
    <w:p w:rsidR="00D858B1" w:rsidRDefault="00D41FD6">
      <w:pPr>
        <w:rPr>
          <w:lang w:val="el-GR"/>
        </w:rPr>
      </w:pPr>
      <w:r>
        <w:rPr>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r w:rsidR="002B7965">
        <w:rPr>
          <w:rStyle w:val="00"/>
          <w:lang w:val="el-GR"/>
        </w:rPr>
        <w:footnoteReference w:id="152"/>
      </w:r>
      <w:r>
        <w:rPr>
          <w:lang w:val="el-GR"/>
        </w:rPr>
        <w:t xml:space="preserve"> .</w:t>
      </w:r>
    </w:p>
    <w:p w:rsidR="00D41FD6" w:rsidRPr="006B2C94" w:rsidRDefault="00D41FD6">
      <w:pPr>
        <w:rPr>
          <w:lang w:val="el-GR"/>
        </w:rPr>
      </w:pPr>
      <w:r>
        <w:rPr>
          <w:lang w:val="el-GR"/>
        </w:rPr>
        <w:lastRenderedPageBreak/>
        <w:t xml:space="preserve">Οι υπέρ τρίτων κρατήσεις υπόκεινται στο εκάστοτε ισχύον αναλογικό τέλος χαρτοσήμου </w:t>
      </w:r>
      <w:r w:rsidR="00837B0A" w:rsidRPr="00837B0A">
        <w:rPr>
          <w:lang w:val="el-GR"/>
        </w:rPr>
        <w:t>3</w:t>
      </w:r>
      <w:r>
        <w:rPr>
          <w:lang w:val="el-GR"/>
        </w:rPr>
        <w:t xml:space="preserve">% και στην επ’ αυτού εισφορά υπέρ ΟΓΑ </w:t>
      </w:r>
      <w:r w:rsidR="00837B0A" w:rsidRPr="00837B0A">
        <w:rPr>
          <w:lang w:val="el-GR"/>
        </w:rPr>
        <w:t>20</w:t>
      </w:r>
      <w:r>
        <w:rPr>
          <w:lang w:val="el-GR"/>
        </w:rPr>
        <w:t>%.</w:t>
      </w:r>
    </w:p>
    <w:p w:rsidR="00D41FD6" w:rsidRPr="006B2C94" w:rsidRDefault="00D41FD6">
      <w:pPr>
        <w:rPr>
          <w:lang w:val="el-GR"/>
        </w:rPr>
      </w:pPr>
      <w:r>
        <w:rPr>
          <w:lang w:val="el-GR"/>
        </w:rPr>
        <w:t xml:space="preserve">Με κάθε πληρωμή θα γίνεται η προβλεπόμενη από την κείμενη νομοθεσία παρακράτηση φόρου εισοδήματος αξίας </w:t>
      </w:r>
      <w:r w:rsidR="00656F53">
        <w:rPr>
          <w:lang w:val="el-GR"/>
        </w:rPr>
        <w:t>8</w:t>
      </w:r>
      <w:r>
        <w:rPr>
          <w:lang w:val="el-GR"/>
        </w:rPr>
        <w:t>% επί του καθαρού ποσού.</w:t>
      </w:r>
      <w:r w:rsidR="008C68C4">
        <w:rPr>
          <w:lang w:val="el-GR"/>
        </w:rPr>
        <w:t xml:space="preserve"> </w:t>
      </w:r>
    </w:p>
    <w:p w:rsidR="00D41FD6" w:rsidRPr="006B2C94" w:rsidRDefault="00D41FD6">
      <w:pPr>
        <w:pStyle w:val="2"/>
        <w:rPr>
          <w:lang w:val="el-GR"/>
        </w:rPr>
      </w:pPr>
      <w:bookmarkStart w:id="90" w:name="_Toc74088341"/>
      <w:r>
        <w:rPr>
          <w:rFonts w:ascii="Calibri" w:hAnsi="Calibri"/>
          <w:lang w:val="el-GR"/>
        </w:rPr>
        <w:t>5.2</w:t>
      </w:r>
      <w:r>
        <w:rPr>
          <w:rFonts w:ascii="Calibri" w:hAnsi="Calibri"/>
          <w:lang w:val="el-GR"/>
        </w:rPr>
        <w:tab/>
        <w:t>Κήρυξη οικονομικού φορέα εκπτώτου - Κυρώσεις</w:t>
      </w:r>
      <w:bookmarkEnd w:id="90"/>
      <w:r>
        <w:rPr>
          <w:rFonts w:ascii="Calibri" w:hAnsi="Calibri"/>
          <w:lang w:val="el-GR"/>
        </w:rPr>
        <w:t xml:space="preserve"> </w:t>
      </w:r>
    </w:p>
    <w:p w:rsidR="00346054" w:rsidRDefault="00D41FD6" w:rsidP="00703036">
      <w:pPr>
        <w:suppressAutoHyphens w:val="0"/>
        <w:autoSpaceDE w:val="0"/>
        <w:rPr>
          <w:lang w:val="el-GR"/>
        </w:rPr>
      </w:pPr>
      <w:r>
        <w:rPr>
          <w:b/>
          <w:bCs/>
          <w:lang w:val="el-GR"/>
        </w:rPr>
        <w:t>5.2.1.</w:t>
      </w:r>
      <w:r w:rsidR="00703036">
        <w:rPr>
          <w:rFonts w:eastAsia="SimSun"/>
          <w:szCs w:val="22"/>
          <w:lang w:val="el-GR"/>
        </w:rPr>
        <w:t xml:space="preserve"> Ο ανάδοχος, με την επιφύλαξη της συνδρομής λόγων ανωτέρας βίας, κηρύσσεται υποχρεωτικά έκπτωτος</w:t>
      </w:r>
      <w:r w:rsidR="00703036">
        <w:rPr>
          <w:rStyle w:val="WW-FootnoteReference14"/>
          <w:rFonts w:eastAsia="SimSun"/>
          <w:szCs w:val="22"/>
          <w:lang w:val="el-GR"/>
        </w:rPr>
        <w:footnoteReference w:id="153"/>
      </w:r>
      <w:r w:rsidR="00703036">
        <w:rPr>
          <w:rFonts w:eastAsia="SimSun"/>
          <w:szCs w:val="22"/>
          <w:lang w:val="el-GR"/>
        </w:rPr>
        <w:t xml:space="preserve"> από τη σύμβαση και από κάθε δικαίωμα που απορρέει από αυτήν</w:t>
      </w:r>
      <w:r w:rsidR="002D2512">
        <w:rPr>
          <w:rFonts w:eastAsia="SimSun"/>
          <w:szCs w:val="22"/>
          <w:lang w:val="el-GR"/>
        </w:rPr>
        <w:t>:</w:t>
      </w:r>
      <w:r w:rsidR="00703036">
        <w:rPr>
          <w:rFonts w:eastAsia="SimSun"/>
          <w:szCs w:val="22"/>
          <w:lang w:val="el-GR"/>
        </w:rPr>
        <w:t xml:space="preserve"> </w:t>
      </w:r>
      <w:r w:rsidR="00346054" w:rsidRPr="002D2512">
        <w:rPr>
          <w:lang w:val="el-GR"/>
        </w:rPr>
        <w:t xml:space="preserve"> </w:t>
      </w:r>
    </w:p>
    <w:p w:rsidR="0063173B" w:rsidRPr="0063173B" w:rsidRDefault="0063173B" w:rsidP="0063173B">
      <w:pPr>
        <w:suppressAutoHyphens w:val="0"/>
        <w:autoSpaceDE w:val="0"/>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rsidR="0063173B" w:rsidRDefault="0063173B" w:rsidP="0063173B">
      <w:pPr>
        <w:suppressAutoHyphens w:val="0"/>
        <w:autoSpaceDE w:val="0"/>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rsidR="0063173B" w:rsidRPr="0005584C" w:rsidRDefault="0063173B" w:rsidP="00346054">
      <w:pPr>
        <w:suppressAutoHyphens w:val="0"/>
        <w:autoSpaceDE w:val="0"/>
        <w:rPr>
          <w:rFonts w:eastAsia="SimSun"/>
          <w:szCs w:val="22"/>
          <w:lang w:val="el-GR"/>
        </w:rPr>
      </w:pPr>
      <w:r>
        <w:rPr>
          <w:rFonts w:eastAsia="SimSun"/>
          <w:szCs w:val="22"/>
          <w:lang w:val="el-GR"/>
        </w:rPr>
        <w:t xml:space="preserve">γ) </w:t>
      </w:r>
      <w:r w:rsidR="00346054" w:rsidRPr="00346054">
        <w:rPr>
          <w:rFonts w:eastAsia="SimSun"/>
          <w:szCs w:val="22"/>
          <w:lang w:val="el-GR"/>
        </w:rPr>
        <w:t>εφόσον δεν π</w:t>
      </w:r>
      <w:r>
        <w:rPr>
          <w:rFonts w:eastAsia="SimSun"/>
          <w:szCs w:val="22"/>
          <w:lang w:val="el-GR"/>
        </w:rPr>
        <w:t>αράσχει</w:t>
      </w:r>
      <w:r w:rsidR="00346054" w:rsidRPr="00346054">
        <w:rPr>
          <w:rFonts w:eastAsia="SimSun"/>
          <w:szCs w:val="22"/>
          <w:lang w:val="el-GR"/>
        </w:rPr>
        <w:t xml:space="preserve"> τις υπηρεσίες ή δεν </w:t>
      </w:r>
      <w:r>
        <w:rPr>
          <w:rFonts w:eastAsia="SimSun"/>
          <w:szCs w:val="22"/>
          <w:lang w:val="el-GR"/>
        </w:rPr>
        <w:t>υποβάλει</w:t>
      </w:r>
      <w:r w:rsidR="00346054" w:rsidRPr="00346054">
        <w:rPr>
          <w:rFonts w:eastAsia="SimSun"/>
          <w:szCs w:val="22"/>
          <w:lang w:val="el-GR"/>
        </w:rPr>
        <w:t xml:space="preserve"> τα παραδοτέα ή δεν </w:t>
      </w:r>
      <w:r>
        <w:rPr>
          <w:rFonts w:eastAsia="SimSun"/>
          <w:szCs w:val="22"/>
          <w:lang w:val="el-GR"/>
        </w:rPr>
        <w:t>προβεί</w:t>
      </w:r>
      <w:r w:rsidR="00346054"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00346054" w:rsidRPr="00346054">
        <w:rPr>
          <w:rFonts w:eastAsia="SimSun"/>
          <w:szCs w:val="22"/>
          <w:lang w:val="el-GR"/>
        </w:rPr>
        <w:t>, σύμφωνα με τα όσα προβλέπονται στο άρθρο 217 περί διάρκειας σύμβασης παροχής υπηρεσίας</w:t>
      </w:r>
      <w:r w:rsidR="0005584C" w:rsidRPr="0005584C">
        <w:rPr>
          <w:rFonts w:eastAsia="SimSun"/>
          <w:szCs w:val="22"/>
          <w:lang w:val="el-GR"/>
        </w:rPr>
        <w:t>.</w:t>
      </w:r>
    </w:p>
    <w:p w:rsidR="00346054" w:rsidRPr="00346054" w:rsidRDefault="00346054" w:rsidP="00346054">
      <w:pPr>
        <w:suppressAutoHyphens w:val="0"/>
        <w:autoSpaceDE w:val="0"/>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sidR="002D2512">
        <w:rPr>
          <w:rFonts w:eastAsia="SimSun"/>
          <w:szCs w:val="22"/>
          <w:lang w:val="el-GR"/>
        </w:rPr>
        <w:t xml:space="preserve">τη </w:t>
      </w:r>
      <w:r w:rsidRPr="00346054">
        <w:rPr>
          <w:rFonts w:eastAsia="SimSun"/>
          <w:szCs w:val="22"/>
          <w:lang w:val="el-GR"/>
        </w:rPr>
        <w:t xml:space="preserve">σύμβαση κατά την </w:t>
      </w:r>
      <w:r w:rsidR="002D2512">
        <w:rPr>
          <w:rFonts w:eastAsia="SimSun"/>
          <w:szCs w:val="22"/>
          <w:lang w:val="el-GR"/>
        </w:rPr>
        <w:t xml:space="preserve">ως άνω </w:t>
      </w:r>
      <w:r w:rsidRPr="00346054">
        <w:rPr>
          <w:rFonts w:eastAsia="SimSun"/>
          <w:szCs w:val="22"/>
          <w:lang w:val="el-GR"/>
        </w:rPr>
        <w:t xml:space="preserve">περίπτωση </w:t>
      </w:r>
      <w:r w:rsidR="00ED256D">
        <w:rPr>
          <w:rFonts w:eastAsia="SimSun"/>
          <w:szCs w:val="22"/>
          <w:lang w:val="el-GR"/>
        </w:rPr>
        <w:t>(</w:t>
      </w:r>
      <w:r w:rsidR="0063173B">
        <w:rPr>
          <w:rFonts w:eastAsia="SimSun"/>
          <w:szCs w:val="22"/>
          <w:lang w:val="el-GR"/>
        </w:rPr>
        <w:t>γ</w:t>
      </w:r>
      <w:r w:rsidR="00ED256D">
        <w:rPr>
          <w:rFonts w:eastAsia="SimSun"/>
          <w:szCs w:val="22"/>
          <w:lang w:val="el-GR"/>
        </w:rPr>
        <w:t>)</w:t>
      </w:r>
      <w:r w:rsidRPr="00346054">
        <w:rPr>
          <w:rFonts w:eastAsia="SimSun"/>
          <w:szCs w:val="22"/>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w:t>
      </w:r>
      <w:r w:rsidRPr="00103942">
        <w:rPr>
          <w:rFonts w:eastAsia="SimSun"/>
          <w:szCs w:val="22"/>
          <w:lang w:val="el-GR"/>
        </w:rPr>
        <w:t xml:space="preserve">προθεσμία </w:t>
      </w:r>
      <w:r w:rsidR="00103942" w:rsidRPr="00103942">
        <w:rPr>
          <w:rFonts w:eastAsia="SimSun"/>
          <w:szCs w:val="22"/>
          <w:lang w:val="el-GR"/>
        </w:rPr>
        <w:t xml:space="preserve">είκοσι (20) </w:t>
      </w:r>
      <w:r w:rsidRPr="00103942">
        <w:rPr>
          <w:rFonts w:eastAsia="SimSun"/>
          <w:szCs w:val="22"/>
          <w:lang w:val="el-GR"/>
        </w:rPr>
        <w:t>ημερών από την κοινοποίηση της ανωτέρω όχλησης.</w:t>
      </w:r>
      <w:r w:rsidR="0063173B" w:rsidRPr="00103942">
        <w:rPr>
          <w:lang w:val="el-GR"/>
        </w:rPr>
        <w:t xml:space="preserve"> </w:t>
      </w:r>
      <w:r w:rsidRPr="00103942">
        <w:rPr>
          <w:rFonts w:eastAsia="SimSun"/>
          <w:szCs w:val="22"/>
          <w:lang w:val="el-GR"/>
        </w:rPr>
        <w:t xml:space="preserve">Αν η προθεσμία, που </w:t>
      </w:r>
      <w:r w:rsidR="0063173B" w:rsidRPr="00103942">
        <w:rPr>
          <w:rFonts w:eastAsia="SimSun"/>
          <w:szCs w:val="22"/>
          <w:lang w:val="el-GR"/>
        </w:rPr>
        <w:t>τεθεί</w:t>
      </w:r>
      <w:r w:rsidRPr="00103942">
        <w:rPr>
          <w:rFonts w:eastAsia="SimSun"/>
          <w:szCs w:val="22"/>
          <w:lang w:val="el-GR"/>
        </w:rPr>
        <w:t xml:space="preserve"> με την ειδική όχληση, παρέλθει</w:t>
      </w:r>
      <w:r w:rsidRPr="00346054">
        <w:rPr>
          <w:rFonts w:eastAsia="SimSun"/>
          <w:szCs w:val="22"/>
          <w:lang w:val="el-GR"/>
        </w:rPr>
        <w:t>, χωρίς ο ανάδοχος να συμμορφωθεί, κηρύσσεται έκπτωτος μέσα σε προθεσμία τριάντα (30) ημερών από την άπρακτη πάροδο της προθεσμίας συμμόρφωσης.</w:t>
      </w:r>
    </w:p>
    <w:p w:rsidR="00346054" w:rsidRDefault="00346054" w:rsidP="00346054">
      <w:pPr>
        <w:suppressAutoHyphens w:val="0"/>
        <w:autoSpaceDE w:val="0"/>
        <w:rPr>
          <w:rFonts w:eastAsia="SimSun"/>
          <w:szCs w:val="22"/>
          <w:lang w:val="el-GR"/>
        </w:rPr>
      </w:pPr>
      <w:r w:rsidRPr="00B73AC1">
        <w:rPr>
          <w:rFonts w:eastAsia="SimSun"/>
          <w:szCs w:val="22"/>
          <w:lang w:val="el-GR"/>
        </w:rPr>
        <w:t xml:space="preserve">Ο ανάδοχος δεν κηρύσσεται έκπτωτος για λόγους που αφορούν σε υπαιτιότητα </w:t>
      </w:r>
      <w:r w:rsidR="002D2512" w:rsidRPr="00B73AC1">
        <w:rPr>
          <w:rFonts w:eastAsia="SimSun"/>
          <w:szCs w:val="22"/>
          <w:lang w:val="el-GR"/>
        </w:rPr>
        <w:t xml:space="preserve">του </w:t>
      </w:r>
      <w:r w:rsidRPr="00B73AC1">
        <w:rPr>
          <w:rFonts w:eastAsia="SimSun"/>
          <w:szCs w:val="22"/>
          <w:lang w:val="el-GR"/>
        </w:rPr>
        <w:t>φορέα εκτέλεσης της σύμβασης ή αν συντρέχουν λόγοι ανωτέρας βίας.</w:t>
      </w:r>
    </w:p>
    <w:p w:rsidR="00346054" w:rsidRPr="00346054" w:rsidRDefault="00346054" w:rsidP="00346054">
      <w:pPr>
        <w:suppressAutoHyphens w:val="0"/>
        <w:autoSpaceDE w:val="0"/>
        <w:rPr>
          <w:rFonts w:eastAsia="SimSun"/>
          <w:spacing w:val="5"/>
          <w:szCs w:val="22"/>
          <w:lang w:val="el-GR"/>
        </w:rPr>
      </w:pPr>
      <w:r w:rsidRPr="00346054">
        <w:rPr>
          <w:rFonts w:eastAsia="SimSun"/>
          <w:spacing w:val="5"/>
          <w:szCs w:val="22"/>
          <w:lang w:val="el-GR"/>
        </w:rPr>
        <w:t xml:space="preserve">Στον </w:t>
      </w:r>
      <w:r w:rsidR="00994209">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rsidR="00346054" w:rsidRPr="00346054" w:rsidRDefault="00346054" w:rsidP="00346054">
      <w:pPr>
        <w:suppressAutoHyphens w:val="0"/>
        <w:autoSpaceDE w:val="0"/>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rsidR="002D2512" w:rsidRPr="0005584C" w:rsidRDefault="00346054" w:rsidP="00851610">
      <w:pPr>
        <w:suppressAutoHyphens w:val="0"/>
        <w:autoSpaceDE w:val="0"/>
        <w:rPr>
          <w:rFonts w:eastAsia="SimSun"/>
          <w:i/>
          <w:iCs/>
          <w:color w:val="5B9BD5"/>
          <w:spacing w:val="5"/>
          <w:szCs w:val="22"/>
          <w:lang w:val="el-GR"/>
        </w:rPr>
      </w:pPr>
      <w:r w:rsidRPr="00346054">
        <w:rPr>
          <w:rFonts w:eastAsia="SimSun"/>
          <w:spacing w:val="5"/>
          <w:szCs w:val="22"/>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05584C" w:rsidRPr="0005584C">
        <w:rPr>
          <w:rFonts w:eastAsia="SimSun"/>
          <w:spacing w:val="5"/>
          <w:szCs w:val="22"/>
          <w:lang w:val="el-GR"/>
        </w:rPr>
        <w:t>.</w:t>
      </w:r>
    </w:p>
    <w:p w:rsidR="00990788" w:rsidRDefault="00D41FD6" w:rsidP="001F7E31">
      <w:pPr>
        <w:pStyle w:val="-HTML"/>
        <w:jc w:val="both"/>
        <w:rPr>
          <w:rFonts w:ascii="Calibri" w:hAnsi="Calibri"/>
          <w:sz w:val="22"/>
          <w:szCs w:val="22"/>
        </w:rPr>
      </w:pPr>
      <w:r w:rsidRPr="008D1CED">
        <w:rPr>
          <w:rFonts w:ascii="Calibri" w:hAnsi="Calibri"/>
          <w:b/>
          <w:bCs/>
          <w:sz w:val="22"/>
          <w:szCs w:val="22"/>
        </w:rPr>
        <w:t>5.2.2.</w:t>
      </w:r>
      <w:r w:rsidRPr="008D1CED">
        <w:rPr>
          <w:rFonts w:ascii="Calibri" w:hAnsi="Calibri"/>
          <w:sz w:val="22"/>
          <w:szCs w:val="22"/>
        </w:rPr>
        <w:t xml:space="preserve">  </w:t>
      </w:r>
      <w:r w:rsidR="00ED2E81" w:rsidRPr="008D1CED">
        <w:rPr>
          <w:rFonts w:ascii="Calibri" w:hAnsi="Calibri"/>
          <w:sz w:val="22"/>
          <w:szCs w:val="22"/>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872B88" w:rsidRPr="005609B2">
        <w:rPr>
          <w:rStyle w:val="00"/>
          <w:rFonts w:ascii="Calibri" w:hAnsi="Calibri"/>
          <w:color w:val="000000"/>
          <w:sz w:val="22"/>
          <w:szCs w:val="22"/>
          <w:lang w:eastAsia="el-GR"/>
        </w:rPr>
        <w:footnoteReference w:id="154"/>
      </w:r>
      <w:r w:rsidR="00872B88" w:rsidRPr="005609B2">
        <w:rPr>
          <w:rFonts w:ascii="Calibri" w:hAnsi="Calibri"/>
          <w:color w:val="000000"/>
          <w:sz w:val="22"/>
          <w:szCs w:val="22"/>
          <w:lang w:eastAsia="el-GR"/>
        </w:rPr>
        <w:t>.</w:t>
      </w:r>
      <w:r w:rsidR="00AF23CC" w:rsidRPr="008D1CED">
        <w:rPr>
          <w:rFonts w:ascii="Calibri" w:hAnsi="Calibri"/>
          <w:sz w:val="22"/>
          <w:szCs w:val="22"/>
        </w:rPr>
        <w:t xml:space="preserve"> </w:t>
      </w:r>
    </w:p>
    <w:p w:rsidR="00AF23CC" w:rsidRPr="003744C0" w:rsidRDefault="00AF23CC" w:rsidP="001F7E31">
      <w:pPr>
        <w:pStyle w:val="-HTML"/>
        <w:jc w:val="both"/>
        <w:rPr>
          <w:rFonts w:ascii="Calibri" w:hAnsi="Calibri"/>
          <w:sz w:val="22"/>
          <w:szCs w:val="22"/>
        </w:rPr>
      </w:pPr>
      <w:r w:rsidRPr="003744C0">
        <w:rPr>
          <w:rFonts w:ascii="Calibri" w:hAnsi="Calibri"/>
          <w:color w:val="000000"/>
          <w:sz w:val="22"/>
          <w:szCs w:val="22"/>
          <w:lang w:eastAsia="el-GR"/>
        </w:rPr>
        <w:t xml:space="preserve">Ποινικές ρήτρες </w:t>
      </w:r>
      <w:r w:rsidR="00994209" w:rsidRPr="003744C0">
        <w:rPr>
          <w:rFonts w:ascii="Calibri" w:hAnsi="Calibri"/>
          <w:color w:val="000000"/>
          <w:sz w:val="22"/>
          <w:szCs w:val="22"/>
          <w:lang w:eastAsia="el-GR"/>
        </w:rPr>
        <w:t xml:space="preserve">μπορεί </w:t>
      </w:r>
      <w:r w:rsidRPr="003744C0">
        <w:rPr>
          <w:rFonts w:ascii="Calibri" w:hAnsi="Calibri"/>
          <w:color w:val="000000"/>
          <w:sz w:val="22"/>
          <w:szCs w:val="22"/>
          <w:lang w:eastAsia="el-GR"/>
        </w:rPr>
        <w:t xml:space="preserve">να επιβάλλονται και </w:t>
      </w:r>
      <w:r w:rsidR="00872B88" w:rsidRPr="003744C0">
        <w:rPr>
          <w:rFonts w:ascii="Calibri" w:hAnsi="Calibri"/>
          <w:color w:val="000000"/>
          <w:sz w:val="22"/>
          <w:szCs w:val="22"/>
          <w:lang w:eastAsia="el-GR"/>
        </w:rPr>
        <w:t xml:space="preserve">σε άλλες περιπτώσεις πλημμελούς </w:t>
      </w:r>
      <w:r w:rsidRPr="003744C0">
        <w:rPr>
          <w:rFonts w:ascii="Calibri" w:hAnsi="Calibri"/>
          <w:color w:val="000000"/>
          <w:sz w:val="22"/>
          <w:szCs w:val="22"/>
          <w:lang w:eastAsia="el-GR"/>
        </w:rPr>
        <w:t>εκτέλεση</w:t>
      </w:r>
      <w:r w:rsidR="00872B88" w:rsidRPr="003744C0">
        <w:rPr>
          <w:rFonts w:ascii="Calibri" w:hAnsi="Calibri"/>
          <w:color w:val="000000"/>
          <w:sz w:val="22"/>
          <w:szCs w:val="22"/>
          <w:lang w:eastAsia="el-GR"/>
        </w:rPr>
        <w:t>ς</w:t>
      </w:r>
      <w:r w:rsidRPr="003744C0">
        <w:rPr>
          <w:rFonts w:ascii="Calibri" w:hAnsi="Calibri"/>
          <w:color w:val="000000"/>
          <w:sz w:val="22"/>
          <w:szCs w:val="22"/>
          <w:lang w:eastAsia="el-GR"/>
        </w:rPr>
        <w:t xml:space="preserve"> των όρων της σύμβασης</w:t>
      </w:r>
      <w:r w:rsidR="00872B88" w:rsidRPr="003744C0">
        <w:rPr>
          <w:rFonts w:ascii="Calibri" w:hAnsi="Calibri"/>
          <w:color w:val="000000"/>
          <w:sz w:val="22"/>
          <w:szCs w:val="22"/>
          <w:lang w:eastAsia="el-GR"/>
        </w:rPr>
        <w:t>,</w:t>
      </w:r>
      <w:r w:rsidR="00166934" w:rsidRPr="003744C0">
        <w:rPr>
          <w:rFonts w:ascii="Calibri" w:hAnsi="Calibri"/>
          <w:color w:val="000000"/>
          <w:sz w:val="22"/>
          <w:szCs w:val="22"/>
          <w:lang w:eastAsia="el-GR"/>
        </w:rPr>
        <w:t xml:space="preserve"> σύμφωνα με την  περ. </w:t>
      </w:r>
      <w:r w:rsidR="00ED256D" w:rsidRPr="003744C0">
        <w:rPr>
          <w:rFonts w:ascii="Calibri" w:hAnsi="Calibri"/>
          <w:color w:val="000000"/>
          <w:sz w:val="22"/>
          <w:szCs w:val="22"/>
          <w:lang w:eastAsia="el-GR"/>
        </w:rPr>
        <w:t>(</w:t>
      </w:r>
      <w:r w:rsidR="00166934" w:rsidRPr="003744C0">
        <w:rPr>
          <w:rFonts w:ascii="Calibri" w:hAnsi="Calibri"/>
          <w:color w:val="000000"/>
          <w:sz w:val="22"/>
          <w:szCs w:val="22"/>
          <w:lang w:eastAsia="el-GR"/>
        </w:rPr>
        <w:t>δ</w:t>
      </w:r>
      <w:r w:rsidR="00ED256D" w:rsidRPr="003744C0">
        <w:rPr>
          <w:rFonts w:ascii="Calibri" w:hAnsi="Calibri"/>
          <w:color w:val="000000"/>
          <w:sz w:val="22"/>
          <w:szCs w:val="22"/>
          <w:lang w:eastAsia="el-GR"/>
        </w:rPr>
        <w:t>)</w:t>
      </w:r>
      <w:r w:rsidR="00166934" w:rsidRPr="003744C0">
        <w:rPr>
          <w:rFonts w:ascii="Calibri" w:hAnsi="Calibri"/>
          <w:color w:val="000000"/>
          <w:sz w:val="22"/>
          <w:szCs w:val="22"/>
          <w:lang w:eastAsia="el-GR"/>
        </w:rPr>
        <w:t xml:space="preserve"> της παρούσας παραγράφου</w:t>
      </w:r>
      <w:r w:rsidR="007268CD" w:rsidRPr="003744C0">
        <w:rPr>
          <w:rFonts w:ascii="Calibri" w:hAnsi="Calibri"/>
          <w:color w:val="000000"/>
          <w:sz w:val="22"/>
          <w:szCs w:val="22"/>
          <w:lang w:eastAsia="el-GR"/>
        </w:rPr>
        <w:t>.</w:t>
      </w:r>
      <w:r w:rsidR="00166934" w:rsidRPr="003744C0">
        <w:rPr>
          <w:rFonts w:ascii="Calibri" w:hAnsi="Calibri"/>
          <w:color w:val="000000"/>
          <w:sz w:val="22"/>
          <w:szCs w:val="22"/>
          <w:lang w:eastAsia="el-GR"/>
        </w:rPr>
        <w:t xml:space="preserve">  </w:t>
      </w:r>
      <w:r w:rsidR="00872B88" w:rsidRPr="003744C0">
        <w:rPr>
          <w:rFonts w:ascii="Calibri" w:hAnsi="Calibri"/>
          <w:sz w:val="22"/>
          <w:szCs w:val="22"/>
        </w:rPr>
        <w:t>Ειδικότερα: ….</w:t>
      </w:r>
    </w:p>
    <w:p w:rsidR="00ED2E81" w:rsidRPr="003744C0" w:rsidRDefault="00ED2E81" w:rsidP="00ED2E81">
      <w:pPr>
        <w:suppressAutoHyphens w:val="0"/>
        <w:autoSpaceDE w:val="0"/>
        <w:rPr>
          <w:lang w:val="el-GR"/>
        </w:rPr>
      </w:pPr>
      <w:r w:rsidRPr="003744C0">
        <w:rPr>
          <w:lang w:val="el-GR"/>
        </w:rPr>
        <w:t>Οι ποινικές ρήτρες υπολογίζονται ως εξής:</w:t>
      </w:r>
    </w:p>
    <w:p w:rsidR="00ED2E81" w:rsidRPr="003744C0" w:rsidRDefault="00ED2E81" w:rsidP="00ED2E81">
      <w:pPr>
        <w:suppressAutoHyphens w:val="0"/>
        <w:autoSpaceDE w:val="0"/>
        <w:rPr>
          <w:lang w:val="el-GR"/>
        </w:rPr>
      </w:pPr>
      <w:r w:rsidRPr="003744C0">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ED2E81" w:rsidRPr="003744C0" w:rsidRDefault="00ED2E81" w:rsidP="00ED2E81">
      <w:pPr>
        <w:suppressAutoHyphens w:val="0"/>
        <w:autoSpaceDE w:val="0"/>
        <w:rPr>
          <w:lang w:val="el-GR"/>
        </w:rPr>
      </w:pPr>
      <w:r w:rsidRPr="003744C0">
        <w:rPr>
          <w:lang w:val="el-GR"/>
        </w:rPr>
        <w:lastRenderedPageBreak/>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ED2E81" w:rsidRPr="003744C0" w:rsidRDefault="00ED2E81" w:rsidP="00ED2E81">
      <w:pPr>
        <w:suppressAutoHyphens w:val="0"/>
        <w:autoSpaceDE w:val="0"/>
        <w:rPr>
          <w:lang w:val="el-GR"/>
        </w:rPr>
      </w:pPr>
      <w:r w:rsidRPr="003744C0">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w:t>
      </w:r>
      <w:r w:rsidR="00D858B1" w:rsidRPr="003744C0">
        <w:rPr>
          <w:lang w:val="el-GR"/>
        </w:rPr>
        <w:t>ρως,</w:t>
      </w:r>
    </w:p>
    <w:p w:rsidR="00ED2E81" w:rsidRPr="005609B2" w:rsidRDefault="00ED2E81" w:rsidP="00D858B1">
      <w:pPr>
        <w:suppressAutoHyphens w:val="0"/>
        <w:autoSpaceDE w:val="0"/>
        <w:spacing w:after="0"/>
        <w:rPr>
          <w:color w:val="000000"/>
          <w:lang w:val="el-GR"/>
        </w:rPr>
      </w:pPr>
      <w:r w:rsidRPr="005609B2">
        <w:rPr>
          <w:color w:val="000000"/>
          <w:lang w:val="el-GR"/>
        </w:rPr>
        <w:t>Το ποσό των ποινικών ρητρών αφαιρείται/συμψηφίζεται από/με την αμοιβή του αναδόχου.</w:t>
      </w:r>
      <w:r w:rsidR="00373A3E" w:rsidRPr="005609B2">
        <w:rPr>
          <w:color w:val="000000"/>
          <w:lang w:val="el-GR"/>
        </w:rPr>
        <w:t xml:space="preserve"> </w:t>
      </w:r>
    </w:p>
    <w:p w:rsidR="00D858B1" w:rsidRPr="0005584C" w:rsidRDefault="00ED2E81" w:rsidP="0005584C">
      <w:pPr>
        <w:suppressAutoHyphens w:val="0"/>
        <w:autoSpaceDE w:val="0"/>
        <w:spacing w:after="0"/>
        <w:rPr>
          <w:color w:val="000000"/>
          <w:lang w:val="el-GR"/>
        </w:rPr>
      </w:pPr>
      <w:r w:rsidRPr="005609B2">
        <w:rPr>
          <w:color w:val="000000"/>
          <w:lang w:val="el-GR"/>
        </w:rPr>
        <w:t>Η επιβολή ποινικών ρητρών δεν στερεί από την αναθέτουσα αρχή το δικαίωμα να κηρύξει τον ανάδοχο έκπτωτο.</w:t>
      </w:r>
      <w:bookmarkStart w:id="91" w:name="__RefHeading___Toc213_1659156176"/>
      <w:bookmarkEnd w:id="91"/>
    </w:p>
    <w:p w:rsidR="003C275B" w:rsidRPr="000C4284" w:rsidRDefault="003C275B" w:rsidP="003C275B">
      <w:pPr>
        <w:pStyle w:val="2"/>
        <w:suppressAutoHyphens w:val="0"/>
        <w:autoSpaceDE w:val="0"/>
        <w:rPr>
          <w:lang w:val="el-GR"/>
        </w:rPr>
      </w:pPr>
      <w:bookmarkStart w:id="92" w:name="_Toc74088342"/>
      <w:r>
        <w:rPr>
          <w:lang w:val="el-GR"/>
        </w:rPr>
        <w:t>5.3</w:t>
      </w:r>
      <w:r>
        <w:rPr>
          <w:lang w:val="el-GR"/>
        </w:rPr>
        <w:tab/>
        <w:t>Διοικητικές προσφυγές κατά τη διαδικασία εκτέλεσης των συμβάσεων</w:t>
      </w:r>
      <w:r>
        <w:rPr>
          <w:rStyle w:val="WW-FootnoteReference14"/>
        </w:rPr>
        <w:footnoteReference w:id="155"/>
      </w:r>
      <w:bookmarkEnd w:id="92"/>
      <w:r>
        <w:rPr>
          <w:lang w:val="el-GR"/>
        </w:rPr>
        <w:t xml:space="preserve">  </w:t>
      </w:r>
    </w:p>
    <w:p w:rsidR="002E2419" w:rsidRPr="0005584C" w:rsidRDefault="00D41FD6" w:rsidP="0005584C">
      <w:pPr>
        <w:suppressAutoHyphens w:val="0"/>
        <w:autoSpaceDE w:val="0"/>
        <w:rPr>
          <w:lang w:val="el-GR"/>
        </w:rPr>
      </w:pPr>
      <w:r>
        <w:rPr>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851610">
        <w:rPr>
          <w:lang w:val="el-GR"/>
        </w:rPr>
        <w:t>2</w:t>
      </w:r>
      <w:r>
        <w:rPr>
          <w:lang w:val="el-GR"/>
        </w:rPr>
        <w:t>. (</w:t>
      </w:r>
      <w:r w:rsidR="00851610">
        <w:rPr>
          <w:lang w:val="el-GR"/>
        </w:rPr>
        <w:t>Διάρκεια σύμβασης</w:t>
      </w:r>
      <w:r>
        <w:rPr>
          <w:lang w:val="el-GR"/>
        </w:rPr>
        <w:t xml:space="preserve">), 6.4. (Απόρριψη </w:t>
      </w:r>
      <w:r w:rsidR="00851610">
        <w:rPr>
          <w:lang w:val="el-GR"/>
        </w:rPr>
        <w:t>παραδοτέων</w:t>
      </w:r>
      <w:r>
        <w:rPr>
          <w:lang w:val="el-GR"/>
        </w:rPr>
        <w:t xml:space="preserve"> – αντικατάσταση), </w:t>
      </w:r>
      <w:r w:rsidR="00D73ADF" w:rsidRPr="001F7E31">
        <w:rPr>
          <w:lang w:val="el-GR"/>
        </w:rPr>
        <w:t>καθώς και κατ΄ εφαρμογή των συμβατικών όρων</w:t>
      </w:r>
      <w:r w:rsidR="00872B88">
        <w:rPr>
          <w:lang w:val="el-GR"/>
        </w:rPr>
        <w:t>,</w:t>
      </w:r>
      <w:r w:rsidR="00D73ADF"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w:t>
      </w:r>
      <w:r w:rsidR="008B71A5" w:rsidRPr="008B71A5">
        <w:rPr>
          <w:lang w:val="el-GR"/>
        </w:rPr>
        <w:t xml:space="preserve">στο τελευταίο εδάφιο της περίπτωσης </w:t>
      </w:r>
      <w:r w:rsidR="00D73ADF" w:rsidRPr="001F7E31">
        <w:rPr>
          <w:lang w:val="el-GR"/>
        </w:rPr>
        <w:t>δ΄ της παραγράφου 11 του άρθρου 221</w:t>
      </w:r>
      <w:r w:rsidR="005F0A0D">
        <w:rPr>
          <w:lang w:val="el-GR"/>
        </w:rPr>
        <w:t xml:space="preserve"> </w:t>
      </w:r>
      <w:r w:rsidR="00951F12">
        <w:rPr>
          <w:lang w:val="el-GR"/>
        </w:rPr>
        <w:t xml:space="preserve"> </w:t>
      </w:r>
      <w:r w:rsidR="00D73ADF">
        <w:rPr>
          <w:lang w:val="el-GR"/>
        </w:rPr>
        <w:t xml:space="preserve"> ν.4412/2016</w:t>
      </w:r>
      <w:r w:rsidR="005F0A0D">
        <w:rPr>
          <w:lang w:val="el-GR"/>
        </w:rPr>
        <w:t xml:space="preserve"> </w:t>
      </w:r>
      <w:r w:rsidR="00D73ADF"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1A47A4" w:rsidRPr="001A47A4" w:rsidRDefault="001A47A4" w:rsidP="0006560B">
      <w:pPr>
        <w:pStyle w:val="2"/>
        <w:suppressAutoHyphens w:val="0"/>
        <w:autoSpaceDE w:val="0"/>
        <w:rPr>
          <w:lang w:val="el-GR"/>
        </w:rPr>
      </w:pPr>
      <w:bookmarkStart w:id="93" w:name="_Toc74088343"/>
      <w:r>
        <w:rPr>
          <w:lang w:val="el-GR"/>
        </w:rPr>
        <w:t>5.4</w:t>
      </w:r>
      <w:r w:rsidRPr="001A47A4">
        <w:rPr>
          <w:lang w:val="el-GR"/>
        </w:rPr>
        <w:tab/>
        <w:t>Δι</w:t>
      </w:r>
      <w:r>
        <w:rPr>
          <w:lang w:val="el-GR"/>
        </w:rPr>
        <w:t>καστική επίλυση διαφορών</w:t>
      </w:r>
      <w:bookmarkEnd w:id="93"/>
    </w:p>
    <w:p w:rsidR="004323AD" w:rsidRPr="00022C43" w:rsidRDefault="004323AD" w:rsidP="004323AD">
      <w:pPr>
        <w:rPr>
          <w:b/>
          <w:sz w:val="24"/>
          <w:lang w:val="el-GR"/>
        </w:rPr>
      </w:pPr>
      <w:r w:rsidRPr="003F2068">
        <w:rPr>
          <w:szCs w:val="22"/>
          <w:lang w:val="el-GR"/>
        </w:rPr>
        <w:t xml:space="preserve">Κάθε διαφορά μεταξύ των συμβαλλόμενων μερών που προκύπτει από τις συμβάσεις που συνάπτονται στο πλαίσιο </w:t>
      </w:r>
      <w:r w:rsidR="001A47A4" w:rsidRPr="003F2068">
        <w:rPr>
          <w:szCs w:val="22"/>
          <w:lang w:val="el-GR"/>
        </w:rPr>
        <w:t xml:space="preserve">της </w:t>
      </w:r>
      <w:r w:rsidRPr="003F2068">
        <w:rPr>
          <w:szCs w:val="22"/>
          <w:lang w:val="el-GR"/>
        </w:rPr>
        <w:t>παρ</w:t>
      </w:r>
      <w:r w:rsidR="001A47A4" w:rsidRPr="003F2068">
        <w:rPr>
          <w:szCs w:val="22"/>
          <w:lang w:val="el-GR"/>
        </w:rPr>
        <w:t xml:space="preserve">ούσας διακήρυξης </w:t>
      </w:r>
      <w:r w:rsidRPr="003F2068">
        <w:rPr>
          <w:szCs w:val="22"/>
          <w:lang w:val="el-GR"/>
        </w:rPr>
        <w:t>, επιλύεται με την άσκηση</w:t>
      </w:r>
      <w:r w:rsidRPr="003F2068">
        <w:rPr>
          <w:lang w:val="el-GR"/>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w:t>
      </w:r>
      <w:r w:rsidR="00B43078">
        <w:rPr>
          <w:lang w:val="el-GR"/>
        </w:rPr>
        <w:t xml:space="preserve">και </w:t>
      </w:r>
      <w:r w:rsidRPr="003F2068">
        <w:rPr>
          <w:lang w:val="el-GR"/>
        </w:rPr>
        <w:t>6 του άρθρου 205Α του ν. 4412/2016</w:t>
      </w:r>
      <w:r w:rsidRPr="003F2068">
        <w:rPr>
          <w:rStyle w:val="00"/>
          <w:lang w:val="el-GR"/>
        </w:rPr>
        <w:footnoteReference w:id="156"/>
      </w:r>
      <w:r w:rsidRPr="003F2068">
        <w:rPr>
          <w:lang w:val="el-GR"/>
        </w:rPr>
        <w:t>.</w:t>
      </w:r>
      <w:r w:rsidR="005347BC" w:rsidRPr="006428CF">
        <w:rPr>
          <w:lang w:val="el-GR"/>
        </w:rPr>
        <w:t xml:space="preserve"> </w:t>
      </w:r>
      <w:r w:rsidR="005347BC" w:rsidRPr="005347BC">
        <w:rPr>
          <w:lang w:val="el-GR"/>
        </w:rPr>
        <w:t xml:space="preserve">Πριν από την άσκηση της προσφυγής στο Διοικητικό Εφετείο προηγείται υποχρεωτικά η τήρηση της </w:t>
      </w:r>
      <w:r w:rsidR="00851610" w:rsidRPr="00851610">
        <w:rPr>
          <w:lang w:val="el-GR"/>
        </w:rPr>
        <w:t>ενδικοφανούς διαδικασίας που προβλέπεται στο άρθρο 205 του ν. 4412/2016 και την παράγραφο 5.3 της παρούσας</w:t>
      </w:r>
      <w:r w:rsidR="005347BC" w:rsidRPr="005347BC">
        <w:rPr>
          <w:lang w:val="el-GR"/>
        </w:rPr>
        <w:t>, διαφορετικά η προσφυγή απορρίπτεται ως απαράδεκτη</w:t>
      </w:r>
      <w:r w:rsidR="00D858B1">
        <w:rPr>
          <w:lang w:val="el-GR"/>
        </w:rPr>
        <w:t>.</w:t>
      </w:r>
      <w:r w:rsidR="00851610" w:rsidRPr="00951F12">
        <w:rPr>
          <w:lang w:val="el-GR"/>
        </w:rPr>
        <w:t xml:space="preserve"> </w:t>
      </w:r>
      <w:r w:rsidR="00851610"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rsidR="004323AD" w:rsidRPr="00D858B1" w:rsidRDefault="004323AD">
      <w:pPr>
        <w:suppressAutoHyphens w:val="0"/>
        <w:autoSpaceDE w:val="0"/>
        <w:rPr>
          <w:lang w:val="el-GR"/>
        </w:rPr>
      </w:pPr>
    </w:p>
    <w:p w:rsidR="00D41FD6" w:rsidRPr="00D858B1" w:rsidRDefault="00D41FD6">
      <w:pPr>
        <w:rPr>
          <w:lang w:val="el-GR"/>
        </w:rPr>
      </w:pPr>
    </w:p>
    <w:p w:rsidR="00D41FD6" w:rsidRPr="006B2C94" w:rsidRDefault="00D41FD6">
      <w:pPr>
        <w:pStyle w:val="1"/>
        <w:tabs>
          <w:tab w:val="left" w:pos="851"/>
        </w:tabs>
        <w:ind w:left="851" w:hanging="851"/>
        <w:rPr>
          <w:lang w:val="el-GR"/>
        </w:rPr>
      </w:pPr>
      <w:bookmarkStart w:id="95" w:name="_Toc74088344"/>
      <w:r>
        <w:rPr>
          <w:rFonts w:ascii="Calibri" w:hAnsi="Calibri"/>
          <w:lang w:val="el-GR"/>
        </w:rPr>
        <w:lastRenderedPageBreak/>
        <w:t>6.</w:t>
      </w:r>
      <w:r>
        <w:rPr>
          <w:rFonts w:ascii="Calibri" w:hAnsi="Calibri"/>
          <w:lang w:val="el-GR"/>
        </w:rPr>
        <w:tab/>
      </w:r>
      <w:r w:rsidR="00A91BA5">
        <w:rPr>
          <w:rFonts w:ascii="Calibri" w:hAnsi="Calibri"/>
          <w:lang w:val="el-GR"/>
        </w:rPr>
        <w:t>ΧΡΟΝΟΣ ΚΑΙ ΤΡΟΠΟΣ ΕΚΤΕΛΕΣΗΣ</w:t>
      </w:r>
      <w:bookmarkEnd w:id="95"/>
      <w:r>
        <w:rPr>
          <w:rFonts w:ascii="Calibri" w:hAnsi="Calibri"/>
          <w:lang w:val="el-GR"/>
        </w:rPr>
        <w:t xml:space="preserve"> </w:t>
      </w:r>
    </w:p>
    <w:p w:rsidR="00D41FD6" w:rsidRPr="006B2C94" w:rsidRDefault="00D41FD6">
      <w:pPr>
        <w:pStyle w:val="2"/>
        <w:rPr>
          <w:lang w:val="el-GR"/>
        </w:rPr>
      </w:pPr>
      <w:bookmarkStart w:id="96" w:name="_Toc74088345"/>
      <w:r>
        <w:rPr>
          <w:rFonts w:ascii="Calibri" w:hAnsi="Calibri"/>
          <w:lang w:val="el-GR"/>
        </w:rPr>
        <w:t xml:space="preserve">6.1 </w:t>
      </w:r>
      <w:r>
        <w:rPr>
          <w:rFonts w:ascii="Calibri" w:hAnsi="Calibri"/>
          <w:lang w:val="el-GR"/>
        </w:rPr>
        <w:tab/>
        <w:t>Παρακολούθηση της σύμβασης</w:t>
      </w:r>
      <w:bookmarkEnd w:id="96"/>
      <w:r>
        <w:rPr>
          <w:rFonts w:ascii="Calibri" w:hAnsi="Calibri"/>
          <w:lang w:val="el-GR"/>
        </w:rPr>
        <w:t xml:space="preserve"> </w:t>
      </w:r>
    </w:p>
    <w:p w:rsidR="00D41FD6" w:rsidRPr="006B2C94" w:rsidRDefault="00D41FD6">
      <w:pPr>
        <w:rPr>
          <w:lang w:val="el-GR"/>
        </w:rPr>
      </w:pPr>
      <w:r w:rsidRPr="006F2307">
        <w:rPr>
          <w:b/>
          <w:lang w:val="el-GR"/>
        </w:rPr>
        <w:t>6.1.</w:t>
      </w:r>
      <w:r w:rsidR="007F0966" w:rsidRPr="00A876B9">
        <w:rPr>
          <w:b/>
          <w:lang w:val="el-GR"/>
        </w:rPr>
        <w:t>1</w:t>
      </w:r>
      <w:r w:rsidRPr="006F2307">
        <w:rPr>
          <w:b/>
          <w:lang w:val="el-GR"/>
        </w:rPr>
        <w:t xml:space="preserve">. </w:t>
      </w:r>
      <w:r>
        <w:rPr>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D41FD6" w:rsidRPr="006B2C94" w:rsidRDefault="00D41FD6">
      <w:pPr>
        <w:rPr>
          <w:lang w:val="el-GR"/>
        </w:rPr>
      </w:pPr>
      <w:r>
        <w:rPr>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D41FD6" w:rsidRPr="006B2C94" w:rsidRDefault="00D41FD6">
      <w:pPr>
        <w:rPr>
          <w:lang w:val="el-GR"/>
        </w:rPr>
      </w:pPr>
      <w:r w:rsidRPr="006F2307">
        <w:rPr>
          <w:b/>
          <w:lang w:val="el-GR"/>
        </w:rPr>
        <w:t>6.1.</w:t>
      </w:r>
      <w:r w:rsidR="007F0966" w:rsidRPr="00A876B9">
        <w:rPr>
          <w:b/>
          <w:lang w:val="el-GR"/>
        </w:rPr>
        <w:t>2</w:t>
      </w:r>
      <w:r w:rsidRPr="006F2307">
        <w:rPr>
          <w:b/>
          <w:lang w:val="el-GR"/>
        </w:rPr>
        <w:t>.</w:t>
      </w:r>
      <w:r w:rsidR="00305EAC">
        <w:rPr>
          <w:lang w:val="el-GR"/>
        </w:rPr>
        <w:t xml:space="preserve"> </w:t>
      </w:r>
      <w:r>
        <w:rPr>
          <w:lang w:val="el-GR"/>
        </w:rPr>
        <w:t>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p w:rsidR="00D41FD6" w:rsidRPr="006B2C94" w:rsidRDefault="00D41FD6">
      <w:pPr>
        <w:pStyle w:val="2"/>
        <w:ind w:left="0" w:firstLine="0"/>
        <w:rPr>
          <w:lang w:val="el-GR"/>
        </w:rPr>
      </w:pPr>
      <w:bookmarkStart w:id="97" w:name="_Toc74088346"/>
      <w:r>
        <w:rPr>
          <w:rFonts w:ascii="Calibri" w:hAnsi="Calibri"/>
          <w:lang w:val="el-GR"/>
        </w:rPr>
        <w:t xml:space="preserve">6.2 </w:t>
      </w:r>
      <w:r>
        <w:rPr>
          <w:rFonts w:ascii="Calibri" w:hAnsi="Calibri"/>
          <w:lang w:val="el-GR"/>
        </w:rPr>
        <w:tab/>
        <w:t>Διάρκεια σύμβασης</w:t>
      </w:r>
      <w:r>
        <w:rPr>
          <w:rStyle w:val="WW-FootnoteReference12"/>
          <w:rFonts w:ascii="Calibri" w:hAnsi="Calibri"/>
          <w:lang w:val="el-GR"/>
        </w:rPr>
        <w:footnoteReference w:id="157"/>
      </w:r>
      <w:bookmarkEnd w:id="97"/>
      <w:r>
        <w:rPr>
          <w:rFonts w:ascii="Calibri" w:hAnsi="Calibri"/>
          <w:lang w:val="el-GR"/>
        </w:rPr>
        <w:t xml:space="preserve"> </w:t>
      </w:r>
    </w:p>
    <w:p w:rsidR="007F0966" w:rsidRPr="006B2C94" w:rsidRDefault="00D41FD6" w:rsidP="00163F60">
      <w:pPr>
        <w:pStyle w:val="91"/>
        <w:shd w:val="clear" w:color="auto" w:fill="auto"/>
        <w:tabs>
          <w:tab w:val="left" w:pos="582"/>
        </w:tabs>
        <w:spacing w:after="0" w:line="269" w:lineRule="exact"/>
        <w:ind w:firstLine="0"/>
        <w:jc w:val="left"/>
      </w:pPr>
      <w:r w:rsidRPr="00163F60">
        <w:rPr>
          <w:rFonts w:ascii="Calibri" w:eastAsia="Times New Roman" w:hAnsi="Calibri" w:cs="Calibri"/>
          <w:b/>
          <w:color w:val="auto"/>
          <w:spacing w:val="0"/>
          <w:sz w:val="22"/>
          <w:szCs w:val="24"/>
          <w:lang w:eastAsia="zh-CN"/>
        </w:rPr>
        <w:t>6.2.1.</w:t>
      </w:r>
      <w:r>
        <w:t xml:space="preserve"> </w:t>
      </w:r>
      <w:r w:rsidR="00163F60" w:rsidRPr="00C96395">
        <w:rPr>
          <w:rFonts w:ascii="Times New Roman" w:eastAsia="Arial" w:hAnsi="Times New Roman" w:cs="Times New Roman"/>
          <w:sz w:val="24"/>
          <w:lang w:bidi="el-GR"/>
        </w:rPr>
        <w:t xml:space="preserve">Η διάρκεια της Σύμβασης </w:t>
      </w:r>
      <w:r w:rsidR="00163F60" w:rsidRPr="00B05420">
        <w:rPr>
          <w:rFonts w:ascii="Times New Roman" w:eastAsia="Arial" w:hAnsi="Times New Roman" w:cs="Times New Roman"/>
          <w:sz w:val="24"/>
          <w:lang w:bidi="el-GR"/>
        </w:rPr>
        <w:t xml:space="preserve">ορίζεται σε </w:t>
      </w:r>
      <w:r w:rsidR="000D1604">
        <w:rPr>
          <w:rFonts w:ascii="Times New Roman" w:eastAsia="Arial" w:hAnsi="Times New Roman" w:cs="Times New Roman"/>
          <w:sz w:val="24"/>
          <w:lang w:bidi="el-GR"/>
        </w:rPr>
        <w:t>24</w:t>
      </w:r>
      <w:r w:rsidR="00163F60" w:rsidRPr="00B05420">
        <w:rPr>
          <w:rFonts w:ascii="Times New Roman" w:eastAsia="Arial" w:hAnsi="Times New Roman" w:cs="Times New Roman"/>
          <w:sz w:val="24"/>
          <w:lang w:bidi="el-GR"/>
        </w:rPr>
        <w:t xml:space="preserve"> μήνες από την υπογραφή της και ανάρτησή της στο ΚΗΜΔΗΣ.</w:t>
      </w:r>
    </w:p>
    <w:p w:rsidR="00D41FD6" w:rsidRPr="006B2C94" w:rsidRDefault="00D41FD6" w:rsidP="007F0966">
      <w:pPr>
        <w:rPr>
          <w:lang w:val="el-GR"/>
        </w:rPr>
      </w:pPr>
      <w:r w:rsidRPr="006F2307">
        <w:rPr>
          <w:b/>
          <w:lang w:val="el-GR"/>
        </w:rPr>
        <w:t>6.2.2.</w:t>
      </w:r>
      <w:r>
        <w:rPr>
          <w:lang w:val="el-GR"/>
        </w:rPr>
        <w:t xml:space="preserve"> Η  συνολική διάρκεια της σύμβασης μπορεί να παρατείνεται μετά από  αιτιολογημένη απόφαση της αναθέτουσας αρχής μέχρι το 50% </w:t>
      </w:r>
      <w:r w:rsidR="00ED256D">
        <w:rPr>
          <w:lang w:val="el-GR"/>
        </w:rPr>
        <w:t>αυτής,</w:t>
      </w:r>
      <w:r>
        <w:rPr>
          <w:lang w:val="el-GR"/>
        </w:rPr>
        <w:t xml:space="preserve">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w:t>
      </w:r>
      <w:r>
        <w:rPr>
          <w:rStyle w:val="WW-FootnoteReference12"/>
          <w:lang w:val="el-GR"/>
        </w:rPr>
        <w:footnoteReference w:id="158"/>
      </w:r>
      <w:r>
        <w:rPr>
          <w:lang w:val="el-GR"/>
        </w:rPr>
        <w:t>.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Pr>
          <w:rStyle w:val="FootnoteReference2"/>
          <w:lang w:val="el-GR"/>
        </w:rPr>
        <w:footnoteReference w:id="159"/>
      </w:r>
      <w:r>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D41FD6" w:rsidRPr="006B2C94" w:rsidRDefault="00D41FD6">
      <w:pPr>
        <w:pStyle w:val="2"/>
        <w:tabs>
          <w:tab w:val="clear" w:pos="567"/>
          <w:tab w:val="left" w:pos="993"/>
        </w:tabs>
        <w:ind w:left="993" w:hanging="993"/>
        <w:rPr>
          <w:lang w:val="el-GR"/>
        </w:rPr>
      </w:pPr>
      <w:bookmarkStart w:id="98" w:name="_Toc74088347"/>
      <w:r>
        <w:rPr>
          <w:rFonts w:ascii="Calibri" w:hAnsi="Calibri"/>
          <w:lang w:val="el-GR"/>
        </w:rPr>
        <w:t>6.3</w:t>
      </w:r>
      <w:r w:rsidR="00986402" w:rsidRPr="00986402">
        <w:rPr>
          <w:rFonts w:ascii="Calibri" w:hAnsi="Calibri"/>
          <w:lang w:val="el-GR"/>
        </w:rPr>
        <w:t xml:space="preserve"> </w:t>
      </w:r>
      <w:r>
        <w:rPr>
          <w:rFonts w:ascii="Calibri" w:hAnsi="Calibri"/>
          <w:lang w:val="el-GR"/>
        </w:rPr>
        <w:tab/>
        <w:t>Παραλαβή του αντικειμένου της σύμβασης</w:t>
      </w:r>
      <w:r w:rsidR="00371885">
        <w:rPr>
          <w:rFonts w:ascii="Calibri" w:hAnsi="Calibri"/>
          <w:lang w:val="el-GR"/>
        </w:rPr>
        <w:t xml:space="preserve"> </w:t>
      </w:r>
      <w:r w:rsidR="00C20221">
        <w:rPr>
          <w:rStyle w:val="00"/>
          <w:rFonts w:ascii="Calibri" w:hAnsi="Calibri"/>
          <w:lang w:val="el-GR"/>
        </w:rPr>
        <w:footnoteReference w:id="160"/>
      </w:r>
      <w:bookmarkEnd w:id="98"/>
    </w:p>
    <w:p w:rsidR="002E7174" w:rsidRPr="001F7E31" w:rsidRDefault="00371885" w:rsidP="002E7174">
      <w:pPr>
        <w:rPr>
          <w:lang w:val="el-GR"/>
        </w:rPr>
      </w:pPr>
      <w:r w:rsidRPr="006F2307">
        <w:rPr>
          <w:b/>
          <w:lang w:val="el-GR"/>
        </w:rPr>
        <w:t>6.3.1</w:t>
      </w:r>
      <w:r>
        <w:rPr>
          <w:lang w:val="el-GR"/>
        </w:rPr>
        <w:t xml:space="preserve"> </w:t>
      </w:r>
      <w:r w:rsidR="002E7174" w:rsidRPr="001F7E31">
        <w:rPr>
          <w:lang w:val="el-GR"/>
        </w:rPr>
        <w:t xml:space="preserve">Η παραλαβή των παρεχόμενων υπηρεσιών ή παραδοτέων γίνεται από επιτροπή παραλαβής που συγκροτείται, σύμφωνα με την </w:t>
      </w:r>
      <w:r w:rsidR="00A91BA5">
        <w:rPr>
          <w:lang w:val="el-GR"/>
        </w:rPr>
        <w:t xml:space="preserve">παρ. 3 και την </w:t>
      </w:r>
      <w:r w:rsidR="002E7174" w:rsidRPr="001F7E31">
        <w:rPr>
          <w:lang w:val="el-GR"/>
        </w:rPr>
        <w:t>π</w:t>
      </w:r>
      <w:r w:rsidR="00A91BA5">
        <w:rPr>
          <w:lang w:val="el-GR"/>
        </w:rPr>
        <w:t xml:space="preserve">ερ. δ της παραγράφου 11 </w:t>
      </w:r>
      <w:r w:rsidR="002E7174" w:rsidRPr="001F7E31">
        <w:rPr>
          <w:lang w:val="el-GR"/>
        </w:rPr>
        <w:t>του άρθρου 221</w:t>
      </w:r>
      <w:r w:rsidR="00ED256D">
        <w:rPr>
          <w:lang w:val="el-GR"/>
        </w:rPr>
        <w:t xml:space="preserve"> του ν. 4412/2016</w:t>
      </w:r>
      <w:r w:rsidR="002E7174" w:rsidRPr="001F7E31">
        <w:rPr>
          <w:lang w:val="el-GR"/>
        </w:rPr>
        <w:t xml:space="preserve">. </w:t>
      </w:r>
    </w:p>
    <w:p w:rsidR="002E7174" w:rsidRDefault="00371885" w:rsidP="002E7174">
      <w:pPr>
        <w:rPr>
          <w:lang w:val="el-GR"/>
        </w:rPr>
      </w:pPr>
      <w:r w:rsidRPr="006F2307">
        <w:rPr>
          <w:b/>
          <w:lang w:val="el-GR"/>
        </w:rPr>
        <w:t>6.3.2</w:t>
      </w:r>
      <w:r>
        <w:rPr>
          <w:lang w:val="el-GR"/>
        </w:rPr>
        <w:t xml:space="preserve"> </w:t>
      </w:r>
      <w:r w:rsidR="002E7174" w:rsidRPr="001F7E31">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w:t>
      </w:r>
      <w:r w:rsidR="002861C0">
        <w:rPr>
          <w:lang w:val="el-GR"/>
        </w:rPr>
        <w:t>εκπρόσωπος του αναδόχου</w:t>
      </w:r>
      <w:r w:rsidR="002E7174" w:rsidRPr="001F7E31">
        <w:rPr>
          <w:lang w:val="el-GR"/>
        </w:rPr>
        <w:t xml:space="preserve">.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rsidR="002E7174" w:rsidRPr="001F7E31" w:rsidRDefault="00371885" w:rsidP="002E7174">
      <w:pPr>
        <w:rPr>
          <w:lang w:val="el-GR"/>
        </w:rPr>
      </w:pPr>
      <w:r w:rsidRPr="006F2307">
        <w:rPr>
          <w:b/>
          <w:lang w:val="el-GR"/>
        </w:rPr>
        <w:lastRenderedPageBreak/>
        <w:t>6.3.3</w:t>
      </w:r>
      <w:r>
        <w:rPr>
          <w:lang w:val="el-GR"/>
        </w:rPr>
        <w:t xml:space="preserve"> </w:t>
      </w:r>
      <w:r w:rsidR="002E7174" w:rsidRPr="001F7E31">
        <w:rPr>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rsidR="002E7174" w:rsidRDefault="00371885" w:rsidP="002E7174">
      <w:pPr>
        <w:rPr>
          <w:lang w:val="el-GR"/>
        </w:rPr>
      </w:pPr>
      <w:r w:rsidRPr="006F2307">
        <w:rPr>
          <w:b/>
          <w:lang w:val="el-GR"/>
        </w:rPr>
        <w:t>6.3.4</w:t>
      </w:r>
      <w:r>
        <w:rPr>
          <w:lang w:val="el-GR"/>
        </w:rPr>
        <w:t xml:space="preserve"> </w:t>
      </w:r>
      <w:r w:rsidR="002E7174" w:rsidRPr="001F7E31">
        <w:rPr>
          <w:lang w:val="el-GR"/>
        </w:rPr>
        <w:t xml:space="preserve">Για την εφαρμογή της </w:t>
      </w:r>
      <w:r>
        <w:rPr>
          <w:lang w:val="el-GR"/>
        </w:rPr>
        <w:t xml:space="preserve">προηγούμενης </w:t>
      </w:r>
      <w:r w:rsidR="002E7174" w:rsidRPr="001F7E31">
        <w:rPr>
          <w:lang w:val="el-GR"/>
        </w:rPr>
        <w:t xml:space="preserve">παραγράφου ορίζονται τα ακόλουθα: </w:t>
      </w:r>
    </w:p>
    <w:p w:rsidR="002E7174" w:rsidRDefault="002E7174" w:rsidP="002E7174">
      <w:pPr>
        <w:rPr>
          <w:lang w:val="el-GR"/>
        </w:rPr>
      </w:pPr>
      <w:r w:rsidRPr="001F7E3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rsidR="002E7174" w:rsidRPr="001F7E31" w:rsidRDefault="002E7174" w:rsidP="002E7174">
      <w:pPr>
        <w:rPr>
          <w:lang w:val="el-GR"/>
        </w:rPr>
      </w:pPr>
      <w:r w:rsidRPr="001F7E31">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rsidR="002E7174" w:rsidRPr="001F7E31" w:rsidRDefault="00371885" w:rsidP="002E7174">
      <w:pPr>
        <w:rPr>
          <w:lang w:val="el-GR"/>
        </w:rPr>
      </w:pPr>
      <w:r w:rsidRPr="006F2307">
        <w:rPr>
          <w:b/>
          <w:lang w:val="el-GR"/>
        </w:rPr>
        <w:t>6.3.5</w:t>
      </w:r>
      <w:r>
        <w:rPr>
          <w:lang w:val="el-GR"/>
        </w:rPr>
        <w:t xml:space="preserve"> </w:t>
      </w:r>
      <w:r w:rsidR="002E7174" w:rsidRPr="001F7E31">
        <w:rPr>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rsidR="002E7174" w:rsidRPr="001F7E31" w:rsidRDefault="00371885" w:rsidP="002E7174">
      <w:pPr>
        <w:rPr>
          <w:lang w:val="el-GR"/>
        </w:rPr>
      </w:pPr>
      <w:r w:rsidRPr="006F2307">
        <w:rPr>
          <w:b/>
          <w:lang w:val="el-GR"/>
        </w:rPr>
        <w:t>6.3.</w:t>
      </w:r>
      <w:r w:rsidR="002E7174" w:rsidRPr="006F2307">
        <w:rPr>
          <w:b/>
          <w:lang w:val="el-GR"/>
        </w:rPr>
        <w:t>6</w:t>
      </w:r>
      <w:r w:rsidR="002E7174" w:rsidRPr="001F7E31">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w:t>
      </w:r>
      <w:r w:rsidR="007B4C30" w:rsidRPr="00ED256D">
        <w:rPr>
          <w:lang w:val="el-GR"/>
        </w:rPr>
        <w:t>6.3.1</w:t>
      </w:r>
      <w:r w:rsidR="002E7174" w:rsidRPr="001F7E31">
        <w:rPr>
          <w:lang w:val="el-GR"/>
        </w:rPr>
        <w:t>.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w:t>
      </w:r>
      <w:r w:rsidR="00D858B1">
        <w:rPr>
          <w:lang w:val="el-GR"/>
        </w:rPr>
        <w:t>πόψη</w:t>
      </w:r>
      <w:r w:rsidR="002E7174" w:rsidRPr="001F7E31">
        <w:rPr>
          <w:lang w:val="el-GR"/>
        </w:rPr>
        <w:t>.</w:t>
      </w:r>
    </w:p>
    <w:p w:rsidR="00D41FD6" w:rsidRPr="006B2C94" w:rsidRDefault="00D41FD6">
      <w:pPr>
        <w:pStyle w:val="2"/>
        <w:rPr>
          <w:lang w:val="el-GR"/>
        </w:rPr>
      </w:pPr>
      <w:bookmarkStart w:id="99" w:name="_Toc74088348"/>
      <w:r>
        <w:rPr>
          <w:rFonts w:ascii="Calibri" w:hAnsi="Calibri"/>
          <w:lang w:val="el-GR"/>
        </w:rPr>
        <w:t xml:space="preserve">6.4 </w:t>
      </w:r>
      <w:r>
        <w:rPr>
          <w:rFonts w:ascii="Calibri" w:hAnsi="Calibri"/>
          <w:lang w:val="el-GR"/>
        </w:rPr>
        <w:tab/>
        <w:t>Απόρριψη παραδοτέων – Αντικατάσταση</w:t>
      </w:r>
      <w:r>
        <w:rPr>
          <w:rStyle w:val="WW-FootnoteReference12"/>
          <w:rFonts w:ascii="Calibri" w:hAnsi="Calibri"/>
          <w:lang w:val="el-GR"/>
        </w:rPr>
        <w:footnoteReference w:id="161"/>
      </w:r>
      <w:bookmarkEnd w:id="99"/>
      <w:r>
        <w:rPr>
          <w:rFonts w:ascii="Calibri" w:hAnsi="Calibri"/>
          <w:lang w:val="el-GR"/>
        </w:rPr>
        <w:t xml:space="preserve"> </w:t>
      </w:r>
    </w:p>
    <w:p w:rsidR="00D41FD6" w:rsidRPr="006B2C94" w:rsidRDefault="00D41FD6">
      <w:pPr>
        <w:rPr>
          <w:lang w:val="el-GR"/>
        </w:rPr>
      </w:pPr>
      <w:r>
        <w:rPr>
          <w:rFonts w:eastAsia="SimSun"/>
          <w:szCs w:val="22"/>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D41FD6" w:rsidRPr="006B2C94" w:rsidRDefault="00D41FD6">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D41FD6" w:rsidRPr="006B2C94" w:rsidRDefault="00D41FD6">
      <w:pPr>
        <w:pStyle w:val="2"/>
        <w:rPr>
          <w:lang w:val="el-GR"/>
        </w:rPr>
      </w:pPr>
      <w:bookmarkStart w:id="100" w:name="_Toc74088349"/>
      <w:r>
        <w:rPr>
          <w:rFonts w:ascii="Calibri" w:hAnsi="Calibri"/>
          <w:lang w:val="el-GR"/>
        </w:rPr>
        <w:t>6.5</w:t>
      </w:r>
      <w:r w:rsidR="00986402" w:rsidRPr="001B64FA">
        <w:rPr>
          <w:rFonts w:ascii="Calibri" w:hAnsi="Calibri"/>
          <w:lang w:val="el-GR"/>
        </w:rPr>
        <w:t xml:space="preserve"> </w:t>
      </w:r>
      <w:r>
        <w:rPr>
          <w:rFonts w:ascii="Calibri" w:hAnsi="Calibri"/>
          <w:lang w:val="el-GR"/>
        </w:rPr>
        <w:tab/>
        <w:t>Αναπροσαρμογή τιμής</w:t>
      </w:r>
      <w:r>
        <w:rPr>
          <w:rStyle w:val="WW-FootnoteReference12"/>
          <w:rFonts w:ascii="Calibri" w:hAnsi="Calibri"/>
          <w:lang w:val="el-GR"/>
        </w:rPr>
        <w:footnoteReference w:id="162"/>
      </w:r>
      <w:bookmarkEnd w:id="100"/>
      <w:r>
        <w:rPr>
          <w:rFonts w:ascii="Calibri" w:hAnsi="Calibri"/>
          <w:lang w:val="el-GR"/>
        </w:rPr>
        <w:t xml:space="preserve"> </w:t>
      </w:r>
    </w:p>
    <w:p w:rsidR="007F0966" w:rsidRDefault="007F0966" w:rsidP="007F0966">
      <w:pPr>
        <w:rPr>
          <w:lang w:val="el-GR"/>
        </w:rPr>
      </w:pPr>
      <w:r>
        <w:rPr>
          <w:lang w:val="el-GR"/>
        </w:rPr>
        <w:t>Προσφορά που θέτει όρο αναπροσαρμογής τιμής μέχρι λήξεως της σύμβασης απορρίπτεται ως απαράδεκτη</w:t>
      </w:r>
      <w:bookmarkStart w:id="101" w:name="__RefHeading___Toc491950153"/>
      <w:bookmarkEnd w:id="101"/>
      <w:r>
        <w:rPr>
          <w:lang w:val="el-GR"/>
        </w:rPr>
        <w:t>.</w:t>
      </w:r>
    </w:p>
    <w:p w:rsidR="009776AD" w:rsidRPr="009776AD" w:rsidRDefault="009776AD" w:rsidP="009776AD">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cs="Arial"/>
          <w:b/>
          <w:color w:val="002060"/>
          <w:sz w:val="24"/>
          <w:szCs w:val="22"/>
          <w:lang w:val="el-GR"/>
        </w:rPr>
      </w:pPr>
      <w:r w:rsidRPr="009776AD">
        <w:rPr>
          <w:rFonts w:cs="Arial"/>
          <w:b/>
          <w:color w:val="002060"/>
          <w:sz w:val="24"/>
          <w:szCs w:val="22"/>
          <w:lang w:val="el-GR"/>
        </w:rPr>
        <w:lastRenderedPageBreak/>
        <w:t>6.</w:t>
      </w:r>
      <w:r w:rsidRPr="00A876B9">
        <w:rPr>
          <w:rFonts w:cs="Arial"/>
          <w:b/>
          <w:color w:val="002060"/>
          <w:sz w:val="24"/>
          <w:szCs w:val="22"/>
          <w:lang w:val="el-GR"/>
        </w:rPr>
        <w:t>6</w:t>
      </w:r>
      <w:r w:rsidRPr="009776AD">
        <w:rPr>
          <w:rFonts w:cs="Arial"/>
          <w:b/>
          <w:color w:val="002060"/>
          <w:sz w:val="24"/>
          <w:szCs w:val="22"/>
          <w:lang w:val="el-GR"/>
        </w:rPr>
        <w:tab/>
        <w:t xml:space="preserve">Μέτρα ασφαλείας </w:t>
      </w:r>
    </w:p>
    <w:p w:rsidR="009776AD" w:rsidRDefault="009776AD" w:rsidP="009776AD">
      <w:pPr>
        <w:rPr>
          <w:i/>
          <w:iCs/>
          <w:spacing w:val="5"/>
          <w:kern w:val="1"/>
          <w:lang w:val="el-GR"/>
        </w:rPr>
      </w:pPr>
      <w:r w:rsidRPr="009776AD">
        <w:rPr>
          <w:lang w:val="el-GR"/>
        </w:rPr>
        <w:t>Ο Ανάδοχος θα τηρήσει την ισχύουσα νομοθεσία περί μέτρων ασφαλείας, εργοταξιακής σήμανσης, περί μέτρων υγιεινής κ.τ.λ, αποδεχόμενος ότι είναι ο μόνος και αποκλειστικά υπεύθυνος, ποινικά και αστικά, για οποιοδήποτε ατύχημα ήθελε προκληθεί από αμέλεια εφαρμογής των ισχυουσών διατάξεων και των εν γένει υποχρεώσεών του καθ΄ όλη τη διάρκεια της υπηρεσίας εντός  ή εκτός των χώρων εργασίας.</w:t>
      </w:r>
      <w:r w:rsidRPr="009776AD">
        <w:rPr>
          <w:i/>
          <w:iCs/>
          <w:spacing w:val="5"/>
          <w:kern w:val="1"/>
          <w:lang w:val="el-GR"/>
        </w:rPr>
        <w:t xml:space="preserve"> </w:t>
      </w:r>
    </w:p>
    <w:p w:rsidR="009776AD" w:rsidRPr="009776AD" w:rsidRDefault="009776AD" w:rsidP="009776AD">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cs="Arial"/>
          <w:b/>
          <w:color w:val="002060"/>
          <w:sz w:val="24"/>
          <w:szCs w:val="22"/>
          <w:lang w:val="el-GR"/>
        </w:rPr>
      </w:pPr>
      <w:r w:rsidRPr="009776AD">
        <w:rPr>
          <w:rFonts w:cs="Arial"/>
          <w:b/>
          <w:color w:val="002060"/>
          <w:sz w:val="24"/>
          <w:szCs w:val="22"/>
          <w:lang w:val="el-GR"/>
        </w:rPr>
        <w:t>6.</w:t>
      </w:r>
      <w:r w:rsidRPr="00A876B9">
        <w:rPr>
          <w:rFonts w:cs="Arial"/>
          <w:b/>
          <w:color w:val="002060"/>
          <w:sz w:val="24"/>
          <w:szCs w:val="22"/>
          <w:lang w:val="el-GR"/>
        </w:rPr>
        <w:t>7</w:t>
      </w:r>
      <w:r w:rsidRPr="009776AD">
        <w:rPr>
          <w:rFonts w:cs="Arial"/>
          <w:b/>
          <w:color w:val="002060"/>
          <w:sz w:val="24"/>
          <w:szCs w:val="22"/>
          <w:lang w:val="el-GR"/>
        </w:rPr>
        <w:tab/>
        <w:t>Ανωτέρα βία</w:t>
      </w:r>
    </w:p>
    <w:p w:rsidR="009776AD" w:rsidRPr="009776AD" w:rsidRDefault="009776AD" w:rsidP="009776AD">
      <w:pPr>
        <w:widowControl w:val="0"/>
        <w:suppressAutoHyphens w:val="0"/>
        <w:spacing w:after="0" w:line="264" w:lineRule="exact"/>
        <w:ind w:left="20" w:right="20"/>
        <w:rPr>
          <w:lang w:val="el-GR"/>
        </w:rPr>
      </w:pPr>
      <w:r w:rsidRPr="009776AD">
        <w:rPr>
          <w:lang w:val="el-GR"/>
        </w:rPr>
        <w:t>Σε περίπτωση ανωτέρας βίας, η απόδειξη αυτής βαρύνει εξ ολοκλήρου τον προμηθευτή. Ως περιπτώσεις ανωτέρας βίας αναφέρονται ενδεικτικά οι παρακάτω :</w:t>
      </w:r>
    </w:p>
    <w:p w:rsidR="009776AD" w:rsidRPr="009776AD" w:rsidRDefault="009776AD" w:rsidP="00503EFF">
      <w:pPr>
        <w:widowControl w:val="0"/>
        <w:numPr>
          <w:ilvl w:val="0"/>
          <w:numId w:val="9"/>
        </w:numPr>
        <w:tabs>
          <w:tab w:val="left" w:pos="255"/>
        </w:tabs>
        <w:suppressAutoHyphens w:val="0"/>
        <w:spacing w:after="0" w:line="264" w:lineRule="exact"/>
        <w:ind w:right="20"/>
        <w:rPr>
          <w:lang w:val="el-GR"/>
        </w:rPr>
      </w:pPr>
      <w:r w:rsidRPr="009776AD">
        <w:rPr>
          <w:lang w:val="el-GR"/>
        </w:rPr>
        <w:t>Γενική απεργία, που συνεπάγεται την διακοπή των εργασιών του καταστήματος ή του εργοστασίου του προμηθευτή ή του πρατηρίου ή του διυλιστηρίου.</w:t>
      </w:r>
    </w:p>
    <w:p w:rsidR="009776AD" w:rsidRPr="009776AD" w:rsidRDefault="009776AD" w:rsidP="00503EFF">
      <w:pPr>
        <w:widowControl w:val="0"/>
        <w:numPr>
          <w:ilvl w:val="0"/>
          <w:numId w:val="9"/>
        </w:numPr>
        <w:tabs>
          <w:tab w:val="left" w:pos="250"/>
        </w:tabs>
        <w:suppressAutoHyphens w:val="0"/>
        <w:spacing w:after="0" w:line="264" w:lineRule="exact"/>
        <w:ind w:right="20"/>
        <w:rPr>
          <w:lang w:val="el-GR"/>
        </w:rPr>
      </w:pPr>
      <w:r w:rsidRPr="009776AD">
        <w:rPr>
          <w:lang w:val="el-GR"/>
        </w:rPr>
        <w:t>Γενική ή μερική πυρκαγιά στο κατάστημα ή στο εργοστάσιο του προμηθευτή ή στο πρατήριο ή το διυλιστήριο.</w:t>
      </w:r>
    </w:p>
    <w:p w:rsidR="009776AD" w:rsidRPr="009776AD" w:rsidRDefault="009776AD" w:rsidP="00503EFF">
      <w:pPr>
        <w:widowControl w:val="0"/>
        <w:numPr>
          <w:ilvl w:val="0"/>
          <w:numId w:val="9"/>
        </w:numPr>
        <w:tabs>
          <w:tab w:val="left" w:pos="246"/>
        </w:tabs>
        <w:suppressAutoHyphens w:val="0"/>
        <w:spacing w:after="0" w:line="264" w:lineRule="exact"/>
        <w:rPr>
          <w:lang w:val="el-GR"/>
        </w:rPr>
      </w:pPr>
      <w:r w:rsidRPr="009776AD">
        <w:rPr>
          <w:lang w:val="el-GR"/>
        </w:rPr>
        <w:t>Πλημμύρα</w:t>
      </w:r>
    </w:p>
    <w:p w:rsidR="009776AD" w:rsidRPr="009776AD" w:rsidRDefault="009776AD" w:rsidP="00503EFF">
      <w:pPr>
        <w:widowControl w:val="0"/>
        <w:numPr>
          <w:ilvl w:val="0"/>
          <w:numId w:val="9"/>
        </w:numPr>
        <w:tabs>
          <w:tab w:val="left" w:pos="241"/>
        </w:tabs>
        <w:suppressAutoHyphens w:val="0"/>
        <w:spacing w:after="0" w:line="264" w:lineRule="exact"/>
        <w:rPr>
          <w:lang w:val="el-GR"/>
        </w:rPr>
      </w:pPr>
      <w:r w:rsidRPr="009776AD">
        <w:rPr>
          <w:lang w:val="el-GR"/>
        </w:rPr>
        <w:t>Σεισμός</w:t>
      </w:r>
    </w:p>
    <w:p w:rsidR="009776AD" w:rsidRPr="009776AD" w:rsidRDefault="009776AD" w:rsidP="00503EFF">
      <w:pPr>
        <w:widowControl w:val="0"/>
        <w:numPr>
          <w:ilvl w:val="0"/>
          <w:numId w:val="9"/>
        </w:numPr>
        <w:tabs>
          <w:tab w:val="left" w:pos="246"/>
        </w:tabs>
        <w:suppressAutoHyphens w:val="0"/>
        <w:spacing w:after="0" w:line="264" w:lineRule="exact"/>
        <w:rPr>
          <w:lang w:val="el-GR"/>
        </w:rPr>
      </w:pPr>
      <w:r w:rsidRPr="009776AD">
        <w:rPr>
          <w:lang w:val="el-GR"/>
        </w:rPr>
        <w:t>Πόλεμος</w:t>
      </w:r>
    </w:p>
    <w:p w:rsidR="009776AD" w:rsidRPr="009776AD" w:rsidRDefault="009776AD" w:rsidP="00503EFF">
      <w:pPr>
        <w:widowControl w:val="0"/>
        <w:numPr>
          <w:ilvl w:val="0"/>
          <w:numId w:val="9"/>
        </w:numPr>
        <w:tabs>
          <w:tab w:val="left" w:pos="246"/>
        </w:tabs>
        <w:suppressAutoHyphens w:val="0"/>
        <w:spacing w:after="0" w:line="264" w:lineRule="exact"/>
        <w:rPr>
          <w:lang w:val="el-GR"/>
        </w:rPr>
      </w:pPr>
      <w:r w:rsidRPr="009776AD">
        <w:rPr>
          <w:lang w:val="el-GR"/>
        </w:rPr>
        <w:t>Εμπορικός αποκλεισμός μεταφορών</w:t>
      </w:r>
    </w:p>
    <w:p w:rsidR="009776AD" w:rsidRPr="009776AD" w:rsidRDefault="009776AD" w:rsidP="00503EFF">
      <w:pPr>
        <w:widowControl w:val="0"/>
        <w:numPr>
          <w:ilvl w:val="0"/>
          <w:numId w:val="9"/>
        </w:numPr>
        <w:tabs>
          <w:tab w:val="left" w:pos="246"/>
        </w:tabs>
        <w:suppressAutoHyphens w:val="0"/>
        <w:spacing w:after="0" w:line="264" w:lineRule="exact"/>
        <w:rPr>
          <w:lang w:val="el-GR"/>
        </w:rPr>
      </w:pPr>
      <w:r w:rsidRPr="009776AD">
        <w:rPr>
          <w:lang w:val="el-GR"/>
        </w:rPr>
        <w:t>Εμπορικός αποκλεισμός εισαγωγής (EMBARGO).</w:t>
      </w:r>
    </w:p>
    <w:p w:rsidR="009776AD" w:rsidRPr="009776AD" w:rsidRDefault="009776AD" w:rsidP="00503EFF">
      <w:pPr>
        <w:widowControl w:val="0"/>
        <w:numPr>
          <w:ilvl w:val="0"/>
          <w:numId w:val="9"/>
        </w:numPr>
        <w:tabs>
          <w:tab w:val="left" w:pos="231"/>
        </w:tabs>
        <w:suppressAutoHyphens w:val="0"/>
        <w:spacing w:after="0" w:line="264" w:lineRule="exact"/>
        <w:rPr>
          <w:lang w:val="el-GR"/>
        </w:rPr>
      </w:pPr>
      <w:r w:rsidRPr="009776AD">
        <w:rPr>
          <w:lang w:val="el-GR"/>
        </w:rPr>
        <w:t>Δυσμενείς καιρικές συνθήκες με αποκλεισμό μεταφορών.</w:t>
      </w:r>
    </w:p>
    <w:p w:rsidR="009776AD" w:rsidRPr="009776AD" w:rsidRDefault="009776AD" w:rsidP="009776AD">
      <w:pPr>
        <w:widowControl w:val="0"/>
        <w:suppressAutoHyphens w:val="0"/>
        <w:spacing w:after="0" w:line="264" w:lineRule="exact"/>
        <w:ind w:left="20" w:right="20"/>
        <w:rPr>
          <w:lang w:val="el-GR"/>
        </w:rPr>
      </w:pPr>
      <w:r w:rsidRPr="009776AD">
        <w:rPr>
          <w:lang w:val="el-GR"/>
        </w:rPr>
        <w:t>Ο προμηθευτής που επικαλείται ανωτέρα βία, υποχρεούται εντός προθεσμίας είκοσι (20) ημερών από τότε που συνέβησαν τα περιστατικά που συνιστούν την ανωτέρα βία, να τα γνωστοποιήσει εγγράφως προς το Δήμο και να επικαλεστεί τους σχετικούς λόγους και περιστατικά προσκομίζοντας τα απαραίτητα αποδεικτικά στοιχεία.</w:t>
      </w:r>
    </w:p>
    <w:p w:rsidR="009776AD" w:rsidRDefault="009776AD" w:rsidP="009776AD">
      <w:pPr>
        <w:widowControl w:val="0"/>
        <w:suppressAutoHyphens w:val="0"/>
        <w:spacing w:after="283" w:line="264" w:lineRule="exact"/>
        <w:ind w:left="20" w:right="20"/>
        <w:rPr>
          <w:lang w:val="el-GR"/>
        </w:rPr>
      </w:pPr>
      <w:r w:rsidRPr="009776AD">
        <w:rPr>
          <w:lang w:val="el-GR"/>
        </w:rPr>
        <w:t>Σε περίπτωση που ο προμηθευτής μέσα στην ανωτέρω προθεσμία των 20 ημερών δεν αναφέρει τα περιστατικά και δεν προσκομίσει τα απαιτούμενα αποδεικτικά στοιχεία, στερείται του δικαιώματος να επικαλεστεί την ύπαρξη ανωτέρας βίας.</w:t>
      </w:r>
    </w:p>
    <w:p w:rsidR="009250D3" w:rsidRPr="009250D3" w:rsidRDefault="009250D3" w:rsidP="009250D3">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cs="Arial"/>
          <w:b/>
          <w:color w:val="002060"/>
          <w:sz w:val="24"/>
          <w:szCs w:val="22"/>
          <w:lang w:val="el-GR"/>
        </w:rPr>
      </w:pPr>
      <w:r w:rsidRPr="009250D3">
        <w:rPr>
          <w:rFonts w:cs="Arial"/>
          <w:b/>
          <w:color w:val="002060"/>
          <w:sz w:val="24"/>
          <w:szCs w:val="22"/>
          <w:lang w:val="el-GR"/>
        </w:rPr>
        <w:t>6.</w:t>
      </w:r>
      <w:r w:rsidR="00C82750">
        <w:rPr>
          <w:rFonts w:cs="Arial"/>
          <w:b/>
          <w:color w:val="002060"/>
          <w:sz w:val="24"/>
          <w:szCs w:val="22"/>
          <w:lang w:val="el-GR"/>
        </w:rPr>
        <w:t>8</w:t>
      </w:r>
      <w:r w:rsidRPr="009250D3">
        <w:rPr>
          <w:rFonts w:cs="Arial"/>
          <w:b/>
          <w:color w:val="002060"/>
          <w:sz w:val="24"/>
          <w:szCs w:val="22"/>
          <w:lang w:val="el-GR"/>
        </w:rPr>
        <w:tab/>
        <w:t>Διαφορές διακηρύξεις - Νόμων</w:t>
      </w:r>
    </w:p>
    <w:p w:rsidR="00F65E26" w:rsidRPr="009250D3" w:rsidRDefault="009250D3" w:rsidP="009250D3">
      <w:pPr>
        <w:rPr>
          <w:lang w:val="el-GR"/>
        </w:rPr>
      </w:pPr>
      <w:r w:rsidRPr="009250D3">
        <w:rPr>
          <w:lang w:val="el-GR"/>
        </w:rPr>
        <w:t>Όταν η διακήρυξη έχει ασάφεια υπερισχύει ο Ν.4412/2016 και του Ν.4782/2021. Συμπληρωματικά ισχύουν ο Ν.3582/2010 και ο Ν.3463/2016. Κατά την εκτέλεση της σύμβασης εφαρμόζονται οι ανωτέρω διατάξεις</w:t>
      </w:r>
    </w:p>
    <w:p w:rsidR="007F0966" w:rsidRDefault="007F0966" w:rsidP="00F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7F0966" w:rsidRDefault="007F0966" w:rsidP="00F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7F0966" w:rsidRDefault="007F0966" w:rsidP="00F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7F0966" w:rsidRPr="00F42DB5" w:rsidRDefault="007F0966" w:rsidP="00F42DB5">
      <w:pPr>
        <w:jc w:val="center"/>
        <w:rPr>
          <w:b/>
          <w:iCs/>
          <w:spacing w:val="5"/>
          <w:kern w:val="1"/>
          <w:lang w:val="el-GR"/>
        </w:rPr>
      </w:pPr>
      <w:r w:rsidRPr="00F42DB5">
        <w:rPr>
          <w:b/>
          <w:iCs/>
          <w:spacing w:val="5"/>
          <w:kern w:val="1"/>
          <w:lang w:val="el-GR"/>
        </w:rPr>
        <w:t>Ο ΔΗΜΑΡΧΟΣ ΝΑΥΠΑΚΤΙΑΣ</w:t>
      </w:r>
    </w:p>
    <w:p w:rsidR="007F0966" w:rsidRPr="00F42DB5" w:rsidRDefault="007F0966" w:rsidP="00F42DB5">
      <w:pPr>
        <w:ind w:left="5760"/>
        <w:jc w:val="center"/>
        <w:rPr>
          <w:b/>
          <w:iCs/>
          <w:spacing w:val="5"/>
          <w:kern w:val="1"/>
          <w:lang w:val="el-GR"/>
        </w:rPr>
      </w:pPr>
    </w:p>
    <w:p w:rsidR="007F0966" w:rsidRPr="00F42DB5" w:rsidRDefault="007F0966" w:rsidP="00F42DB5">
      <w:pPr>
        <w:jc w:val="center"/>
        <w:rPr>
          <w:b/>
          <w:highlight w:val="yellow"/>
          <w:lang w:val="el-GR"/>
        </w:rPr>
      </w:pPr>
      <w:r w:rsidRPr="00F42DB5">
        <w:rPr>
          <w:b/>
          <w:iCs/>
          <w:spacing w:val="5"/>
          <w:kern w:val="1"/>
          <w:lang w:val="el-GR"/>
        </w:rPr>
        <w:t>ΓΚΙΖΑΣ ΒΑΣΙΛΕΙΟΣ</w:t>
      </w:r>
    </w:p>
    <w:p w:rsidR="007F0966" w:rsidRPr="00F65E26" w:rsidRDefault="007F0966" w:rsidP="00F65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eastAsia="SimSun"/>
          <w:szCs w:val="22"/>
          <w:lang w:val="el-GR"/>
        </w:rPr>
      </w:pPr>
    </w:p>
    <w:p w:rsidR="00D41FD6" w:rsidRPr="006B2C94" w:rsidRDefault="00D41FD6">
      <w:pPr>
        <w:pStyle w:val="1"/>
        <w:rPr>
          <w:lang w:val="el-GR"/>
        </w:rPr>
      </w:pPr>
      <w:bookmarkStart w:id="102" w:name="_Toc74088350"/>
      <w:r>
        <w:rPr>
          <w:rFonts w:ascii="Calibri" w:hAnsi="Calibri" w:cs="Calibri"/>
          <w:lang w:val="el-GR"/>
        </w:rPr>
        <w:lastRenderedPageBreak/>
        <w:t>ΠΑΡΑΡΤΗΜΑΤΑ</w:t>
      </w:r>
      <w:bookmarkEnd w:id="102"/>
    </w:p>
    <w:p w:rsidR="00D41FD6" w:rsidRPr="00FE1C04" w:rsidRDefault="00D41FD6">
      <w:pPr>
        <w:pStyle w:val="2"/>
        <w:tabs>
          <w:tab w:val="clear" w:pos="567"/>
          <w:tab w:val="left" w:pos="0"/>
        </w:tabs>
        <w:ind w:left="0" w:firstLine="0"/>
        <w:rPr>
          <w:lang w:val="el-GR"/>
        </w:rPr>
      </w:pPr>
      <w:bookmarkStart w:id="103" w:name="_Toc74088351"/>
      <w:r>
        <w:rPr>
          <w:rFonts w:ascii="Calibri" w:hAnsi="Calibri"/>
          <w:lang w:val="el-GR"/>
        </w:rPr>
        <w:t xml:space="preserve">ΠΑΡΑΡΤΗΜΑ Ι – Αναλυτική Περιγραφή Φυσικού και Οικονομικού Αντικειμένου της Σύμβασης </w:t>
      </w:r>
      <w:bookmarkEnd w:id="103"/>
      <w:r w:rsidR="003E05E6">
        <w:rPr>
          <w:rFonts w:ascii="Calibri" w:hAnsi="Calibri"/>
          <w:lang w:val="el-GR"/>
        </w:rPr>
        <w:t>(</w:t>
      </w:r>
      <w:r w:rsidR="00FE1C04">
        <w:rPr>
          <w:rFonts w:ascii="Calibri" w:hAnsi="Calibri"/>
          <w:lang w:val="el-GR"/>
        </w:rPr>
        <w:t xml:space="preserve">μελέτη </w:t>
      </w:r>
      <w:r w:rsidR="00B46ED2">
        <w:rPr>
          <w:rFonts w:ascii="Calibri" w:hAnsi="Calibri"/>
          <w:lang w:val="el-GR"/>
        </w:rPr>
        <w:t>85</w:t>
      </w:r>
      <w:r w:rsidR="00FE1C04">
        <w:rPr>
          <w:rFonts w:ascii="Calibri" w:hAnsi="Calibri"/>
          <w:lang w:val="el-GR"/>
        </w:rPr>
        <w:t>/2022</w:t>
      </w:r>
      <w:r w:rsidR="003165FC">
        <w:rPr>
          <w:rFonts w:ascii="Calibri" w:hAnsi="Calibri"/>
          <w:lang w:val="el-GR"/>
        </w:rPr>
        <w:t xml:space="preserve"> Δ/νσης Περιβάλλοντος</w:t>
      </w:r>
      <w:r w:rsidR="003E05E6">
        <w:rPr>
          <w:rFonts w:ascii="Calibri" w:hAnsi="Calibri"/>
          <w:lang w:val="el-GR"/>
        </w:rPr>
        <w:t>)</w:t>
      </w:r>
    </w:p>
    <w:p w:rsidR="00C96395" w:rsidRDefault="00C96395" w:rsidP="00D82B16">
      <w:pPr>
        <w:spacing w:after="0"/>
        <w:rPr>
          <w:lang w:val="el-GR"/>
        </w:rPr>
      </w:pPr>
    </w:p>
    <w:p w:rsidR="00057CE0" w:rsidRPr="00057CE0" w:rsidRDefault="00057CE0" w:rsidP="00057CE0">
      <w:pPr>
        <w:spacing w:after="0"/>
        <w:jc w:val="center"/>
        <w:rPr>
          <w:b/>
          <w:bCs/>
          <w:u w:val="single"/>
          <w:lang w:val="el-GR"/>
        </w:rPr>
      </w:pPr>
      <w:r w:rsidRPr="00057CE0">
        <w:rPr>
          <w:b/>
          <w:bCs/>
          <w:u w:val="single"/>
          <w:lang w:val="el-GR"/>
        </w:rPr>
        <w:t>ΤΕΧΝΙΚΗ ΕΚΘΕΣΗ</w:t>
      </w:r>
    </w:p>
    <w:p w:rsidR="00057CE0" w:rsidRPr="00057CE0" w:rsidRDefault="00057CE0" w:rsidP="00057CE0">
      <w:pPr>
        <w:spacing w:after="0"/>
        <w:rPr>
          <w:lang w:val="el-GR"/>
        </w:rPr>
      </w:pPr>
    </w:p>
    <w:p w:rsidR="00057CE0" w:rsidRPr="00057CE0" w:rsidRDefault="00057CE0" w:rsidP="00057CE0">
      <w:pPr>
        <w:spacing w:after="0"/>
        <w:rPr>
          <w:lang w:val="el-GR"/>
        </w:rPr>
      </w:pPr>
      <w:r w:rsidRPr="00057CE0">
        <w:rPr>
          <w:lang w:val="el-GR"/>
        </w:rPr>
        <w:t xml:space="preserve">Η παρούσα μελέτη ανάθεσης υπηρεσιών στοχεύει στην κάλυψη των αναγκών συντήρησης και επισκευής όλων των οχημάτων και μηχανημάτων έργου του Δήμου Ναυπακτίας, λαμβάνοντας υπόψη τις διατάξεις του Ν.4412/2016 καθώς και της Υ.Α. 3373/390/20.3.75. </w:t>
      </w:r>
    </w:p>
    <w:p w:rsidR="00057CE0" w:rsidRPr="00057CE0" w:rsidRDefault="00057CE0" w:rsidP="00057CE0">
      <w:pPr>
        <w:spacing w:after="0"/>
        <w:rPr>
          <w:lang w:val="el-GR"/>
        </w:rPr>
      </w:pPr>
      <w:r w:rsidRPr="00057CE0">
        <w:rPr>
          <w:lang w:val="el-GR"/>
        </w:rPr>
        <w:t>Ο Δήμος Ναυπακτίας δεν διαθέτει συνεργείο επισκευής οχημάτων ούτε μηχανολογικό εξοπλισμό και προσωπικό για τις εξειδικευμένες εργασίες επισκευής-συντήρησης των οχημάτων που προκύπτουν. Οι δύο μηχανοτεχνίτες που εργάζονται στην Υπηρεσία Καθαριότητας δεν δύνανται από μόνοι τους να επισκευάσουν όλες τις βλάβες που απαιτούν εξειδικευμένες γνώσεις, νέες τεχνολογίες, μηχανολογικό εξοπλισμό και κατάλληλες εγκαταστάσεις. Οι υπηρεσίες επισκευής και συντήρησης θα συμβάλουν στην ασφαλή και εύρυθμη λειτουργία, οδήγηση και κυκλοφορία των οχημάτων του Δήμου που είναι απαραίτητα πρωτίστως για την μηχανική συλλογή των απορριμμάτων με τα απορριμματοφόρα, αλλά και για όλες τις μετακινήσεις, μεταφορές και γενικά τις εξωτερικές εργασίες όλων των Υπηρεσιών.</w:t>
      </w:r>
    </w:p>
    <w:p w:rsidR="00057CE0" w:rsidRPr="00057CE0" w:rsidRDefault="00057CE0" w:rsidP="00057CE0">
      <w:pPr>
        <w:spacing w:after="0"/>
        <w:rPr>
          <w:lang w:val="el-GR"/>
        </w:rPr>
      </w:pPr>
      <w:r w:rsidRPr="00057CE0">
        <w:rPr>
          <w:lang w:val="el-GR"/>
        </w:rPr>
        <w:t>Για τη σύνταξη της προϋπολογιζόμενης δαπάνης συντήρησης των οχημάτων του Δήμου Ναυπακτίας, ελήφθησαν υπόψη οι προβλεπόμενες ώρες λειτουργίας σε καθημερινή βάση του κάθε οχήματος, το κόστος συντήρησής του, οι βλάβες που μπορεί να προκύψουν κατά την συμπλήρωση ορισμένων χιλιομέτρων από την εμπειρία που έχουμε αποκτήσει, οι ζημιές που προκαλούνται στις υπερκατασκευές από στατιστικά στοιχεία που έχουμε συλλέξει την τελευταία 10ετία, τα αναλώσιμα υλικά και οι εργατοώρες που απαιτούνται σύμφωνα με τις προδιαγραφές του κατασκευαστή των οχημάτων. Εργασίες που δεν αναφέρονται στην παρούσα μελέτη, αλλά μπορεί να προκύψουν και δεν μπορούν να προβλεφθούν κατά τη εκπόνηση  της μελέτης, θα τιμολογούνται με την ίδια χρέωση ανά ώρα που έχει προσφέρει ο πάροχος της υπηρεσίας στο έντυπο της προσφοράς του και για τις υπόλοιπες εργασίες.</w:t>
      </w:r>
    </w:p>
    <w:p w:rsidR="00057CE0" w:rsidRPr="00057CE0" w:rsidRDefault="00057CE0" w:rsidP="00057CE0">
      <w:pPr>
        <w:spacing w:after="0"/>
        <w:rPr>
          <w:lang w:val="el-GR"/>
        </w:rPr>
      </w:pPr>
      <w:r w:rsidRPr="00057CE0">
        <w:rPr>
          <w:lang w:val="el-GR"/>
        </w:rPr>
        <w:t xml:space="preserve">Ο στόλος οχημάτων και μηχανημάτων έργου του Δήμου Ναυπακτίας περιλαμβάνει διάφορες κατηγορίες όπως φορτηγά, απορριμματοφόρα, βυτιοφόρα, επιβατικά, σάρωθρα, καλαθοφόρα κλπ. και για την τακτική και έκτακτη συντήρηση και επισκευή τους απαιτούνται συνεργεία ειδικότητας μηχανικού, ηλεκτρολόγου, φανοποιού, ψυκτικού, φρένων, ταχογράφων, ελαστικών, υπερκατασκευών με την απαραίτητη κατά περίπτωση σύγχρονη υλικοτεχνική υποδομή και τεχνογνωσία. </w:t>
      </w:r>
    </w:p>
    <w:p w:rsidR="00057CE0" w:rsidRPr="00057CE0" w:rsidRDefault="00057CE0" w:rsidP="00057CE0">
      <w:pPr>
        <w:spacing w:after="0"/>
        <w:rPr>
          <w:lang w:val="el-GR"/>
        </w:rPr>
      </w:pPr>
      <w:r w:rsidRPr="00057CE0">
        <w:rPr>
          <w:lang w:val="el-GR"/>
        </w:rPr>
        <w:t xml:space="preserve">Ο συνολικός ενδεικτικός προϋπολογισμός των  επιμέρους κατηγοριών στις οποίες έχουν χωριστεί τα οχήματα και μηχανήματα έργου, περιλαμβάνει και τα ανταλλακτικά (π.χ. ενδεικτικά: δίσκος, πλατό, ρουλεμάν, αντλίες, αναλώσιμα, ιμάντες, πλακίδια τριβής, δισκόπλακες, ελαιολιπαντικά κ.λπ.) που θα χρησιμοποιήσει ο ανάδοχος σε κάθε επισκευή οχήματος, μηχανήματος έργου ή μηχανικού μέρους τους (π.χ. δυναμό, κινητήρας, σασμάν, διαφορικό, υδραυλική φιάλη, ψυγείο, αντλία καυσίμου κλπ). </w:t>
      </w:r>
    </w:p>
    <w:p w:rsidR="00057CE0" w:rsidRPr="00057CE0" w:rsidRDefault="00057CE0" w:rsidP="00057CE0">
      <w:pPr>
        <w:spacing w:after="0"/>
        <w:rPr>
          <w:lang w:val="el-GR"/>
        </w:rPr>
      </w:pPr>
      <w:r w:rsidRPr="00057CE0">
        <w:rPr>
          <w:lang w:val="el-GR"/>
        </w:rPr>
        <w:t xml:space="preserve">Ο Δήμος Ναυπακτίας εκτός από τη μεγάλη ποικιλία τύπων οχημάτων και μηχανημάτων έργου, διαθέτει έναν στόλο μεταφορικών μέσων και μηχανημάτων έργου που αριθμεί τα 66 οχήματα, μεταξύ των οποίων περιλαμβάνονται οχήματα διαφόρων κατασκευαστικών οίκων των πλαισίων. Ο συνολικός αριθμός των οχημάτων και κατά συνέπεια αυτός κάθε κατηγορίας είναι δυναμικός δηλαδή αυξομειώνεται ανάλογα με την προμήθεια νέων και την απόσυρση παλαιότερων. </w:t>
      </w:r>
    </w:p>
    <w:p w:rsidR="00057CE0" w:rsidRPr="00057CE0" w:rsidRDefault="00057CE0" w:rsidP="00057CE0">
      <w:pPr>
        <w:spacing w:after="0"/>
        <w:rPr>
          <w:lang w:val="el-GR"/>
        </w:rPr>
      </w:pPr>
      <w:r w:rsidRPr="00057CE0">
        <w:rPr>
          <w:lang w:val="el-GR"/>
        </w:rPr>
        <w:t xml:space="preserve">Λόγω της φύσης και του εύρους των εργασιών (αφού οι περισσότερες εργασίες προκύπτουν κατά τη λειτουργία και χρήση των οχημάτων καθ’ όλη την διάρκεια της σύμβασης και είναι επί το πλείστων έκτακτες βλάβες και διαφορετικές για κάθε όχημα) καθώς και του πλήθους και του μεγέθους του στόλου των οχημάτων, μηχανημάτων και υπερκατασκευών δε δύναται να καθοριστούν ποσότητες βλαβών και αντιστοίχως επισκευών ή και υλικών-ανταλλακτικών και ως εκ τούτου καθίσταται αδύνατη η προμέτρηση των εργασιών. </w:t>
      </w:r>
    </w:p>
    <w:p w:rsidR="00057CE0" w:rsidRPr="00057CE0" w:rsidRDefault="00057CE0" w:rsidP="00057CE0">
      <w:pPr>
        <w:spacing w:after="0"/>
        <w:rPr>
          <w:lang w:val="el-GR"/>
        </w:rPr>
      </w:pPr>
      <w:r w:rsidRPr="00057CE0">
        <w:rPr>
          <w:lang w:val="el-GR"/>
        </w:rPr>
        <w:t xml:space="preserve">Για το λόγο αυτό ο προϋπολογισμός διακρίνεται σε Δέκα (10) επιμέρους τμήματα ανά είδος εργασιών και τύπο οχήματος/μηχανήματος και δεν περιλαμβάνει επιμέρους ποσότητες με τιμές μονάδας αλλά μόνο την κατ’ εκτίμηση συνολική δαπάνη (σε εργασίες και ανταλλακτικά) κάθε κατηγορίας ανά έτος και το γενικό </w:t>
      </w:r>
      <w:r w:rsidRPr="00057CE0">
        <w:rPr>
          <w:lang w:val="el-GR"/>
        </w:rPr>
        <w:lastRenderedPageBreak/>
        <w:t xml:space="preserve">σύνολο, καθώς η εμπειρία μας έχει δείξει ότι οποιαδήποτε άλλη καταγραφή θα ήταν επισφαλής αφού δεν μπορεί να γίνει οποιαδήποτε πρόβλεψη για τις εργασίες που θα προκύψουν σε κάθε όχημα. </w:t>
      </w:r>
    </w:p>
    <w:p w:rsidR="00057CE0" w:rsidRPr="00057CE0" w:rsidRDefault="00057CE0" w:rsidP="00057CE0">
      <w:pPr>
        <w:spacing w:after="0"/>
        <w:rPr>
          <w:lang w:val="el-GR"/>
        </w:rPr>
      </w:pPr>
      <w:r w:rsidRPr="00057CE0">
        <w:rPr>
          <w:lang w:val="el-GR"/>
        </w:rPr>
        <w:t xml:space="preserve">Τα οχήματα και μηχανήματα του Δήμου Ναυπακτίας θα πρέπει να ανταποκρίνονται με αξιοπιστία στις κρίσιμες υπηρεσίες προς τους πολίτες (καθαριότητα, ηλεκτροφωτισμός, πολιτική προστασία, κλπ). </w:t>
      </w:r>
    </w:p>
    <w:p w:rsidR="00057CE0" w:rsidRPr="00057CE0" w:rsidRDefault="00057CE0" w:rsidP="00057CE0">
      <w:pPr>
        <w:spacing w:after="0"/>
        <w:rPr>
          <w:lang w:val="el-GR"/>
        </w:rPr>
      </w:pPr>
      <w:r w:rsidRPr="00057CE0">
        <w:rPr>
          <w:lang w:val="el-GR"/>
        </w:rPr>
        <w:t xml:space="preserve">Ο Δήμος Ναυπακτίας έχει προμηθευτεί νέα οχήματα αντιρρυπαντικής τεχνολογίας, με υπερκατασκευές που διαθέτουν πρόσθετους μηχανισμούς ασφαλείας για την λειτουργία τους. Οι κατασκευαστές των οχημάτων εξαιτίας της ιδιαίτερης σχεδίασης επιλέγουν την χρήση ειδικών εργαλείων και μηχανημάτων για τη συντήρησή, επισκευή και διάγνωσή τους. Σε αυτά εκτός των άλλων περιλαμβάνονται για κάθε κατασκευαστή οχημάτων εξειδικευμένος ηλεκτρονικός εξοπλισμός και λογισμικό διάγνωσης και προγραμματισμού. </w:t>
      </w:r>
    </w:p>
    <w:p w:rsidR="00057CE0" w:rsidRPr="00057CE0" w:rsidRDefault="00057CE0" w:rsidP="00057CE0">
      <w:pPr>
        <w:spacing w:after="0"/>
        <w:rPr>
          <w:lang w:val="el-GR"/>
        </w:rPr>
      </w:pPr>
      <w:r w:rsidRPr="00057CE0">
        <w:rPr>
          <w:lang w:val="el-GR"/>
        </w:rPr>
        <w:t xml:space="preserve">Τα οχήματα και μηχανήματα έργου έχουν ομαδοποιηθεί σε κατηγορίες, που οι εργασίες επισκευής τους θα εκτελούνται κάθε φορά που υπάρχει ανάγκη, ενώ τα οχήματα - μηχανήματα θα παραδίνονται από τον ανάδοχο στο Γραφείο Κίνησης Οχημάτων του τμήματος Καθαριότητας και Ανακύκλωσης της Δ/νσης Περιβάλλοντος, έτοιμα προς λειτουργία και ελεύθερα κάθε βάρους. Η παράδοση και παραλαβή των οχημάτων θα πραγματοποιείται με προσωπικό και έξοδα του Δήμου Ναυπακτίας. Σε περίπτωση που όχημα είναι ακινητοποιημένο, ο ανάδοχος υποχρεούται να παρέχει υπηρεσία μεταφοράς ακινητοποιημένου οχήματος από το σημείο που βρίσκεται το όχημα στο συνεργείο επισκευής. Η συγκεκριμένη υπηρεσία θα παρέχεται όλο το 24ωρο. </w:t>
      </w:r>
    </w:p>
    <w:p w:rsidR="00057CE0" w:rsidRPr="00057CE0" w:rsidRDefault="00057CE0" w:rsidP="00057CE0">
      <w:pPr>
        <w:spacing w:after="0"/>
        <w:rPr>
          <w:lang w:val="el-GR"/>
        </w:rPr>
      </w:pPr>
      <w:r w:rsidRPr="00057CE0">
        <w:rPr>
          <w:lang w:val="el-GR"/>
        </w:rPr>
        <w:t>Κατά την διάρκεια της σύμβασης μπορεί να δηλωθούν επιπλέον συνεργεία που καλύπτουν τις αντίστοιχες προδιαγραφές με δήλωση του αναδόχου και αποδοχή τους από την επιτροπή αξιολόγησης του διαγωνισμού.</w:t>
      </w:r>
    </w:p>
    <w:p w:rsidR="0023741A" w:rsidRDefault="00057CE0" w:rsidP="00D82B16">
      <w:pPr>
        <w:spacing w:after="0"/>
        <w:rPr>
          <w:lang w:val="el-GR"/>
        </w:rPr>
      </w:pPr>
      <w:r w:rsidRPr="00057CE0">
        <w:rPr>
          <w:lang w:val="el-GR"/>
        </w:rPr>
        <w:t>Τα μηχανήματα και οχήματα τα οποία πιθανόν να έχουν ανάγκη εργασιών επισκευής και συντήρησης αναφέρονται στον παρακάτω πίνακα, ανά υπηρεσία στην οποία ανήκουν.</w:t>
      </w:r>
    </w:p>
    <w:p w:rsidR="00057CE0" w:rsidRPr="00057CE0" w:rsidRDefault="00057CE0" w:rsidP="00057CE0">
      <w:pPr>
        <w:pStyle w:val="4"/>
        <w:ind w:left="-5" w:right="347"/>
        <w:jc w:val="center"/>
        <w:rPr>
          <w:u w:val="single"/>
          <w:lang w:val="el-GR"/>
        </w:rPr>
      </w:pPr>
      <w:bookmarkStart w:id="104" w:name="_Hlk72479859"/>
      <w:r w:rsidRPr="00057CE0">
        <w:rPr>
          <w:u w:val="single"/>
          <w:lang w:val="el-GR"/>
        </w:rPr>
        <w:t>Πίνακας οχημάτων ανά υπηρεσία</w:t>
      </w:r>
    </w:p>
    <w:p w:rsidR="00057CE0" w:rsidRPr="00057CE0" w:rsidRDefault="00057CE0" w:rsidP="00057CE0">
      <w:pPr>
        <w:pStyle w:val="aff"/>
        <w:rPr>
          <w:b/>
          <w:lang w:val="el-GR"/>
        </w:rPr>
      </w:pPr>
      <w:bookmarkStart w:id="105" w:name="_Hlk53134542"/>
      <w:r>
        <w:rPr>
          <w:b/>
          <w:lang w:val="el-GR"/>
        </w:rPr>
        <w:t xml:space="preserve">                              </w:t>
      </w:r>
      <w:r w:rsidRPr="00057CE0">
        <w:rPr>
          <w:b/>
          <w:lang w:val="el-GR"/>
        </w:rPr>
        <w:t>10 – ΔΙΟΙΚΗΤΙΚΕΣ ΥΠΗΡΕΣΙΕΣ</w:t>
      </w:r>
    </w:p>
    <w:tbl>
      <w:tblPr>
        <w:tblW w:w="8480" w:type="dxa"/>
        <w:jc w:val="center"/>
        <w:tblLayout w:type="fixed"/>
        <w:tblLook w:val="04A0"/>
      </w:tblPr>
      <w:tblGrid>
        <w:gridCol w:w="582"/>
        <w:gridCol w:w="1843"/>
        <w:gridCol w:w="1418"/>
        <w:gridCol w:w="1984"/>
        <w:gridCol w:w="943"/>
        <w:gridCol w:w="1710"/>
      </w:tblGrid>
      <w:tr w:rsidR="00057CE0" w:rsidRPr="00E62A7B" w:rsidTr="00503EFF">
        <w:trPr>
          <w:trHeight w:val="495"/>
          <w:jc w:val="center"/>
        </w:trPr>
        <w:tc>
          <w:tcPr>
            <w:tcW w:w="58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b/>
                <w:bCs/>
                <w:sz w:val="20"/>
                <w:szCs w:val="20"/>
              </w:rPr>
            </w:pPr>
            <w:r w:rsidRPr="00E62A7B">
              <w:rPr>
                <w:rFonts w:ascii="Arial" w:hAnsi="Arial" w:cs="Arial"/>
                <w:b/>
                <w:bCs/>
                <w:sz w:val="20"/>
                <w:szCs w:val="20"/>
              </w:rPr>
              <w:t>α/α</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b/>
                <w:bCs/>
                <w:sz w:val="20"/>
                <w:szCs w:val="20"/>
              </w:rPr>
            </w:pPr>
            <w:r w:rsidRPr="00E62A7B">
              <w:rPr>
                <w:rFonts w:ascii="Arial" w:hAnsi="Arial" w:cs="Arial"/>
                <w:b/>
                <w:bCs/>
                <w:sz w:val="20"/>
                <w:szCs w:val="20"/>
              </w:rPr>
              <w:t>ΑΡΙΘΜΟΣ ΚΥΚ/ΡΙΑΣ</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b/>
                <w:bCs/>
                <w:sz w:val="20"/>
                <w:szCs w:val="20"/>
              </w:rPr>
            </w:pPr>
            <w:r w:rsidRPr="00E62A7B">
              <w:rPr>
                <w:rFonts w:ascii="Arial" w:hAnsi="Arial" w:cs="Arial"/>
                <w:b/>
                <w:bCs/>
                <w:sz w:val="20"/>
                <w:szCs w:val="20"/>
              </w:rPr>
              <w:t>ΤΥΠΟΣ  ΟΧ/ΤΟΣ</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b/>
                <w:bCs/>
                <w:sz w:val="20"/>
                <w:szCs w:val="20"/>
              </w:rPr>
            </w:pPr>
            <w:r w:rsidRPr="00E62A7B">
              <w:rPr>
                <w:rFonts w:ascii="Arial" w:hAnsi="Arial" w:cs="Arial"/>
                <w:b/>
                <w:bCs/>
                <w:sz w:val="20"/>
                <w:szCs w:val="20"/>
              </w:rPr>
              <w:t>ΕΙΔΟΣ  OXHM.</w:t>
            </w:r>
          </w:p>
        </w:tc>
        <w:tc>
          <w:tcPr>
            <w:tcW w:w="943" w:type="dxa"/>
            <w:tcBorders>
              <w:top w:val="single" w:sz="8"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b/>
                <w:bCs/>
                <w:sz w:val="20"/>
                <w:szCs w:val="20"/>
              </w:rPr>
            </w:pPr>
            <w:r w:rsidRPr="00E62A7B">
              <w:rPr>
                <w:rFonts w:ascii="Arial" w:hAnsi="Arial" w:cs="Arial"/>
                <w:b/>
                <w:bCs/>
                <w:sz w:val="20"/>
                <w:szCs w:val="20"/>
              </w:rPr>
              <w:t>Ίπποι</w:t>
            </w:r>
          </w:p>
        </w:tc>
        <w:tc>
          <w:tcPr>
            <w:tcW w:w="1710" w:type="dxa"/>
            <w:tcBorders>
              <w:top w:val="single" w:sz="8"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b/>
                <w:bCs/>
                <w:sz w:val="20"/>
                <w:szCs w:val="20"/>
              </w:rPr>
            </w:pPr>
            <w:r w:rsidRPr="00E62A7B">
              <w:rPr>
                <w:rFonts w:ascii="Arial" w:hAnsi="Arial" w:cs="Arial"/>
                <w:b/>
                <w:bCs/>
                <w:sz w:val="20"/>
                <w:szCs w:val="20"/>
              </w:rPr>
              <w:t>Άδεια 1ης ημέρας κυκλοφορίας</w:t>
            </w:r>
          </w:p>
        </w:tc>
      </w:tr>
      <w:tr w:rsidR="00057CE0" w:rsidRPr="00E62A7B" w:rsidTr="00503EFF">
        <w:trPr>
          <w:trHeight w:val="315"/>
          <w:jc w:val="center"/>
        </w:trPr>
        <w:tc>
          <w:tcPr>
            <w:tcW w:w="582" w:type="dxa"/>
            <w:tcBorders>
              <w:top w:val="nil"/>
              <w:left w:val="single" w:sz="8" w:space="0" w:color="auto"/>
              <w:bottom w:val="single" w:sz="8" w:space="0" w:color="auto"/>
              <w:right w:val="single" w:sz="8" w:space="0" w:color="auto"/>
            </w:tcBorders>
            <w:shd w:val="clear" w:color="auto" w:fill="auto"/>
            <w:vAlign w:val="center"/>
            <w:hideMark/>
          </w:tcPr>
          <w:p w:rsidR="00057CE0" w:rsidRPr="00922F42" w:rsidRDefault="00057CE0" w:rsidP="00503EFF">
            <w:pPr>
              <w:jc w:val="right"/>
              <w:rPr>
                <w:rFonts w:ascii="Arial" w:hAnsi="Arial" w:cs="Arial"/>
                <w:sz w:val="20"/>
                <w:szCs w:val="20"/>
              </w:rPr>
            </w:pPr>
            <w:r>
              <w:rPr>
                <w:rFonts w:ascii="Arial" w:hAnsi="Arial" w:cs="Arial"/>
                <w:sz w:val="20"/>
                <w:szCs w:val="20"/>
              </w:rPr>
              <w:t>1</w:t>
            </w:r>
          </w:p>
        </w:tc>
        <w:tc>
          <w:tcPr>
            <w:tcW w:w="1843"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ΜΕΝ – 780</w:t>
            </w:r>
          </w:p>
        </w:tc>
        <w:tc>
          <w:tcPr>
            <w:tcW w:w="1418"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HONDA</w:t>
            </w:r>
          </w:p>
        </w:tc>
        <w:tc>
          <w:tcPr>
            <w:tcW w:w="1984"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 xml:space="preserve">MHXANAKI </w:t>
            </w:r>
          </w:p>
        </w:tc>
        <w:tc>
          <w:tcPr>
            <w:tcW w:w="943"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1</w:t>
            </w:r>
          </w:p>
        </w:tc>
        <w:tc>
          <w:tcPr>
            <w:tcW w:w="1710"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7/7/2009</w:t>
            </w:r>
          </w:p>
        </w:tc>
      </w:tr>
      <w:tr w:rsidR="00057CE0" w:rsidRPr="00E62A7B" w:rsidTr="00503EFF">
        <w:trPr>
          <w:trHeight w:val="315"/>
          <w:jc w:val="center"/>
        </w:trPr>
        <w:tc>
          <w:tcPr>
            <w:tcW w:w="582" w:type="dxa"/>
            <w:tcBorders>
              <w:top w:val="nil"/>
              <w:left w:val="single" w:sz="8" w:space="0" w:color="auto"/>
              <w:bottom w:val="single" w:sz="8" w:space="0" w:color="auto"/>
              <w:right w:val="single" w:sz="8" w:space="0" w:color="auto"/>
            </w:tcBorders>
            <w:shd w:val="clear" w:color="auto" w:fill="auto"/>
            <w:vAlign w:val="center"/>
          </w:tcPr>
          <w:p w:rsidR="00057CE0" w:rsidRPr="00922F42" w:rsidRDefault="00057CE0" w:rsidP="00503EFF">
            <w:pPr>
              <w:jc w:val="right"/>
              <w:rPr>
                <w:rFonts w:ascii="Arial" w:hAnsi="Arial" w:cs="Arial"/>
                <w:sz w:val="20"/>
                <w:szCs w:val="20"/>
              </w:rPr>
            </w:pPr>
            <w:r>
              <w:rPr>
                <w:rFonts w:ascii="Arial" w:hAnsi="Arial" w:cs="Arial"/>
                <w:sz w:val="20"/>
                <w:szCs w:val="20"/>
              </w:rPr>
              <w:t>2</w:t>
            </w:r>
          </w:p>
        </w:tc>
        <w:tc>
          <w:tcPr>
            <w:tcW w:w="1843" w:type="dxa"/>
            <w:tcBorders>
              <w:top w:val="nil"/>
              <w:left w:val="nil"/>
              <w:bottom w:val="single" w:sz="8" w:space="0" w:color="auto"/>
              <w:right w:val="single" w:sz="8" w:space="0" w:color="auto"/>
            </w:tcBorders>
            <w:shd w:val="clear" w:color="auto" w:fill="auto"/>
            <w:vAlign w:val="center"/>
          </w:tcPr>
          <w:p w:rsidR="00057CE0" w:rsidRPr="00744E68" w:rsidRDefault="00057CE0" w:rsidP="00503EFF">
            <w:pPr>
              <w:rPr>
                <w:rFonts w:ascii="Arial" w:hAnsi="Arial" w:cs="Arial"/>
                <w:sz w:val="20"/>
                <w:szCs w:val="20"/>
              </w:rPr>
            </w:pPr>
            <w:r w:rsidRPr="00744E68">
              <w:rPr>
                <w:rFonts w:ascii="Arial" w:hAnsi="Arial" w:cs="Arial"/>
                <w:sz w:val="20"/>
                <w:szCs w:val="20"/>
              </w:rPr>
              <w:t>ΚΗΥ – 7527</w:t>
            </w:r>
          </w:p>
        </w:tc>
        <w:tc>
          <w:tcPr>
            <w:tcW w:w="1418" w:type="dxa"/>
            <w:tcBorders>
              <w:top w:val="nil"/>
              <w:left w:val="nil"/>
              <w:bottom w:val="single" w:sz="8" w:space="0" w:color="auto"/>
              <w:right w:val="single" w:sz="8" w:space="0" w:color="auto"/>
            </w:tcBorders>
            <w:shd w:val="clear" w:color="auto" w:fill="auto"/>
            <w:vAlign w:val="center"/>
          </w:tcPr>
          <w:p w:rsidR="00057CE0" w:rsidRPr="00290279" w:rsidRDefault="00057CE0" w:rsidP="00503EFF">
            <w:pPr>
              <w:rPr>
                <w:rFonts w:ascii="Arial" w:hAnsi="Arial" w:cs="Arial"/>
                <w:sz w:val="20"/>
                <w:szCs w:val="20"/>
                <w:lang w:val="en-US"/>
              </w:rPr>
            </w:pPr>
            <w:r>
              <w:rPr>
                <w:rFonts w:ascii="Arial" w:hAnsi="Arial" w:cs="Arial"/>
                <w:sz w:val="20"/>
                <w:szCs w:val="20"/>
                <w:lang w:val="en-US"/>
              </w:rPr>
              <w:t>OPEL</w:t>
            </w:r>
          </w:p>
        </w:tc>
        <w:tc>
          <w:tcPr>
            <w:tcW w:w="1984" w:type="dxa"/>
            <w:tcBorders>
              <w:top w:val="nil"/>
              <w:left w:val="nil"/>
              <w:bottom w:val="single" w:sz="8"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Pr>
                <w:rFonts w:ascii="Arial" w:hAnsi="Arial" w:cs="Arial"/>
                <w:sz w:val="20"/>
                <w:szCs w:val="20"/>
              </w:rPr>
              <w:t>ΕΠΙΒΑΤΙΚΟ</w:t>
            </w:r>
          </w:p>
        </w:tc>
        <w:tc>
          <w:tcPr>
            <w:tcW w:w="943" w:type="dxa"/>
            <w:tcBorders>
              <w:top w:val="nil"/>
              <w:left w:val="nil"/>
              <w:bottom w:val="single" w:sz="8" w:space="0" w:color="auto"/>
              <w:right w:val="single" w:sz="8" w:space="0" w:color="auto"/>
            </w:tcBorders>
            <w:shd w:val="clear" w:color="auto" w:fill="auto"/>
            <w:vAlign w:val="center"/>
          </w:tcPr>
          <w:p w:rsidR="00057CE0" w:rsidRPr="00E62A7B" w:rsidRDefault="00057CE0" w:rsidP="00503EFF">
            <w:pPr>
              <w:jc w:val="right"/>
              <w:rPr>
                <w:rFonts w:ascii="Arial" w:hAnsi="Arial" w:cs="Arial"/>
                <w:sz w:val="20"/>
                <w:szCs w:val="20"/>
              </w:rPr>
            </w:pPr>
            <w:r>
              <w:rPr>
                <w:rFonts w:ascii="Arial" w:hAnsi="Arial" w:cs="Arial"/>
                <w:sz w:val="20"/>
                <w:szCs w:val="20"/>
              </w:rPr>
              <w:t>10</w:t>
            </w:r>
          </w:p>
        </w:tc>
        <w:tc>
          <w:tcPr>
            <w:tcW w:w="1710" w:type="dxa"/>
            <w:tcBorders>
              <w:top w:val="nil"/>
              <w:left w:val="nil"/>
              <w:bottom w:val="single" w:sz="8" w:space="0" w:color="auto"/>
              <w:right w:val="single" w:sz="8" w:space="0" w:color="auto"/>
            </w:tcBorders>
            <w:shd w:val="clear" w:color="auto" w:fill="auto"/>
            <w:vAlign w:val="center"/>
          </w:tcPr>
          <w:p w:rsidR="00057CE0" w:rsidRPr="00E62A7B" w:rsidRDefault="00057CE0" w:rsidP="00503EFF">
            <w:pPr>
              <w:jc w:val="right"/>
              <w:rPr>
                <w:rFonts w:ascii="Arial" w:hAnsi="Arial" w:cs="Arial"/>
                <w:sz w:val="20"/>
                <w:szCs w:val="20"/>
              </w:rPr>
            </w:pPr>
            <w:r>
              <w:rPr>
                <w:rFonts w:ascii="Arial" w:hAnsi="Arial" w:cs="Arial"/>
                <w:sz w:val="20"/>
                <w:szCs w:val="20"/>
              </w:rPr>
              <w:t>10/1/2015</w:t>
            </w:r>
          </w:p>
        </w:tc>
      </w:tr>
      <w:tr w:rsidR="00057CE0" w:rsidRPr="00E62A7B" w:rsidTr="00503EFF">
        <w:trPr>
          <w:trHeight w:val="315"/>
          <w:jc w:val="center"/>
        </w:trPr>
        <w:tc>
          <w:tcPr>
            <w:tcW w:w="582" w:type="dxa"/>
            <w:tcBorders>
              <w:top w:val="nil"/>
              <w:left w:val="single" w:sz="8" w:space="0" w:color="auto"/>
              <w:bottom w:val="single" w:sz="4" w:space="0" w:color="auto"/>
              <w:right w:val="single" w:sz="8" w:space="0" w:color="auto"/>
            </w:tcBorders>
            <w:shd w:val="clear" w:color="auto" w:fill="auto"/>
            <w:vAlign w:val="center"/>
          </w:tcPr>
          <w:p w:rsidR="00057CE0" w:rsidRPr="00922F42" w:rsidRDefault="00057CE0" w:rsidP="00503EFF">
            <w:pPr>
              <w:jc w:val="right"/>
              <w:rPr>
                <w:rFonts w:ascii="Arial" w:hAnsi="Arial" w:cs="Arial"/>
                <w:sz w:val="20"/>
                <w:szCs w:val="20"/>
              </w:rPr>
            </w:pPr>
            <w:r>
              <w:rPr>
                <w:rFonts w:ascii="Arial" w:hAnsi="Arial" w:cs="Arial"/>
                <w:sz w:val="20"/>
                <w:szCs w:val="20"/>
              </w:rPr>
              <w:t>3</w:t>
            </w:r>
          </w:p>
        </w:tc>
        <w:tc>
          <w:tcPr>
            <w:tcW w:w="1843" w:type="dxa"/>
            <w:tcBorders>
              <w:top w:val="nil"/>
              <w:left w:val="nil"/>
              <w:bottom w:val="single" w:sz="4" w:space="0" w:color="auto"/>
              <w:right w:val="single" w:sz="8" w:space="0" w:color="auto"/>
            </w:tcBorders>
            <w:shd w:val="clear" w:color="auto" w:fill="auto"/>
            <w:vAlign w:val="center"/>
          </w:tcPr>
          <w:p w:rsidR="00057CE0" w:rsidRPr="00744E68" w:rsidRDefault="00057CE0" w:rsidP="00503EFF">
            <w:pPr>
              <w:rPr>
                <w:rFonts w:ascii="Arial" w:hAnsi="Arial" w:cs="Arial"/>
                <w:sz w:val="20"/>
                <w:szCs w:val="20"/>
              </w:rPr>
            </w:pPr>
            <w:r w:rsidRPr="00744E68">
              <w:rPr>
                <w:rFonts w:ascii="Arial" w:hAnsi="Arial" w:cs="Arial"/>
                <w:sz w:val="20"/>
                <w:szCs w:val="20"/>
              </w:rPr>
              <w:t>ΚΗΥ – 7528</w:t>
            </w:r>
          </w:p>
        </w:tc>
        <w:tc>
          <w:tcPr>
            <w:tcW w:w="1418" w:type="dxa"/>
            <w:tcBorders>
              <w:top w:val="nil"/>
              <w:left w:val="nil"/>
              <w:bottom w:val="single" w:sz="4" w:space="0" w:color="auto"/>
              <w:right w:val="single" w:sz="8" w:space="0" w:color="auto"/>
            </w:tcBorders>
            <w:shd w:val="clear" w:color="auto" w:fill="auto"/>
            <w:vAlign w:val="center"/>
          </w:tcPr>
          <w:p w:rsidR="00057CE0" w:rsidRPr="00290279" w:rsidRDefault="00057CE0" w:rsidP="00503EFF">
            <w:pPr>
              <w:rPr>
                <w:rFonts w:ascii="Arial" w:hAnsi="Arial" w:cs="Arial"/>
                <w:sz w:val="20"/>
                <w:szCs w:val="20"/>
                <w:lang w:val="en-US"/>
              </w:rPr>
            </w:pPr>
            <w:r>
              <w:rPr>
                <w:rFonts w:ascii="Arial" w:hAnsi="Arial" w:cs="Arial"/>
                <w:sz w:val="20"/>
                <w:szCs w:val="20"/>
                <w:lang w:val="en-US"/>
              </w:rPr>
              <w:t>TOYOTA</w:t>
            </w:r>
          </w:p>
        </w:tc>
        <w:tc>
          <w:tcPr>
            <w:tcW w:w="1984" w:type="dxa"/>
            <w:tcBorders>
              <w:top w:val="nil"/>
              <w:left w:val="nil"/>
              <w:bottom w:val="single" w:sz="4"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Pr>
                <w:rFonts w:ascii="Arial" w:hAnsi="Arial" w:cs="Arial"/>
                <w:sz w:val="20"/>
                <w:szCs w:val="20"/>
              </w:rPr>
              <w:t>ΕΠΙΒΑΤΙΚΟ</w:t>
            </w:r>
          </w:p>
        </w:tc>
        <w:tc>
          <w:tcPr>
            <w:tcW w:w="943" w:type="dxa"/>
            <w:tcBorders>
              <w:top w:val="nil"/>
              <w:left w:val="nil"/>
              <w:bottom w:val="single" w:sz="4" w:space="0" w:color="auto"/>
              <w:right w:val="single" w:sz="8" w:space="0" w:color="auto"/>
            </w:tcBorders>
            <w:shd w:val="clear" w:color="auto" w:fill="auto"/>
            <w:vAlign w:val="center"/>
          </w:tcPr>
          <w:p w:rsidR="00057CE0" w:rsidRPr="00E62A7B" w:rsidRDefault="00057CE0" w:rsidP="00503EFF">
            <w:pPr>
              <w:jc w:val="right"/>
              <w:rPr>
                <w:rFonts w:ascii="Arial" w:hAnsi="Arial" w:cs="Arial"/>
                <w:sz w:val="20"/>
                <w:szCs w:val="20"/>
              </w:rPr>
            </w:pPr>
            <w:r>
              <w:rPr>
                <w:rFonts w:ascii="Arial" w:hAnsi="Arial" w:cs="Arial"/>
                <w:sz w:val="20"/>
                <w:szCs w:val="20"/>
              </w:rPr>
              <w:t>13</w:t>
            </w:r>
          </w:p>
        </w:tc>
        <w:tc>
          <w:tcPr>
            <w:tcW w:w="1710" w:type="dxa"/>
            <w:tcBorders>
              <w:top w:val="nil"/>
              <w:left w:val="nil"/>
              <w:bottom w:val="single" w:sz="4" w:space="0" w:color="auto"/>
              <w:right w:val="single" w:sz="8" w:space="0" w:color="auto"/>
            </w:tcBorders>
            <w:shd w:val="clear" w:color="auto" w:fill="auto"/>
            <w:vAlign w:val="center"/>
          </w:tcPr>
          <w:p w:rsidR="00057CE0" w:rsidRPr="00E62A7B" w:rsidRDefault="00057CE0" w:rsidP="00503EFF">
            <w:pPr>
              <w:jc w:val="right"/>
              <w:rPr>
                <w:rFonts w:ascii="Arial" w:hAnsi="Arial" w:cs="Arial"/>
                <w:sz w:val="20"/>
                <w:szCs w:val="20"/>
              </w:rPr>
            </w:pPr>
            <w:r>
              <w:rPr>
                <w:rFonts w:ascii="Arial" w:hAnsi="Arial" w:cs="Arial"/>
                <w:sz w:val="20"/>
                <w:szCs w:val="20"/>
              </w:rPr>
              <w:t>21/6/2001</w:t>
            </w:r>
          </w:p>
        </w:tc>
      </w:tr>
      <w:tr w:rsidR="00057CE0" w:rsidRPr="00E62A7B" w:rsidTr="00503EFF">
        <w:trPr>
          <w:trHeight w:val="315"/>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922F42" w:rsidRDefault="00057CE0" w:rsidP="00503EFF">
            <w:pPr>
              <w:jc w:val="right"/>
              <w:rPr>
                <w:rFonts w:ascii="Arial" w:hAnsi="Arial" w:cs="Arial"/>
                <w:sz w:val="20"/>
                <w:szCs w:val="20"/>
              </w:rPr>
            </w:pPr>
            <w:r>
              <w:rPr>
                <w:rFonts w:ascii="Arial" w:hAnsi="Arial" w:cs="Arial"/>
                <w:sz w:val="20"/>
                <w:szCs w:val="20"/>
              </w:rPr>
              <w:t>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744E68" w:rsidRDefault="00057CE0" w:rsidP="00503EFF">
            <w:pPr>
              <w:rPr>
                <w:rFonts w:ascii="Arial" w:hAnsi="Arial" w:cs="Arial"/>
                <w:color w:val="000000"/>
                <w:sz w:val="20"/>
                <w:szCs w:val="20"/>
              </w:rPr>
            </w:pPr>
            <w:r w:rsidRPr="00744E68">
              <w:rPr>
                <w:rFonts w:ascii="Arial" w:hAnsi="Arial" w:cs="Arial"/>
                <w:color w:val="000000"/>
                <w:sz w:val="20"/>
                <w:szCs w:val="20"/>
              </w:rPr>
              <w:t>ΜΒΙ – 786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4098A" w:rsidRDefault="00057CE0" w:rsidP="00503EFF">
            <w:pPr>
              <w:rPr>
                <w:rFonts w:ascii="Arial" w:hAnsi="Arial" w:cs="Arial"/>
                <w:color w:val="000000"/>
                <w:sz w:val="20"/>
                <w:szCs w:val="20"/>
              </w:rPr>
            </w:pPr>
            <w:r w:rsidRPr="0094098A">
              <w:rPr>
                <w:rFonts w:ascii="Arial" w:hAnsi="Arial" w:cs="Arial"/>
                <w:color w:val="000000"/>
                <w:sz w:val="20"/>
                <w:szCs w:val="20"/>
              </w:rPr>
              <w:t>PIAGGIO</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4098A" w:rsidRDefault="00057CE0" w:rsidP="00503EFF">
            <w:pPr>
              <w:rPr>
                <w:rFonts w:ascii="Arial" w:hAnsi="Arial" w:cs="Arial"/>
                <w:color w:val="000000"/>
                <w:sz w:val="20"/>
                <w:szCs w:val="20"/>
              </w:rPr>
            </w:pPr>
            <w:r w:rsidRPr="0094098A">
              <w:rPr>
                <w:rFonts w:ascii="Arial" w:hAnsi="Arial" w:cs="Arial"/>
                <w:color w:val="000000"/>
                <w:sz w:val="20"/>
                <w:szCs w:val="20"/>
              </w:rPr>
              <w:t xml:space="preserve">ΜΗΧΑΝΑΚΙ  </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4098A" w:rsidRDefault="00057CE0" w:rsidP="00503EFF">
            <w:pPr>
              <w:jc w:val="right"/>
              <w:rPr>
                <w:rFonts w:ascii="Arial" w:hAnsi="Arial" w:cs="Arial"/>
                <w:color w:val="000000"/>
                <w:sz w:val="20"/>
                <w:szCs w:val="20"/>
              </w:rPr>
            </w:pPr>
            <w:r w:rsidRPr="0094098A">
              <w:rPr>
                <w:rFonts w:ascii="Arial" w:hAnsi="Arial" w:cs="Arial"/>
                <w:color w:val="000000"/>
                <w:sz w:val="20"/>
                <w:szCs w:val="20"/>
              </w:rPr>
              <w:t>1</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4098A" w:rsidRDefault="00057CE0" w:rsidP="00503EFF">
            <w:pPr>
              <w:jc w:val="right"/>
              <w:rPr>
                <w:rFonts w:ascii="Arial" w:hAnsi="Arial" w:cs="Arial"/>
                <w:color w:val="000000"/>
                <w:sz w:val="20"/>
                <w:szCs w:val="20"/>
              </w:rPr>
            </w:pPr>
            <w:r w:rsidRPr="0094098A">
              <w:rPr>
                <w:rFonts w:ascii="Arial" w:hAnsi="Arial" w:cs="Arial"/>
                <w:color w:val="000000"/>
                <w:sz w:val="20"/>
                <w:szCs w:val="20"/>
              </w:rPr>
              <w:t>2009</w:t>
            </w:r>
          </w:p>
        </w:tc>
      </w:tr>
      <w:tr w:rsidR="00057CE0" w:rsidRPr="00E62A7B" w:rsidTr="00503EFF">
        <w:trPr>
          <w:trHeight w:val="315"/>
          <w:jc w:val="center"/>
        </w:trPr>
        <w:tc>
          <w:tcPr>
            <w:tcW w:w="582" w:type="dxa"/>
            <w:tcBorders>
              <w:top w:val="single" w:sz="4" w:space="0" w:color="auto"/>
              <w:left w:val="single" w:sz="8" w:space="0" w:color="auto"/>
              <w:bottom w:val="single" w:sz="4" w:space="0" w:color="auto"/>
              <w:right w:val="single" w:sz="8" w:space="0" w:color="auto"/>
            </w:tcBorders>
            <w:shd w:val="clear" w:color="auto" w:fill="auto"/>
            <w:vAlign w:val="center"/>
          </w:tcPr>
          <w:p w:rsidR="00057CE0" w:rsidRPr="00922F42" w:rsidRDefault="00057CE0" w:rsidP="00503EFF">
            <w:pPr>
              <w:jc w:val="right"/>
              <w:rPr>
                <w:rFonts w:ascii="Arial" w:hAnsi="Arial" w:cs="Arial"/>
                <w:sz w:val="20"/>
                <w:szCs w:val="20"/>
              </w:rPr>
            </w:pPr>
            <w:r>
              <w:rPr>
                <w:rFonts w:ascii="Arial" w:hAnsi="Arial" w:cs="Arial"/>
                <w:sz w:val="20"/>
                <w:szCs w:val="20"/>
              </w:rPr>
              <w:t>5</w:t>
            </w:r>
          </w:p>
        </w:tc>
        <w:tc>
          <w:tcPr>
            <w:tcW w:w="1843" w:type="dxa"/>
            <w:tcBorders>
              <w:top w:val="single" w:sz="4" w:space="0" w:color="auto"/>
              <w:left w:val="nil"/>
              <w:bottom w:val="single" w:sz="4" w:space="0" w:color="auto"/>
              <w:right w:val="single" w:sz="8" w:space="0" w:color="auto"/>
            </w:tcBorders>
            <w:shd w:val="clear" w:color="auto" w:fill="auto"/>
            <w:vAlign w:val="center"/>
            <w:hideMark/>
          </w:tcPr>
          <w:p w:rsidR="00057CE0" w:rsidRPr="00744E68" w:rsidRDefault="00057CE0" w:rsidP="00503EFF">
            <w:pPr>
              <w:rPr>
                <w:rFonts w:ascii="Arial" w:hAnsi="Arial" w:cs="Arial"/>
                <w:color w:val="000000"/>
                <w:sz w:val="20"/>
                <w:szCs w:val="20"/>
              </w:rPr>
            </w:pPr>
            <w:r w:rsidRPr="00744E68">
              <w:rPr>
                <w:rFonts w:ascii="Arial" w:hAnsi="Arial" w:cs="Arial"/>
                <w:color w:val="000000"/>
                <w:sz w:val="20"/>
                <w:szCs w:val="20"/>
              </w:rPr>
              <w:t>ΜΒΙ – 792</w:t>
            </w:r>
          </w:p>
        </w:tc>
        <w:tc>
          <w:tcPr>
            <w:tcW w:w="1418" w:type="dxa"/>
            <w:tcBorders>
              <w:top w:val="single" w:sz="4" w:space="0" w:color="auto"/>
              <w:left w:val="nil"/>
              <w:bottom w:val="single" w:sz="4" w:space="0" w:color="auto"/>
              <w:right w:val="single" w:sz="8" w:space="0" w:color="auto"/>
            </w:tcBorders>
            <w:shd w:val="clear" w:color="auto" w:fill="auto"/>
            <w:vAlign w:val="center"/>
            <w:hideMark/>
          </w:tcPr>
          <w:p w:rsidR="00057CE0" w:rsidRPr="0094098A" w:rsidRDefault="00057CE0" w:rsidP="00503EFF">
            <w:pPr>
              <w:rPr>
                <w:rFonts w:ascii="Arial" w:hAnsi="Arial" w:cs="Arial"/>
                <w:color w:val="000000"/>
                <w:sz w:val="20"/>
                <w:szCs w:val="20"/>
              </w:rPr>
            </w:pPr>
            <w:r w:rsidRPr="0094098A">
              <w:rPr>
                <w:rFonts w:ascii="Arial" w:hAnsi="Arial" w:cs="Arial"/>
                <w:color w:val="000000"/>
                <w:sz w:val="20"/>
                <w:szCs w:val="20"/>
              </w:rPr>
              <w:t>PIAGGIO</w:t>
            </w:r>
          </w:p>
        </w:tc>
        <w:tc>
          <w:tcPr>
            <w:tcW w:w="1984" w:type="dxa"/>
            <w:tcBorders>
              <w:top w:val="single" w:sz="4" w:space="0" w:color="auto"/>
              <w:left w:val="nil"/>
              <w:bottom w:val="single" w:sz="4" w:space="0" w:color="auto"/>
              <w:right w:val="single" w:sz="8" w:space="0" w:color="auto"/>
            </w:tcBorders>
            <w:shd w:val="clear" w:color="auto" w:fill="auto"/>
            <w:vAlign w:val="center"/>
            <w:hideMark/>
          </w:tcPr>
          <w:p w:rsidR="00057CE0" w:rsidRPr="0094098A" w:rsidRDefault="00057CE0" w:rsidP="00503EFF">
            <w:pPr>
              <w:rPr>
                <w:rFonts w:ascii="Arial" w:hAnsi="Arial" w:cs="Arial"/>
                <w:color w:val="000000"/>
                <w:sz w:val="20"/>
                <w:szCs w:val="20"/>
              </w:rPr>
            </w:pPr>
            <w:r w:rsidRPr="0094098A">
              <w:rPr>
                <w:rFonts w:ascii="Arial" w:hAnsi="Arial" w:cs="Arial"/>
                <w:color w:val="000000"/>
                <w:sz w:val="20"/>
                <w:szCs w:val="20"/>
              </w:rPr>
              <w:t>-//-</w:t>
            </w:r>
          </w:p>
        </w:tc>
        <w:tc>
          <w:tcPr>
            <w:tcW w:w="943" w:type="dxa"/>
            <w:tcBorders>
              <w:top w:val="single" w:sz="4" w:space="0" w:color="auto"/>
              <w:left w:val="nil"/>
              <w:bottom w:val="single" w:sz="4" w:space="0" w:color="auto"/>
              <w:right w:val="single" w:sz="8" w:space="0" w:color="auto"/>
            </w:tcBorders>
            <w:shd w:val="clear" w:color="auto" w:fill="auto"/>
            <w:vAlign w:val="center"/>
            <w:hideMark/>
          </w:tcPr>
          <w:p w:rsidR="00057CE0" w:rsidRPr="0094098A" w:rsidRDefault="00057CE0" w:rsidP="00503EFF">
            <w:pPr>
              <w:jc w:val="right"/>
              <w:rPr>
                <w:rFonts w:ascii="Arial" w:hAnsi="Arial" w:cs="Arial"/>
                <w:color w:val="000000"/>
                <w:sz w:val="20"/>
                <w:szCs w:val="20"/>
              </w:rPr>
            </w:pPr>
            <w:r w:rsidRPr="0094098A">
              <w:rPr>
                <w:rFonts w:ascii="Arial" w:hAnsi="Arial" w:cs="Arial"/>
                <w:color w:val="000000"/>
                <w:sz w:val="20"/>
                <w:szCs w:val="20"/>
              </w:rPr>
              <w:t>1</w:t>
            </w:r>
          </w:p>
        </w:tc>
        <w:tc>
          <w:tcPr>
            <w:tcW w:w="1710" w:type="dxa"/>
            <w:tcBorders>
              <w:top w:val="single" w:sz="4" w:space="0" w:color="auto"/>
              <w:left w:val="nil"/>
              <w:bottom w:val="single" w:sz="4" w:space="0" w:color="auto"/>
              <w:right w:val="single" w:sz="8" w:space="0" w:color="auto"/>
            </w:tcBorders>
            <w:shd w:val="clear" w:color="auto" w:fill="auto"/>
            <w:vAlign w:val="center"/>
            <w:hideMark/>
          </w:tcPr>
          <w:p w:rsidR="00057CE0" w:rsidRPr="0094098A" w:rsidRDefault="00057CE0" w:rsidP="00503EFF">
            <w:pPr>
              <w:jc w:val="right"/>
              <w:rPr>
                <w:rFonts w:ascii="Arial" w:hAnsi="Arial" w:cs="Arial"/>
                <w:color w:val="000000"/>
                <w:sz w:val="20"/>
                <w:szCs w:val="20"/>
              </w:rPr>
            </w:pPr>
            <w:r w:rsidRPr="0094098A">
              <w:rPr>
                <w:rFonts w:ascii="Arial" w:hAnsi="Arial" w:cs="Arial"/>
                <w:color w:val="000000"/>
                <w:sz w:val="20"/>
                <w:szCs w:val="20"/>
              </w:rPr>
              <w:t>2009</w:t>
            </w:r>
          </w:p>
        </w:tc>
      </w:tr>
      <w:tr w:rsidR="00057CE0" w:rsidRPr="00E62A7B" w:rsidTr="00503EFF">
        <w:trPr>
          <w:trHeight w:val="315"/>
          <w:jc w:val="cent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922F42" w:rsidRDefault="00057CE0" w:rsidP="00503EFF">
            <w:pPr>
              <w:jc w:val="right"/>
              <w:rPr>
                <w:rFonts w:ascii="Arial" w:hAnsi="Arial" w:cs="Arial"/>
                <w:sz w:val="20"/>
                <w:szCs w:val="20"/>
              </w:rPr>
            </w:pPr>
            <w:r>
              <w:rPr>
                <w:rFonts w:ascii="Arial" w:hAnsi="Arial" w:cs="Arial"/>
                <w:sz w:val="20"/>
                <w:szCs w:val="20"/>
              </w:rPr>
              <w:t>6</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744E68" w:rsidRDefault="00057CE0" w:rsidP="00503EFF">
            <w:pPr>
              <w:rPr>
                <w:rFonts w:ascii="Arial" w:hAnsi="Arial" w:cs="Arial"/>
                <w:sz w:val="20"/>
                <w:szCs w:val="20"/>
              </w:rPr>
            </w:pPr>
            <w:r w:rsidRPr="00744E68">
              <w:rPr>
                <w:rFonts w:ascii="Arial" w:hAnsi="Arial" w:cs="Arial"/>
                <w:sz w:val="20"/>
                <w:szCs w:val="20"/>
              </w:rPr>
              <w:t>ΚΗΥ – 7683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Τ</w:t>
            </w:r>
            <w:r>
              <w:rPr>
                <w:rFonts w:ascii="Arial" w:hAnsi="Arial" w:cs="Arial"/>
                <w:sz w:val="20"/>
                <w:szCs w:val="20"/>
              </w:rPr>
              <w:t xml:space="preserve">ΖΙΠ </w:t>
            </w:r>
            <w:r w:rsidRPr="00E62A7B">
              <w:rPr>
                <w:rFonts w:ascii="Arial" w:hAnsi="Arial" w:cs="Arial"/>
                <w:sz w:val="20"/>
                <w:szCs w:val="20"/>
              </w:rPr>
              <w:t xml:space="preserve"> ΚIA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ΕΠΙΒΑΤΙΚΟ</w:t>
            </w: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14</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2/8/2007</w:t>
            </w:r>
          </w:p>
        </w:tc>
      </w:tr>
      <w:tr w:rsidR="00057CE0" w:rsidRPr="00E62A7B" w:rsidTr="00503EFF">
        <w:trPr>
          <w:trHeight w:val="495"/>
          <w:jc w:val="center"/>
        </w:trPr>
        <w:tc>
          <w:tcPr>
            <w:tcW w:w="582" w:type="dxa"/>
            <w:tcBorders>
              <w:top w:val="single" w:sz="4" w:space="0" w:color="auto"/>
              <w:left w:val="single" w:sz="8" w:space="0" w:color="auto"/>
              <w:bottom w:val="single" w:sz="8" w:space="0" w:color="auto"/>
              <w:right w:val="single" w:sz="8" w:space="0" w:color="auto"/>
            </w:tcBorders>
            <w:shd w:val="clear" w:color="auto" w:fill="auto"/>
            <w:vAlign w:val="center"/>
          </w:tcPr>
          <w:p w:rsidR="00057CE0" w:rsidRPr="00922F42" w:rsidRDefault="00057CE0" w:rsidP="00503EFF">
            <w:pPr>
              <w:jc w:val="right"/>
              <w:rPr>
                <w:rFonts w:ascii="Arial" w:hAnsi="Arial" w:cs="Arial"/>
                <w:sz w:val="20"/>
                <w:szCs w:val="20"/>
              </w:rPr>
            </w:pPr>
            <w:r>
              <w:rPr>
                <w:rFonts w:ascii="Arial" w:hAnsi="Arial" w:cs="Arial"/>
                <w:sz w:val="20"/>
                <w:szCs w:val="20"/>
              </w:rPr>
              <w:t>7</w:t>
            </w:r>
          </w:p>
        </w:tc>
        <w:tc>
          <w:tcPr>
            <w:tcW w:w="1843" w:type="dxa"/>
            <w:tcBorders>
              <w:top w:val="single" w:sz="4" w:space="0" w:color="auto"/>
              <w:left w:val="nil"/>
              <w:bottom w:val="single" w:sz="8" w:space="0" w:color="auto"/>
              <w:right w:val="single" w:sz="8" w:space="0" w:color="auto"/>
            </w:tcBorders>
            <w:shd w:val="clear" w:color="auto" w:fill="auto"/>
            <w:vAlign w:val="center"/>
            <w:hideMark/>
          </w:tcPr>
          <w:p w:rsidR="00057CE0" w:rsidRPr="00744E68" w:rsidRDefault="00057CE0" w:rsidP="00503EFF">
            <w:pPr>
              <w:rPr>
                <w:rFonts w:ascii="Arial" w:hAnsi="Arial" w:cs="Arial"/>
                <w:sz w:val="20"/>
                <w:szCs w:val="20"/>
              </w:rPr>
            </w:pPr>
            <w:r w:rsidRPr="00744E68">
              <w:rPr>
                <w:rFonts w:ascii="Arial" w:hAnsi="Arial" w:cs="Arial"/>
                <w:sz w:val="20"/>
                <w:szCs w:val="20"/>
              </w:rPr>
              <w:t>ΚΗΥ – 7659</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SUZUKI VITARA</w:t>
            </w:r>
          </w:p>
        </w:tc>
        <w:tc>
          <w:tcPr>
            <w:tcW w:w="1984"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Pr>
                <w:rFonts w:ascii="Arial" w:hAnsi="Arial" w:cs="Arial"/>
                <w:sz w:val="20"/>
                <w:szCs w:val="20"/>
              </w:rPr>
              <w:t>ΕΠΙΒΑΤΙΚΟ</w:t>
            </w:r>
            <w:r w:rsidRPr="00E62A7B">
              <w:rPr>
                <w:rFonts w:ascii="Arial" w:hAnsi="Arial" w:cs="Arial"/>
                <w:sz w:val="20"/>
                <w:szCs w:val="20"/>
              </w:rPr>
              <w:t> </w:t>
            </w:r>
          </w:p>
        </w:tc>
        <w:tc>
          <w:tcPr>
            <w:tcW w:w="943"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14</w:t>
            </w:r>
          </w:p>
        </w:tc>
        <w:tc>
          <w:tcPr>
            <w:tcW w:w="1710"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8/11/2001</w:t>
            </w:r>
          </w:p>
        </w:tc>
      </w:tr>
    </w:tbl>
    <w:p w:rsidR="00057CE0" w:rsidRDefault="00057CE0" w:rsidP="00057CE0">
      <w:pPr>
        <w:pStyle w:val="aff"/>
        <w:rPr>
          <w:b/>
        </w:rPr>
      </w:pPr>
    </w:p>
    <w:p w:rsidR="00057CE0" w:rsidRPr="00057CE0" w:rsidRDefault="00057CE0" w:rsidP="00057CE0">
      <w:pPr>
        <w:pStyle w:val="aff"/>
        <w:jc w:val="center"/>
        <w:rPr>
          <w:b/>
        </w:rPr>
      </w:pPr>
      <w:r>
        <w:rPr>
          <w:b/>
        </w:rPr>
        <w:t xml:space="preserve">15 – </w:t>
      </w:r>
      <w:r w:rsidRPr="00E62A7B">
        <w:rPr>
          <w:b/>
        </w:rPr>
        <w:t>ΥΠΗΡΕΣΙΑ ΠΟΛΙΤΙΣΜΟΥ</w:t>
      </w: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2"/>
        <w:gridCol w:w="1458"/>
        <w:gridCol w:w="1439"/>
        <w:gridCol w:w="2001"/>
        <w:gridCol w:w="1240"/>
        <w:gridCol w:w="1700"/>
      </w:tblGrid>
      <w:tr w:rsidR="00057CE0" w:rsidRPr="00E62A7B" w:rsidTr="00503EFF">
        <w:trPr>
          <w:trHeight w:val="495"/>
          <w:jc w:val="center"/>
        </w:trPr>
        <w:tc>
          <w:tcPr>
            <w:tcW w:w="642"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α/α</w:t>
            </w:r>
          </w:p>
        </w:tc>
        <w:tc>
          <w:tcPr>
            <w:tcW w:w="1458"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ΑΡΙΘΜΟΣ ΚΥΚ/ΡΙΑΣ</w:t>
            </w:r>
          </w:p>
        </w:tc>
        <w:tc>
          <w:tcPr>
            <w:tcW w:w="1439"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ΤΥΠΟΣ  ΟΧ/ΤΟΣ</w:t>
            </w:r>
          </w:p>
        </w:tc>
        <w:tc>
          <w:tcPr>
            <w:tcW w:w="2001"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ΕΙΔΟΣ  OXHM.</w:t>
            </w:r>
          </w:p>
        </w:tc>
        <w:tc>
          <w:tcPr>
            <w:tcW w:w="1240"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Ίπποι</w:t>
            </w:r>
          </w:p>
        </w:tc>
        <w:tc>
          <w:tcPr>
            <w:tcW w:w="1700"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Άδεια 1ης ημέρας κυκλοφορίας</w:t>
            </w:r>
          </w:p>
        </w:tc>
      </w:tr>
      <w:tr w:rsidR="00057CE0" w:rsidRPr="00A56213" w:rsidTr="00503EFF">
        <w:trPr>
          <w:trHeight w:val="495"/>
          <w:jc w:val="center"/>
        </w:trPr>
        <w:tc>
          <w:tcPr>
            <w:tcW w:w="642" w:type="dxa"/>
            <w:shd w:val="clear" w:color="auto" w:fill="auto"/>
            <w:vAlign w:val="center"/>
          </w:tcPr>
          <w:p w:rsidR="00057CE0" w:rsidRPr="00B02920" w:rsidRDefault="00057CE0" w:rsidP="00503EFF">
            <w:pPr>
              <w:jc w:val="right"/>
              <w:rPr>
                <w:rFonts w:ascii="Arial" w:hAnsi="Arial" w:cs="Arial"/>
                <w:bCs/>
                <w:sz w:val="20"/>
                <w:szCs w:val="20"/>
              </w:rPr>
            </w:pPr>
            <w:r w:rsidRPr="00B02920">
              <w:rPr>
                <w:rFonts w:ascii="Arial" w:hAnsi="Arial" w:cs="Arial"/>
                <w:bCs/>
                <w:sz w:val="20"/>
                <w:szCs w:val="20"/>
              </w:rPr>
              <w:t>1</w:t>
            </w:r>
          </w:p>
        </w:tc>
        <w:tc>
          <w:tcPr>
            <w:tcW w:w="1458" w:type="dxa"/>
            <w:shd w:val="clear" w:color="auto" w:fill="auto"/>
            <w:vAlign w:val="center"/>
          </w:tcPr>
          <w:p w:rsidR="00057CE0" w:rsidRPr="00B02920" w:rsidRDefault="00057CE0" w:rsidP="00503EFF">
            <w:pPr>
              <w:rPr>
                <w:rFonts w:ascii="Arial" w:hAnsi="Arial" w:cs="Arial"/>
                <w:bCs/>
                <w:sz w:val="20"/>
                <w:szCs w:val="20"/>
              </w:rPr>
            </w:pPr>
            <w:r w:rsidRPr="00B02920">
              <w:rPr>
                <w:rFonts w:ascii="Arial" w:hAnsi="Arial" w:cs="Arial"/>
                <w:bCs/>
                <w:sz w:val="20"/>
                <w:szCs w:val="20"/>
              </w:rPr>
              <w:t>ΚΗΥ—7529</w:t>
            </w:r>
          </w:p>
        </w:tc>
        <w:tc>
          <w:tcPr>
            <w:tcW w:w="1439" w:type="dxa"/>
            <w:shd w:val="clear" w:color="auto" w:fill="auto"/>
            <w:vAlign w:val="center"/>
          </w:tcPr>
          <w:p w:rsidR="00057CE0" w:rsidRPr="00B02920" w:rsidRDefault="00057CE0" w:rsidP="00503EFF">
            <w:pPr>
              <w:rPr>
                <w:rFonts w:ascii="Arial" w:hAnsi="Arial" w:cs="Arial"/>
                <w:bCs/>
                <w:sz w:val="20"/>
                <w:szCs w:val="20"/>
                <w:lang w:val="en-US"/>
              </w:rPr>
            </w:pPr>
            <w:r w:rsidRPr="00B02920">
              <w:rPr>
                <w:rFonts w:ascii="Arial" w:hAnsi="Arial" w:cs="Arial"/>
                <w:bCs/>
                <w:sz w:val="20"/>
                <w:szCs w:val="20"/>
                <w:lang w:val="en-US"/>
              </w:rPr>
              <w:t>MERCEDES</w:t>
            </w:r>
          </w:p>
        </w:tc>
        <w:tc>
          <w:tcPr>
            <w:tcW w:w="2001" w:type="dxa"/>
            <w:shd w:val="clear" w:color="auto" w:fill="auto"/>
            <w:vAlign w:val="center"/>
          </w:tcPr>
          <w:p w:rsidR="00057CE0" w:rsidRPr="00B02920" w:rsidRDefault="00057CE0" w:rsidP="00503EFF">
            <w:pPr>
              <w:rPr>
                <w:rFonts w:ascii="Arial" w:hAnsi="Arial" w:cs="Arial"/>
                <w:bCs/>
                <w:sz w:val="20"/>
                <w:szCs w:val="20"/>
              </w:rPr>
            </w:pPr>
            <w:r w:rsidRPr="00B02920">
              <w:rPr>
                <w:rFonts w:ascii="Arial" w:hAnsi="Arial" w:cs="Arial"/>
                <w:bCs/>
                <w:sz w:val="20"/>
                <w:szCs w:val="20"/>
              </w:rPr>
              <w:t>ΛΕΩΦΟΡΕΙΟ</w:t>
            </w:r>
          </w:p>
        </w:tc>
        <w:tc>
          <w:tcPr>
            <w:tcW w:w="1240" w:type="dxa"/>
            <w:shd w:val="clear" w:color="auto" w:fill="auto"/>
            <w:vAlign w:val="center"/>
          </w:tcPr>
          <w:p w:rsidR="00057CE0" w:rsidRPr="00B02920" w:rsidRDefault="00057CE0" w:rsidP="00503EFF">
            <w:pPr>
              <w:jc w:val="right"/>
              <w:rPr>
                <w:rFonts w:ascii="Arial" w:hAnsi="Arial" w:cs="Arial"/>
                <w:bCs/>
                <w:sz w:val="20"/>
                <w:szCs w:val="20"/>
                <w:lang w:val="en-US"/>
              </w:rPr>
            </w:pPr>
            <w:r w:rsidRPr="00B02920">
              <w:rPr>
                <w:rFonts w:ascii="Arial" w:hAnsi="Arial" w:cs="Arial"/>
                <w:bCs/>
                <w:sz w:val="20"/>
                <w:szCs w:val="20"/>
                <w:lang w:val="en-US"/>
              </w:rPr>
              <w:t>14</w:t>
            </w:r>
          </w:p>
        </w:tc>
        <w:tc>
          <w:tcPr>
            <w:tcW w:w="1700" w:type="dxa"/>
            <w:shd w:val="clear" w:color="auto" w:fill="auto"/>
            <w:vAlign w:val="center"/>
          </w:tcPr>
          <w:p w:rsidR="00057CE0" w:rsidRPr="00B02920" w:rsidRDefault="00057CE0" w:rsidP="00503EFF">
            <w:pPr>
              <w:jc w:val="right"/>
              <w:rPr>
                <w:rFonts w:ascii="Arial" w:hAnsi="Arial" w:cs="Arial"/>
                <w:bCs/>
                <w:sz w:val="20"/>
                <w:szCs w:val="20"/>
                <w:lang w:val="en-US"/>
              </w:rPr>
            </w:pPr>
            <w:r w:rsidRPr="00B02920">
              <w:rPr>
                <w:rFonts w:ascii="Arial" w:hAnsi="Arial" w:cs="Arial"/>
                <w:bCs/>
                <w:sz w:val="20"/>
                <w:szCs w:val="20"/>
                <w:lang w:val="en-US"/>
              </w:rPr>
              <w:t>30/3/2018</w:t>
            </w:r>
          </w:p>
        </w:tc>
      </w:tr>
    </w:tbl>
    <w:p w:rsidR="00057CE0" w:rsidRDefault="00057CE0" w:rsidP="00057CE0">
      <w:pPr>
        <w:pStyle w:val="aff"/>
        <w:rPr>
          <w:b/>
        </w:rPr>
      </w:pPr>
    </w:p>
    <w:p w:rsidR="00057CE0" w:rsidRDefault="00057CE0" w:rsidP="00057CE0">
      <w:pPr>
        <w:pStyle w:val="aff"/>
        <w:jc w:val="center"/>
        <w:rPr>
          <w:b/>
        </w:rPr>
      </w:pPr>
    </w:p>
    <w:p w:rsidR="00057CE0" w:rsidRDefault="00057CE0" w:rsidP="00057CE0">
      <w:pPr>
        <w:pStyle w:val="aff"/>
        <w:jc w:val="center"/>
        <w:rPr>
          <w:b/>
        </w:rPr>
      </w:pPr>
    </w:p>
    <w:p w:rsidR="00057CE0" w:rsidRDefault="00057CE0" w:rsidP="00057CE0">
      <w:pPr>
        <w:pStyle w:val="aff"/>
        <w:jc w:val="center"/>
        <w:rPr>
          <w:b/>
        </w:rPr>
      </w:pPr>
    </w:p>
    <w:p w:rsidR="00057CE0" w:rsidRDefault="00057CE0" w:rsidP="00057CE0">
      <w:pPr>
        <w:pStyle w:val="aff"/>
        <w:jc w:val="center"/>
        <w:rPr>
          <w:b/>
        </w:rPr>
      </w:pPr>
    </w:p>
    <w:p w:rsidR="00057CE0" w:rsidRPr="00057CE0" w:rsidRDefault="00057CE0" w:rsidP="00057CE0">
      <w:pPr>
        <w:pStyle w:val="aff"/>
        <w:jc w:val="center"/>
        <w:rPr>
          <w:b/>
        </w:rPr>
      </w:pPr>
      <w:r>
        <w:rPr>
          <w:b/>
        </w:rPr>
        <w:lastRenderedPageBreak/>
        <w:t xml:space="preserve">20 – </w:t>
      </w:r>
      <w:r w:rsidRPr="00E62A7B">
        <w:rPr>
          <w:b/>
        </w:rPr>
        <w:t>ΚΑΘΑΡΙΟΤΗΤΑ – ΗΛΕΚΤΡΟΦΩΤΙΣΜΟΣ</w:t>
      </w:r>
    </w:p>
    <w:tbl>
      <w:tblPr>
        <w:tblW w:w="8480" w:type="dxa"/>
        <w:jc w:val="center"/>
        <w:tblLook w:val="04A0"/>
      </w:tblPr>
      <w:tblGrid>
        <w:gridCol w:w="666"/>
        <w:gridCol w:w="1414"/>
        <w:gridCol w:w="1350"/>
        <w:gridCol w:w="2321"/>
        <w:gridCol w:w="1153"/>
        <w:gridCol w:w="1576"/>
      </w:tblGrid>
      <w:tr w:rsidR="00057CE0" w:rsidRPr="00E62A7B" w:rsidTr="00503EFF">
        <w:trPr>
          <w:trHeight w:val="315"/>
          <w:jc w:val="center"/>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α/α</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ΑΡΙΘΜΟΣ ΚΥΚ/ΡΙΑΣ</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ΤΥΠΟΣ  ΟΧ/ΤΟΣ</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ΕΙΔΟΣ  OXHM.</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Ίπποι</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Άδεια 1ης ημέρας κυκλοφορίας</w:t>
            </w:r>
          </w:p>
        </w:tc>
      </w:tr>
      <w:tr w:rsidR="00057CE0" w:rsidRPr="00E62A7B" w:rsidTr="00503EFF">
        <w:trPr>
          <w:trHeight w:val="315"/>
          <w:jc w:val="center"/>
        </w:trPr>
        <w:tc>
          <w:tcPr>
            <w:tcW w:w="69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1</w:t>
            </w:r>
          </w:p>
        </w:tc>
        <w:tc>
          <w:tcPr>
            <w:tcW w:w="1462"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KHY – 7661</w:t>
            </w:r>
          </w:p>
        </w:tc>
        <w:tc>
          <w:tcPr>
            <w:tcW w:w="1350"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ACTROS</w:t>
            </w:r>
          </w:p>
        </w:tc>
        <w:tc>
          <w:tcPr>
            <w:tcW w:w="2159"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MERCEDES ΑΠΟΡ/ΡΟ</w:t>
            </w:r>
          </w:p>
        </w:tc>
        <w:tc>
          <w:tcPr>
            <w:tcW w:w="1218"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72</w:t>
            </w:r>
          </w:p>
        </w:tc>
        <w:tc>
          <w:tcPr>
            <w:tcW w:w="1597"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12/8/2002</w:t>
            </w:r>
          </w:p>
        </w:tc>
      </w:tr>
      <w:tr w:rsidR="00057CE0" w:rsidRPr="00E62A7B" w:rsidTr="00503EFF">
        <w:trPr>
          <w:trHeight w:val="315"/>
          <w:jc w:val="center"/>
        </w:trPr>
        <w:tc>
          <w:tcPr>
            <w:tcW w:w="694" w:type="dxa"/>
            <w:tcBorders>
              <w:top w:val="nil"/>
              <w:left w:val="single" w:sz="8" w:space="0" w:color="auto"/>
              <w:bottom w:val="single" w:sz="4"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2</w:t>
            </w:r>
          </w:p>
        </w:tc>
        <w:tc>
          <w:tcPr>
            <w:tcW w:w="1462" w:type="dxa"/>
            <w:tcBorders>
              <w:top w:val="nil"/>
              <w:left w:val="nil"/>
              <w:bottom w:val="single" w:sz="4"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ΚΗΥ – 7669</w:t>
            </w:r>
          </w:p>
        </w:tc>
        <w:tc>
          <w:tcPr>
            <w:tcW w:w="1350" w:type="dxa"/>
            <w:tcBorders>
              <w:top w:val="nil"/>
              <w:left w:val="nil"/>
              <w:bottom w:val="single" w:sz="4"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ΑΤΕCO</w:t>
            </w:r>
          </w:p>
        </w:tc>
        <w:tc>
          <w:tcPr>
            <w:tcW w:w="2159" w:type="dxa"/>
            <w:tcBorders>
              <w:top w:val="nil"/>
              <w:left w:val="nil"/>
              <w:bottom w:val="single" w:sz="4"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w:t>
            </w:r>
          </w:p>
        </w:tc>
        <w:tc>
          <w:tcPr>
            <w:tcW w:w="1218" w:type="dxa"/>
            <w:tcBorders>
              <w:top w:val="nil"/>
              <w:left w:val="nil"/>
              <w:bottom w:val="single" w:sz="4"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38</w:t>
            </w:r>
          </w:p>
        </w:tc>
        <w:tc>
          <w:tcPr>
            <w:tcW w:w="1597" w:type="dxa"/>
            <w:tcBorders>
              <w:top w:val="nil"/>
              <w:left w:val="nil"/>
              <w:bottom w:val="single" w:sz="4"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30/3/2004</w:t>
            </w:r>
          </w:p>
        </w:tc>
      </w:tr>
      <w:tr w:rsidR="00057CE0" w:rsidRPr="00E62A7B" w:rsidTr="00503EFF">
        <w:trPr>
          <w:trHeight w:val="315"/>
          <w:jc w:val="center"/>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3</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KHO – 6991</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2024</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66</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 </w:t>
            </w:r>
          </w:p>
        </w:tc>
      </w:tr>
      <w:tr w:rsidR="00057CE0" w:rsidRPr="00E62A7B" w:rsidTr="00503EFF">
        <w:trPr>
          <w:trHeight w:val="315"/>
          <w:jc w:val="center"/>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4</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KHΙ – 3209</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VOLVO</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VOLVO ΑΠΟΡ/ΦΟΡΟ</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33</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3/7/2001</w:t>
            </w:r>
          </w:p>
        </w:tc>
      </w:tr>
      <w:tr w:rsidR="00057CE0" w:rsidRPr="00E62A7B" w:rsidTr="00503EFF">
        <w:trPr>
          <w:trHeight w:val="315"/>
          <w:jc w:val="center"/>
        </w:trPr>
        <w:tc>
          <w:tcPr>
            <w:tcW w:w="69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5</w:t>
            </w:r>
          </w:p>
        </w:tc>
        <w:tc>
          <w:tcPr>
            <w:tcW w:w="1462"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ΚΗΥ – 7697</w:t>
            </w:r>
          </w:p>
        </w:tc>
        <w:tc>
          <w:tcPr>
            <w:tcW w:w="1350"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IVECO</w:t>
            </w:r>
          </w:p>
        </w:tc>
        <w:tc>
          <w:tcPr>
            <w:tcW w:w="2159"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ΑΝΑΤ/ΝΟ ΜΕ ΓΕΡΑΝΑΚΙ</w:t>
            </w:r>
          </w:p>
        </w:tc>
        <w:tc>
          <w:tcPr>
            <w:tcW w:w="1218"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24</w:t>
            </w:r>
          </w:p>
        </w:tc>
        <w:tc>
          <w:tcPr>
            <w:tcW w:w="1597" w:type="dxa"/>
            <w:tcBorders>
              <w:top w:val="single" w:sz="4" w:space="0" w:color="auto"/>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4/3/2010</w:t>
            </w:r>
          </w:p>
        </w:tc>
      </w:tr>
      <w:tr w:rsidR="00057CE0" w:rsidRPr="00E62A7B" w:rsidTr="00503EFF">
        <w:trPr>
          <w:trHeight w:val="315"/>
          <w:jc w:val="center"/>
        </w:trPr>
        <w:tc>
          <w:tcPr>
            <w:tcW w:w="694" w:type="dxa"/>
            <w:tcBorders>
              <w:top w:val="nil"/>
              <w:left w:val="single" w:sz="8" w:space="0" w:color="auto"/>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6</w:t>
            </w:r>
          </w:p>
        </w:tc>
        <w:tc>
          <w:tcPr>
            <w:tcW w:w="1462"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ΚΗΥ – 7672</w:t>
            </w:r>
          </w:p>
        </w:tc>
        <w:tc>
          <w:tcPr>
            <w:tcW w:w="1350"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PIAGIO</w:t>
            </w:r>
          </w:p>
        </w:tc>
        <w:tc>
          <w:tcPr>
            <w:tcW w:w="2159"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ΦΟΡ/ΚΙ-ΟΡΧΟΥ</w:t>
            </w:r>
          </w:p>
        </w:tc>
        <w:tc>
          <w:tcPr>
            <w:tcW w:w="1218"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9</w:t>
            </w:r>
          </w:p>
        </w:tc>
        <w:tc>
          <w:tcPr>
            <w:tcW w:w="1597"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31/1/2005</w:t>
            </w:r>
          </w:p>
        </w:tc>
      </w:tr>
      <w:tr w:rsidR="00057CE0" w:rsidRPr="00E62A7B" w:rsidTr="00503EFF">
        <w:trPr>
          <w:trHeight w:val="315"/>
          <w:jc w:val="center"/>
        </w:trPr>
        <w:tc>
          <w:tcPr>
            <w:tcW w:w="694" w:type="dxa"/>
            <w:tcBorders>
              <w:top w:val="nil"/>
              <w:left w:val="single" w:sz="8" w:space="0" w:color="auto"/>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7</w:t>
            </w:r>
          </w:p>
        </w:tc>
        <w:tc>
          <w:tcPr>
            <w:tcW w:w="1462"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ΚΗΥ – 7673</w:t>
            </w:r>
          </w:p>
        </w:tc>
        <w:tc>
          <w:tcPr>
            <w:tcW w:w="1350"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w:t>
            </w:r>
          </w:p>
        </w:tc>
        <w:tc>
          <w:tcPr>
            <w:tcW w:w="2159"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 ΗΛΕΚΤ/ΓΩΝ</w:t>
            </w:r>
          </w:p>
        </w:tc>
        <w:tc>
          <w:tcPr>
            <w:tcW w:w="1218"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9</w:t>
            </w:r>
          </w:p>
        </w:tc>
        <w:tc>
          <w:tcPr>
            <w:tcW w:w="1597"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31/1/2005</w:t>
            </w:r>
          </w:p>
        </w:tc>
      </w:tr>
      <w:tr w:rsidR="00057CE0" w:rsidRPr="00E62A7B" w:rsidTr="00503EFF">
        <w:trPr>
          <w:trHeight w:val="315"/>
          <w:jc w:val="center"/>
        </w:trPr>
        <w:tc>
          <w:tcPr>
            <w:tcW w:w="694" w:type="dxa"/>
            <w:tcBorders>
              <w:top w:val="nil"/>
              <w:left w:val="single" w:sz="8" w:space="0" w:color="auto"/>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8</w:t>
            </w:r>
          </w:p>
        </w:tc>
        <w:tc>
          <w:tcPr>
            <w:tcW w:w="1462"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ΜΕ – 51228</w:t>
            </w:r>
          </w:p>
        </w:tc>
        <w:tc>
          <w:tcPr>
            <w:tcW w:w="1350"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DULEVO</w:t>
            </w:r>
          </w:p>
        </w:tc>
        <w:tc>
          <w:tcPr>
            <w:tcW w:w="2159"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ΣΑΡΩΘΡΟ</w:t>
            </w:r>
          </w:p>
        </w:tc>
        <w:tc>
          <w:tcPr>
            <w:tcW w:w="1218"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62</w:t>
            </w:r>
          </w:p>
        </w:tc>
        <w:tc>
          <w:tcPr>
            <w:tcW w:w="1597"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29/1/2001</w:t>
            </w:r>
          </w:p>
        </w:tc>
      </w:tr>
      <w:tr w:rsidR="00057CE0" w:rsidRPr="00E62A7B" w:rsidTr="00503EFF">
        <w:trPr>
          <w:trHeight w:val="315"/>
          <w:jc w:val="center"/>
        </w:trPr>
        <w:tc>
          <w:tcPr>
            <w:tcW w:w="694" w:type="dxa"/>
            <w:tcBorders>
              <w:top w:val="nil"/>
              <w:left w:val="single" w:sz="8" w:space="0" w:color="auto"/>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9</w:t>
            </w:r>
          </w:p>
        </w:tc>
        <w:tc>
          <w:tcPr>
            <w:tcW w:w="1462"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ΜΕ – 51253</w:t>
            </w:r>
          </w:p>
        </w:tc>
        <w:tc>
          <w:tcPr>
            <w:tcW w:w="1350"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Pr>
                <w:rFonts w:ascii="Arial" w:hAnsi="Arial" w:cs="Arial"/>
                <w:sz w:val="20"/>
                <w:szCs w:val="20"/>
              </w:rPr>
              <w:t>MITS</w:t>
            </w:r>
            <w:r>
              <w:rPr>
                <w:rFonts w:ascii="Arial" w:hAnsi="Arial" w:cs="Arial"/>
                <w:sz w:val="20"/>
                <w:szCs w:val="20"/>
                <w:lang w:val="en-US"/>
              </w:rPr>
              <w:t>U</w:t>
            </w:r>
            <w:r w:rsidRPr="00E62A7B">
              <w:rPr>
                <w:rFonts w:ascii="Arial" w:hAnsi="Arial" w:cs="Arial"/>
                <w:sz w:val="20"/>
                <w:szCs w:val="20"/>
              </w:rPr>
              <w:t>BISΙ</w:t>
            </w:r>
          </w:p>
        </w:tc>
        <w:tc>
          <w:tcPr>
            <w:tcW w:w="2159"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ΚΑΛΑΘΟΦΟΡΟ</w:t>
            </w:r>
          </w:p>
        </w:tc>
        <w:tc>
          <w:tcPr>
            <w:tcW w:w="1218"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18</w:t>
            </w:r>
          </w:p>
        </w:tc>
        <w:tc>
          <w:tcPr>
            <w:tcW w:w="1597"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2/5/2001</w:t>
            </w:r>
          </w:p>
        </w:tc>
      </w:tr>
      <w:tr w:rsidR="00057CE0" w:rsidRPr="00E62A7B" w:rsidTr="00503EFF">
        <w:trPr>
          <w:trHeight w:val="315"/>
          <w:jc w:val="center"/>
        </w:trPr>
        <w:tc>
          <w:tcPr>
            <w:tcW w:w="694" w:type="dxa"/>
            <w:tcBorders>
              <w:top w:val="nil"/>
              <w:left w:val="single" w:sz="8" w:space="0" w:color="auto"/>
              <w:bottom w:val="single" w:sz="8" w:space="0" w:color="auto"/>
              <w:right w:val="single" w:sz="8" w:space="0" w:color="auto"/>
            </w:tcBorders>
            <w:shd w:val="clear" w:color="auto" w:fill="auto"/>
            <w:vAlign w:val="center"/>
            <w:hideMark/>
          </w:tcPr>
          <w:p w:rsidR="00057CE0" w:rsidRPr="00277BEC" w:rsidRDefault="00057CE0" w:rsidP="00503EFF">
            <w:pPr>
              <w:jc w:val="right"/>
              <w:rPr>
                <w:rFonts w:ascii="Arial" w:hAnsi="Arial" w:cs="Arial"/>
                <w:sz w:val="20"/>
                <w:szCs w:val="20"/>
                <w:lang w:val="en-US"/>
              </w:rPr>
            </w:pPr>
            <w:r>
              <w:rPr>
                <w:rFonts w:ascii="Arial" w:hAnsi="Arial" w:cs="Arial"/>
                <w:sz w:val="20"/>
                <w:szCs w:val="20"/>
                <w:lang w:val="en-US"/>
              </w:rPr>
              <w:t>10</w:t>
            </w:r>
          </w:p>
        </w:tc>
        <w:tc>
          <w:tcPr>
            <w:tcW w:w="1462"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ΚΗΥ – 7698</w:t>
            </w:r>
          </w:p>
        </w:tc>
        <w:tc>
          <w:tcPr>
            <w:tcW w:w="1350"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IVECO</w:t>
            </w:r>
          </w:p>
        </w:tc>
        <w:tc>
          <w:tcPr>
            <w:tcW w:w="2159"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ΑΠΟΡΡΙΜΜΑΤΟΦΟΡΟ</w:t>
            </w:r>
          </w:p>
        </w:tc>
        <w:tc>
          <w:tcPr>
            <w:tcW w:w="1218"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35</w:t>
            </w:r>
          </w:p>
        </w:tc>
        <w:tc>
          <w:tcPr>
            <w:tcW w:w="1597"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9/3/2010</w:t>
            </w:r>
          </w:p>
        </w:tc>
      </w:tr>
      <w:tr w:rsidR="00057CE0" w:rsidRPr="00E62A7B" w:rsidTr="00503EFF">
        <w:trPr>
          <w:trHeight w:val="315"/>
          <w:jc w:val="center"/>
        </w:trPr>
        <w:tc>
          <w:tcPr>
            <w:tcW w:w="694" w:type="dxa"/>
            <w:tcBorders>
              <w:top w:val="nil"/>
              <w:left w:val="single" w:sz="8" w:space="0" w:color="auto"/>
              <w:bottom w:val="single" w:sz="8" w:space="0" w:color="auto"/>
              <w:right w:val="single" w:sz="8" w:space="0" w:color="auto"/>
            </w:tcBorders>
            <w:shd w:val="clear" w:color="auto" w:fill="auto"/>
            <w:vAlign w:val="center"/>
            <w:hideMark/>
          </w:tcPr>
          <w:p w:rsidR="00057CE0" w:rsidRPr="00277BEC" w:rsidRDefault="00057CE0" w:rsidP="00503EFF">
            <w:pPr>
              <w:jc w:val="right"/>
              <w:rPr>
                <w:rFonts w:ascii="Arial" w:hAnsi="Arial" w:cs="Arial"/>
                <w:sz w:val="20"/>
                <w:szCs w:val="20"/>
                <w:lang w:val="en-US"/>
              </w:rPr>
            </w:pPr>
            <w:r>
              <w:rPr>
                <w:rFonts w:ascii="Arial" w:hAnsi="Arial" w:cs="Arial"/>
                <w:sz w:val="20"/>
                <w:szCs w:val="20"/>
              </w:rPr>
              <w:t>1</w:t>
            </w:r>
            <w:r>
              <w:rPr>
                <w:rFonts w:ascii="Arial" w:hAnsi="Arial" w:cs="Arial"/>
                <w:sz w:val="20"/>
                <w:szCs w:val="20"/>
                <w:lang w:val="en-US"/>
              </w:rPr>
              <w:t>1</w:t>
            </w:r>
          </w:p>
        </w:tc>
        <w:tc>
          <w:tcPr>
            <w:tcW w:w="1462"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ΚΗΥ – 7657</w:t>
            </w:r>
          </w:p>
        </w:tc>
        <w:tc>
          <w:tcPr>
            <w:tcW w:w="1350"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ΜΑΝ</w:t>
            </w:r>
          </w:p>
        </w:tc>
        <w:tc>
          <w:tcPr>
            <w:tcW w:w="2159"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ΑΠΟΡΡΙΜΜΑΤΟΦΟΡΟ</w:t>
            </w:r>
          </w:p>
        </w:tc>
        <w:tc>
          <w:tcPr>
            <w:tcW w:w="1218"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41</w:t>
            </w:r>
          </w:p>
        </w:tc>
        <w:tc>
          <w:tcPr>
            <w:tcW w:w="1597" w:type="dxa"/>
            <w:tcBorders>
              <w:top w:val="nil"/>
              <w:left w:val="nil"/>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3/4/2001</w:t>
            </w:r>
          </w:p>
        </w:tc>
      </w:tr>
      <w:tr w:rsidR="00057CE0" w:rsidRPr="00E62A7B" w:rsidTr="00503EFF">
        <w:trPr>
          <w:trHeight w:val="315"/>
          <w:jc w:val="center"/>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277BEC" w:rsidRDefault="00057CE0" w:rsidP="00503EFF">
            <w:pPr>
              <w:jc w:val="right"/>
              <w:rPr>
                <w:rFonts w:ascii="Arial" w:hAnsi="Arial" w:cs="Arial"/>
                <w:sz w:val="20"/>
                <w:szCs w:val="20"/>
                <w:lang w:val="en-US"/>
              </w:rPr>
            </w:pPr>
            <w:r>
              <w:rPr>
                <w:rFonts w:ascii="Arial" w:hAnsi="Arial" w:cs="Arial"/>
                <w:sz w:val="20"/>
                <w:szCs w:val="20"/>
              </w:rPr>
              <w:t>12</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ΜΕ – 93172</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NISSAN</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ΚΑΛΑΘΟΦΟΡΟ</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21</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20/3/2007</w:t>
            </w:r>
          </w:p>
        </w:tc>
      </w:tr>
      <w:tr w:rsidR="00057CE0" w:rsidRPr="00E62A7B" w:rsidTr="00503EFF">
        <w:trPr>
          <w:trHeight w:val="315"/>
          <w:jc w:val="center"/>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277BEC" w:rsidRDefault="00057CE0" w:rsidP="00503EFF">
            <w:pPr>
              <w:jc w:val="right"/>
              <w:rPr>
                <w:rFonts w:ascii="Arial" w:hAnsi="Arial" w:cs="Arial"/>
                <w:sz w:val="20"/>
                <w:szCs w:val="20"/>
                <w:lang w:val="en-US"/>
              </w:rPr>
            </w:pPr>
            <w:r>
              <w:rPr>
                <w:rFonts w:ascii="Arial" w:hAnsi="Arial" w:cs="Arial"/>
                <w:sz w:val="20"/>
                <w:szCs w:val="20"/>
              </w:rPr>
              <w:t>13</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ΚΗΟ – 6909</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MERCEDES</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ΑΠΟΡΡΙΜΜΑΤΟΦΟΡΟ</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36</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30/12/1991</w:t>
            </w:r>
          </w:p>
        </w:tc>
      </w:tr>
      <w:tr w:rsidR="00057CE0" w:rsidRPr="00E62A7B" w:rsidTr="00503EFF">
        <w:trPr>
          <w:trHeight w:val="315"/>
          <w:jc w:val="center"/>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277BEC" w:rsidRDefault="00057CE0" w:rsidP="00503EFF">
            <w:pPr>
              <w:jc w:val="right"/>
              <w:rPr>
                <w:rFonts w:ascii="Arial" w:hAnsi="Arial" w:cs="Arial"/>
                <w:sz w:val="20"/>
                <w:szCs w:val="20"/>
                <w:lang w:val="en-US"/>
              </w:rPr>
            </w:pPr>
            <w:r>
              <w:rPr>
                <w:rFonts w:ascii="Arial" w:hAnsi="Arial" w:cs="Arial"/>
                <w:sz w:val="20"/>
                <w:szCs w:val="20"/>
              </w:rPr>
              <w:t>14</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ΚΗΥ – 7681</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ΜΑΝ</w:t>
            </w:r>
          </w:p>
        </w:tc>
        <w:tc>
          <w:tcPr>
            <w:tcW w:w="21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rPr>
                <w:rFonts w:ascii="Arial" w:hAnsi="Arial" w:cs="Arial"/>
                <w:sz w:val="20"/>
                <w:szCs w:val="20"/>
              </w:rPr>
            </w:pPr>
            <w:r w:rsidRPr="00E62A7B">
              <w:rPr>
                <w:rFonts w:ascii="Arial" w:hAnsi="Arial" w:cs="Arial"/>
                <w:sz w:val="20"/>
                <w:szCs w:val="20"/>
              </w:rPr>
              <w:t>ΑΠΟΡΡΙΜΜΑΤΟΦΟΡΟ</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41</w:t>
            </w:r>
          </w:p>
        </w:tc>
        <w:tc>
          <w:tcPr>
            <w:tcW w:w="1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16/6/2006</w:t>
            </w:r>
          </w:p>
        </w:tc>
      </w:tr>
      <w:tr w:rsidR="00057CE0" w:rsidRPr="00E62A7B" w:rsidTr="00503EFF">
        <w:trPr>
          <w:trHeight w:val="315"/>
          <w:jc w:val="center"/>
        </w:trPr>
        <w:tc>
          <w:tcPr>
            <w:tcW w:w="69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57CE0" w:rsidRPr="00277BEC" w:rsidRDefault="00057CE0" w:rsidP="00503EFF">
            <w:pPr>
              <w:jc w:val="right"/>
              <w:rPr>
                <w:rFonts w:ascii="Arial" w:hAnsi="Arial" w:cs="Arial"/>
                <w:sz w:val="20"/>
                <w:szCs w:val="20"/>
                <w:lang w:val="en-US"/>
              </w:rPr>
            </w:pPr>
            <w:r>
              <w:rPr>
                <w:rFonts w:ascii="Arial" w:hAnsi="Arial" w:cs="Arial"/>
                <w:sz w:val="20"/>
                <w:szCs w:val="20"/>
              </w:rPr>
              <w:t>15</w:t>
            </w:r>
          </w:p>
        </w:tc>
        <w:tc>
          <w:tcPr>
            <w:tcW w:w="1462" w:type="dxa"/>
            <w:tcBorders>
              <w:top w:val="single" w:sz="4" w:space="0" w:color="auto"/>
              <w:left w:val="nil"/>
              <w:bottom w:val="single" w:sz="4" w:space="0" w:color="auto"/>
              <w:right w:val="single" w:sz="8" w:space="0" w:color="auto"/>
            </w:tcBorders>
            <w:shd w:val="clear" w:color="auto" w:fill="auto"/>
            <w:vAlign w:val="center"/>
            <w:hideMark/>
          </w:tcPr>
          <w:p w:rsidR="00057CE0" w:rsidRPr="00E62A7B" w:rsidRDefault="00057CE0" w:rsidP="00503EFF">
            <w:pPr>
              <w:rPr>
                <w:rFonts w:ascii="Arial" w:hAnsi="Arial" w:cs="Arial"/>
                <w:color w:val="000000"/>
                <w:sz w:val="20"/>
                <w:szCs w:val="20"/>
              </w:rPr>
            </w:pPr>
            <w:r w:rsidRPr="00E62A7B">
              <w:rPr>
                <w:rFonts w:ascii="Arial" w:hAnsi="Arial" w:cs="Arial"/>
                <w:color w:val="000000"/>
                <w:sz w:val="20"/>
                <w:szCs w:val="20"/>
              </w:rPr>
              <w:t xml:space="preserve">ΚΗΥ </w:t>
            </w:r>
            <w:r>
              <w:rPr>
                <w:rFonts w:ascii="Arial" w:hAnsi="Arial" w:cs="Arial"/>
                <w:color w:val="000000"/>
                <w:sz w:val="20"/>
                <w:szCs w:val="20"/>
              </w:rPr>
              <w:t xml:space="preserve">– </w:t>
            </w:r>
            <w:r w:rsidRPr="00E62A7B">
              <w:rPr>
                <w:rFonts w:ascii="Arial" w:hAnsi="Arial" w:cs="Arial"/>
                <w:color w:val="000000"/>
                <w:sz w:val="20"/>
                <w:szCs w:val="20"/>
              </w:rPr>
              <w:t>7658</w:t>
            </w:r>
            <w:r>
              <w:rPr>
                <w:rFonts w:ascii="Arial" w:hAnsi="Arial" w:cs="Arial"/>
                <w:color w:val="000000"/>
                <w:sz w:val="20"/>
                <w:szCs w:val="20"/>
              </w:rPr>
              <w:t xml:space="preserve"> </w:t>
            </w:r>
          </w:p>
        </w:tc>
        <w:tc>
          <w:tcPr>
            <w:tcW w:w="1350" w:type="dxa"/>
            <w:tcBorders>
              <w:top w:val="single" w:sz="4" w:space="0" w:color="auto"/>
              <w:left w:val="nil"/>
              <w:bottom w:val="single" w:sz="4" w:space="0" w:color="auto"/>
              <w:right w:val="single" w:sz="8" w:space="0" w:color="auto"/>
            </w:tcBorders>
            <w:shd w:val="clear" w:color="auto" w:fill="auto"/>
            <w:vAlign w:val="center"/>
            <w:hideMark/>
          </w:tcPr>
          <w:p w:rsidR="00057CE0" w:rsidRPr="00E62A7B" w:rsidRDefault="00057CE0" w:rsidP="00503EFF">
            <w:pPr>
              <w:rPr>
                <w:rFonts w:ascii="Arial" w:hAnsi="Arial" w:cs="Arial"/>
                <w:color w:val="000000"/>
                <w:sz w:val="20"/>
                <w:szCs w:val="20"/>
              </w:rPr>
            </w:pPr>
            <w:r w:rsidRPr="00E62A7B">
              <w:rPr>
                <w:rFonts w:ascii="Arial" w:hAnsi="Arial" w:cs="Arial"/>
                <w:color w:val="000000"/>
                <w:sz w:val="20"/>
                <w:szCs w:val="20"/>
              </w:rPr>
              <w:t>ΜΑΝ</w:t>
            </w:r>
          </w:p>
        </w:tc>
        <w:tc>
          <w:tcPr>
            <w:tcW w:w="2159" w:type="dxa"/>
            <w:tcBorders>
              <w:top w:val="single" w:sz="4" w:space="0" w:color="auto"/>
              <w:left w:val="nil"/>
              <w:bottom w:val="single" w:sz="4" w:space="0" w:color="auto"/>
              <w:right w:val="single" w:sz="8" w:space="0" w:color="auto"/>
            </w:tcBorders>
            <w:shd w:val="clear" w:color="auto" w:fill="auto"/>
            <w:vAlign w:val="center"/>
            <w:hideMark/>
          </w:tcPr>
          <w:p w:rsidR="00057CE0" w:rsidRPr="00E62A7B" w:rsidRDefault="00057CE0" w:rsidP="00503EFF">
            <w:pPr>
              <w:rPr>
                <w:rFonts w:ascii="Arial" w:hAnsi="Arial" w:cs="Arial"/>
                <w:color w:val="000000"/>
                <w:sz w:val="20"/>
                <w:szCs w:val="20"/>
              </w:rPr>
            </w:pPr>
            <w:r w:rsidRPr="00E62A7B">
              <w:rPr>
                <w:rFonts w:ascii="Arial" w:hAnsi="Arial" w:cs="Arial"/>
                <w:color w:val="000000"/>
                <w:sz w:val="20"/>
                <w:szCs w:val="20"/>
              </w:rPr>
              <w:t>ΑΠΟΡΡΙΜΜΑΤΟΦΟΡΟ</w:t>
            </w:r>
          </w:p>
        </w:tc>
        <w:tc>
          <w:tcPr>
            <w:tcW w:w="1218" w:type="dxa"/>
            <w:tcBorders>
              <w:top w:val="single" w:sz="4" w:space="0" w:color="auto"/>
              <w:left w:val="nil"/>
              <w:bottom w:val="single" w:sz="4"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color w:val="000000"/>
                <w:sz w:val="20"/>
                <w:szCs w:val="20"/>
              </w:rPr>
            </w:pPr>
            <w:r w:rsidRPr="00E62A7B">
              <w:rPr>
                <w:rFonts w:ascii="Arial" w:hAnsi="Arial" w:cs="Arial"/>
                <w:color w:val="000000"/>
                <w:sz w:val="20"/>
                <w:szCs w:val="20"/>
              </w:rPr>
              <w:t>41</w:t>
            </w:r>
          </w:p>
        </w:tc>
        <w:tc>
          <w:tcPr>
            <w:tcW w:w="1597" w:type="dxa"/>
            <w:tcBorders>
              <w:top w:val="single" w:sz="4" w:space="0" w:color="auto"/>
              <w:left w:val="nil"/>
              <w:bottom w:val="single" w:sz="4"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color w:val="000000"/>
                <w:sz w:val="20"/>
                <w:szCs w:val="20"/>
              </w:rPr>
            </w:pPr>
            <w:r w:rsidRPr="00E62A7B">
              <w:rPr>
                <w:rFonts w:ascii="Arial" w:hAnsi="Arial" w:cs="Arial"/>
                <w:color w:val="000000"/>
                <w:sz w:val="20"/>
                <w:szCs w:val="20"/>
              </w:rPr>
              <w:t>9/4/2001</w:t>
            </w:r>
          </w:p>
        </w:tc>
      </w:tr>
      <w:tr w:rsidR="00057CE0" w:rsidRPr="00E62A7B" w:rsidTr="00503EFF">
        <w:trPr>
          <w:trHeight w:val="315"/>
          <w:jc w:val="center"/>
        </w:trPr>
        <w:tc>
          <w:tcPr>
            <w:tcW w:w="694" w:type="dxa"/>
            <w:tcBorders>
              <w:top w:val="single" w:sz="4" w:space="0" w:color="auto"/>
              <w:left w:val="single" w:sz="8" w:space="0" w:color="auto"/>
              <w:bottom w:val="single" w:sz="4" w:space="0" w:color="auto"/>
              <w:right w:val="single" w:sz="8" w:space="0" w:color="auto"/>
            </w:tcBorders>
            <w:shd w:val="clear" w:color="auto" w:fill="auto"/>
            <w:vAlign w:val="center"/>
          </w:tcPr>
          <w:p w:rsidR="00057CE0" w:rsidRPr="007A7EF7" w:rsidRDefault="00057CE0" w:rsidP="00503EFF">
            <w:pPr>
              <w:jc w:val="right"/>
              <w:rPr>
                <w:rFonts w:ascii="Arial" w:hAnsi="Arial" w:cs="Arial"/>
                <w:sz w:val="20"/>
                <w:szCs w:val="20"/>
                <w:lang w:val="en-US"/>
              </w:rPr>
            </w:pPr>
            <w:r>
              <w:rPr>
                <w:rFonts w:ascii="Arial" w:hAnsi="Arial" w:cs="Arial"/>
                <w:sz w:val="20"/>
                <w:szCs w:val="20"/>
                <w:lang w:val="en-US"/>
              </w:rPr>
              <w:t>16</w:t>
            </w:r>
          </w:p>
        </w:tc>
        <w:tc>
          <w:tcPr>
            <w:tcW w:w="1462" w:type="dxa"/>
            <w:tcBorders>
              <w:top w:val="single" w:sz="4" w:space="0" w:color="auto"/>
              <w:left w:val="nil"/>
              <w:bottom w:val="single" w:sz="4" w:space="0" w:color="auto"/>
              <w:right w:val="single" w:sz="8" w:space="0" w:color="auto"/>
            </w:tcBorders>
            <w:shd w:val="clear" w:color="auto" w:fill="auto"/>
            <w:vAlign w:val="center"/>
          </w:tcPr>
          <w:p w:rsidR="00057CE0" w:rsidRPr="007A7EF7" w:rsidRDefault="00057CE0" w:rsidP="00503EFF">
            <w:pPr>
              <w:rPr>
                <w:rFonts w:ascii="Arial" w:hAnsi="Arial" w:cs="Arial"/>
                <w:color w:val="000000"/>
                <w:sz w:val="20"/>
                <w:szCs w:val="20"/>
                <w:lang w:val="en-US"/>
              </w:rPr>
            </w:pPr>
            <w:r>
              <w:rPr>
                <w:rFonts w:ascii="Arial" w:hAnsi="Arial" w:cs="Arial"/>
                <w:color w:val="000000"/>
                <w:sz w:val="20"/>
                <w:szCs w:val="20"/>
                <w:lang w:val="en-US"/>
              </w:rPr>
              <w:t>ME -143588</w:t>
            </w:r>
          </w:p>
        </w:tc>
        <w:tc>
          <w:tcPr>
            <w:tcW w:w="1350" w:type="dxa"/>
            <w:tcBorders>
              <w:top w:val="single" w:sz="4" w:space="0" w:color="auto"/>
              <w:left w:val="nil"/>
              <w:bottom w:val="single" w:sz="4" w:space="0" w:color="auto"/>
              <w:right w:val="single" w:sz="8" w:space="0" w:color="auto"/>
            </w:tcBorders>
            <w:shd w:val="clear" w:color="auto" w:fill="auto"/>
            <w:vAlign w:val="center"/>
          </w:tcPr>
          <w:p w:rsidR="00057CE0" w:rsidRPr="007A7EF7" w:rsidRDefault="00057CE0" w:rsidP="00503EFF">
            <w:pPr>
              <w:rPr>
                <w:rFonts w:ascii="Arial" w:hAnsi="Arial" w:cs="Arial"/>
                <w:color w:val="000000"/>
                <w:sz w:val="20"/>
                <w:szCs w:val="20"/>
                <w:lang w:val="en-US"/>
              </w:rPr>
            </w:pPr>
            <w:r>
              <w:rPr>
                <w:rFonts w:ascii="Arial" w:hAnsi="Arial" w:cs="Arial"/>
                <w:color w:val="000000"/>
                <w:sz w:val="20"/>
                <w:szCs w:val="20"/>
                <w:lang w:val="en-US"/>
              </w:rPr>
              <w:t>JOHNSTON</w:t>
            </w:r>
          </w:p>
        </w:tc>
        <w:tc>
          <w:tcPr>
            <w:tcW w:w="2159" w:type="dxa"/>
            <w:tcBorders>
              <w:top w:val="single" w:sz="4" w:space="0" w:color="auto"/>
              <w:left w:val="nil"/>
              <w:bottom w:val="single" w:sz="4" w:space="0" w:color="auto"/>
              <w:right w:val="single" w:sz="8" w:space="0" w:color="auto"/>
            </w:tcBorders>
            <w:shd w:val="clear" w:color="auto" w:fill="auto"/>
            <w:vAlign w:val="center"/>
          </w:tcPr>
          <w:p w:rsidR="00057CE0" w:rsidRPr="00E62A7B" w:rsidRDefault="00057CE0" w:rsidP="00503EFF">
            <w:pPr>
              <w:rPr>
                <w:rFonts w:ascii="Arial" w:hAnsi="Arial" w:cs="Arial"/>
                <w:color w:val="000000"/>
                <w:sz w:val="20"/>
                <w:szCs w:val="20"/>
              </w:rPr>
            </w:pPr>
            <w:r>
              <w:rPr>
                <w:rFonts w:ascii="Arial" w:hAnsi="Arial" w:cs="Arial"/>
                <w:color w:val="000000"/>
                <w:sz w:val="20"/>
                <w:szCs w:val="20"/>
              </w:rPr>
              <w:t>ΣΑΡΩΘΡΟ</w:t>
            </w:r>
          </w:p>
        </w:tc>
        <w:tc>
          <w:tcPr>
            <w:tcW w:w="1218" w:type="dxa"/>
            <w:tcBorders>
              <w:top w:val="single" w:sz="4" w:space="0" w:color="auto"/>
              <w:left w:val="nil"/>
              <w:bottom w:val="single" w:sz="4" w:space="0" w:color="auto"/>
              <w:right w:val="single" w:sz="8" w:space="0" w:color="auto"/>
            </w:tcBorders>
            <w:shd w:val="clear" w:color="auto" w:fill="auto"/>
            <w:vAlign w:val="center"/>
          </w:tcPr>
          <w:p w:rsidR="00057CE0" w:rsidRPr="00E62A7B" w:rsidRDefault="00057CE0" w:rsidP="00503EFF">
            <w:pPr>
              <w:jc w:val="right"/>
              <w:rPr>
                <w:rFonts w:ascii="Arial" w:hAnsi="Arial" w:cs="Arial"/>
                <w:color w:val="000000"/>
                <w:sz w:val="20"/>
                <w:szCs w:val="20"/>
              </w:rPr>
            </w:pPr>
            <w:r>
              <w:rPr>
                <w:rFonts w:ascii="Arial" w:hAnsi="Arial" w:cs="Arial"/>
                <w:color w:val="000000"/>
                <w:sz w:val="20"/>
                <w:szCs w:val="20"/>
              </w:rPr>
              <w:t>161</w:t>
            </w:r>
          </w:p>
        </w:tc>
        <w:tc>
          <w:tcPr>
            <w:tcW w:w="1597" w:type="dxa"/>
            <w:tcBorders>
              <w:top w:val="single" w:sz="4" w:space="0" w:color="auto"/>
              <w:left w:val="nil"/>
              <w:bottom w:val="single" w:sz="4" w:space="0" w:color="auto"/>
              <w:right w:val="single" w:sz="8" w:space="0" w:color="auto"/>
            </w:tcBorders>
            <w:shd w:val="clear" w:color="auto" w:fill="auto"/>
            <w:vAlign w:val="center"/>
          </w:tcPr>
          <w:p w:rsidR="00057CE0" w:rsidRPr="00E62A7B" w:rsidRDefault="00057CE0" w:rsidP="00503EFF">
            <w:pPr>
              <w:jc w:val="right"/>
              <w:rPr>
                <w:rFonts w:ascii="Arial" w:hAnsi="Arial" w:cs="Arial"/>
                <w:color w:val="000000"/>
                <w:sz w:val="20"/>
                <w:szCs w:val="20"/>
              </w:rPr>
            </w:pPr>
            <w:r>
              <w:rPr>
                <w:rFonts w:ascii="Arial" w:hAnsi="Arial" w:cs="Arial"/>
                <w:color w:val="000000"/>
                <w:sz w:val="20"/>
                <w:szCs w:val="20"/>
              </w:rPr>
              <w:t>25/8/2020</w:t>
            </w:r>
          </w:p>
        </w:tc>
      </w:tr>
      <w:tr w:rsidR="00057CE0" w:rsidRPr="00E62A7B" w:rsidTr="00503EFF">
        <w:trPr>
          <w:trHeight w:val="315"/>
          <w:jc w:val="center"/>
        </w:trPr>
        <w:tc>
          <w:tcPr>
            <w:tcW w:w="694" w:type="dxa"/>
            <w:tcBorders>
              <w:top w:val="single" w:sz="4" w:space="0" w:color="auto"/>
              <w:left w:val="single" w:sz="8" w:space="0" w:color="auto"/>
              <w:bottom w:val="single" w:sz="4" w:space="0" w:color="auto"/>
              <w:right w:val="single" w:sz="8" w:space="0" w:color="auto"/>
            </w:tcBorders>
            <w:shd w:val="clear" w:color="auto" w:fill="auto"/>
            <w:vAlign w:val="center"/>
          </w:tcPr>
          <w:p w:rsidR="00057CE0" w:rsidRPr="005B1AAA" w:rsidRDefault="00057CE0" w:rsidP="00503EFF">
            <w:pPr>
              <w:jc w:val="right"/>
              <w:rPr>
                <w:rFonts w:ascii="Arial" w:hAnsi="Arial" w:cs="Arial"/>
                <w:sz w:val="20"/>
                <w:szCs w:val="20"/>
              </w:rPr>
            </w:pPr>
            <w:r>
              <w:rPr>
                <w:rFonts w:ascii="Arial" w:hAnsi="Arial" w:cs="Arial"/>
                <w:sz w:val="20"/>
                <w:szCs w:val="20"/>
              </w:rPr>
              <w:t>17</w:t>
            </w:r>
          </w:p>
        </w:tc>
        <w:tc>
          <w:tcPr>
            <w:tcW w:w="1462" w:type="dxa"/>
            <w:tcBorders>
              <w:top w:val="single" w:sz="4" w:space="0" w:color="auto"/>
              <w:left w:val="nil"/>
              <w:bottom w:val="single" w:sz="4" w:space="0" w:color="auto"/>
              <w:right w:val="single" w:sz="8" w:space="0" w:color="auto"/>
            </w:tcBorders>
            <w:shd w:val="clear" w:color="auto" w:fill="auto"/>
            <w:vAlign w:val="center"/>
          </w:tcPr>
          <w:p w:rsidR="00057CE0" w:rsidRPr="005B1AAA" w:rsidRDefault="00057CE0" w:rsidP="00503EFF">
            <w:pPr>
              <w:rPr>
                <w:rFonts w:ascii="Arial" w:hAnsi="Arial" w:cs="Arial"/>
                <w:color w:val="000000"/>
                <w:sz w:val="20"/>
                <w:szCs w:val="20"/>
              </w:rPr>
            </w:pPr>
            <w:r>
              <w:rPr>
                <w:rFonts w:ascii="Arial" w:hAnsi="Arial" w:cs="Arial"/>
                <w:color w:val="000000"/>
                <w:sz w:val="20"/>
                <w:szCs w:val="20"/>
              </w:rPr>
              <w:t>ΚΗΥ-7534</w:t>
            </w:r>
          </w:p>
        </w:tc>
        <w:tc>
          <w:tcPr>
            <w:tcW w:w="1350" w:type="dxa"/>
            <w:tcBorders>
              <w:top w:val="single" w:sz="4" w:space="0" w:color="auto"/>
              <w:left w:val="nil"/>
              <w:bottom w:val="single" w:sz="4" w:space="0" w:color="auto"/>
              <w:right w:val="single" w:sz="8" w:space="0" w:color="auto"/>
            </w:tcBorders>
            <w:shd w:val="clear" w:color="auto" w:fill="auto"/>
            <w:vAlign w:val="center"/>
          </w:tcPr>
          <w:p w:rsidR="00057CE0" w:rsidRDefault="00057CE0" w:rsidP="00503EFF">
            <w:pPr>
              <w:rPr>
                <w:rFonts w:ascii="Arial" w:hAnsi="Arial" w:cs="Arial"/>
                <w:color w:val="000000"/>
                <w:sz w:val="20"/>
                <w:szCs w:val="20"/>
                <w:lang w:val="en-US"/>
              </w:rPr>
            </w:pPr>
            <w:r w:rsidRPr="00E62A7B">
              <w:rPr>
                <w:rFonts w:ascii="Arial" w:hAnsi="Arial" w:cs="Arial"/>
                <w:sz w:val="20"/>
                <w:szCs w:val="20"/>
              </w:rPr>
              <w:t>MERCEDES</w:t>
            </w:r>
          </w:p>
        </w:tc>
        <w:tc>
          <w:tcPr>
            <w:tcW w:w="2159" w:type="dxa"/>
            <w:tcBorders>
              <w:top w:val="single" w:sz="4" w:space="0" w:color="auto"/>
              <w:left w:val="nil"/>
              <w:bottom w:val="single" w:sz="4" w:space="0" w:color="auto"/>
              <w:right w:val="single" w:sz="8" w:space="0" w:color="auto"/>
            </w:tcBorders>
            <w:shd w:val="clear" w:color="auto" w:fill="auto"/>
            <w:vAlign w:val="center"/>
          </w:tcPr>
          <w:p w:rsidR="00057CE0" w:rsidRDefault="00057CE0" w:rsidP="00503EFF">
            <w:pPr>
              <w:rPr>
                <w:rFonts w:ascii="Arial" w:hAnsi="Arial" w:cs="Arial"/>
                <w:color w:val="000000"/>
                <w:sz w:val="20"/>
                <w:szCs w:val="20"/>
              </w:rPr>
            </w:pPr>
            <w:r w:rsidRPr="00E62A7B">
              <w:rPr>
                <w:rFonts w:ascii="Arial" w:hAnsi="Arial" w:cs="Arial"/>
                <w:sz w:val="20"/>
                <w:szCs w:val="20"/>
              </w:rPr>
              <w:t>ΑΝΑΤ/ΝΟ ΜΕ ΓΕΡΑΝΑΚΙ</w:t>
            </w:r>
          </w:p>
        </w:tc>
        <w:tc>
          <w:tcPr>
            <w:tcW w:w="1218" w:type="dxa"/>
            <w:tcBorders>
              <w:top w:val="single" w:sz="4" w:space="0" w:color="auto"/>
              <w:left w:val="nil"/>
              <w:bottom w:val="single" w:sz="4"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38</w:t>
            </w:r>
          </w:p>
        </w:tc>
        <w:tc>
          <w:tcPr>
            <w:tcW w:w="1597" w:type="dxa"/>
            <w:tcBorders>
              <w:top w:val="single" w:sz="4" w:space="0" w:color="auto"/>
              <w:left w:val="nil"/>
              <w:bottom w:val="single" w:sz="4"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4/10/2021</w:t>
            </w:r>
          </w:p>
        </w:tc>
      </w:tr>
      <w:tr w:rsidR="00057CE0" w:rsidRPr="00E62A7B" w:rsidTr="00503EFF">
        <w:trPr>
          <w:trHeight w:val="315"/>
          <w:jc w:val="center"/>
        </w:trPr>
        <w:tc>
          <w:tcPr>
            <w:tcW w:w="694" w:type="dxa"/>
            <w:tcBorders>
              <w:top w:val="single" w:sz="4" w:space="0" w:color="auto"/>
              <w:left w:val="single" w:sz="8" w:space="0" w:color="auto"/>
              <w:bottom w:val="single" w:sz="8" w:space="0" w:color="auto"/>
              <w:right w:val="single" w:sz="8" w:space="0" w:color="auto"/>
            </w:tcBorders>
            <w:shd w:val="clear" w:color="auto" w:fill="auto"/>
            <w:vAlign w:val="center"/>
          </w:tcPr>
          <w:p w:rsidR="00057CE0" w:rsidRDefault="00057CE0" w:rsidP="00503EFF">
            <w:pPr>
              <w:jc w:val="right"/>
              <w:rPr>
                <w:rFonts w:ascii="Arial" w:hAnsi="Arial" w:cs="Arial"/>
                <w:sz w:val="20"/>
                <w:szCs w:val="20"/>
              </w:rPr>
            </w:pPr>
            <w:r>
              <w:rPr>
                <w:rFonts w:ascii="Arial" w:hAnsi="Arial" w:cs="Arial"/>
                <w:sz w:val="20"/>
                <w:szCs w:val="20"/>
              </w:rPr>
              <w:t>18</w:t>
            </w:r>
          </w:p>
        </w:tc>
        <w:tc>
          <w:tcPr>
            <w:tcW w:w="1462"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rPr>
                <w:rFonts w:ascii="Arial" w:hAnsi="Arial" w:cs="Arial"/>
                <w:color w:val="000000"/>
                <w:sz w:val="20"/>
                <w:szCs w:val="20"/>
              </w:rPr>
            </w:pPr>
            <w:r>
              <w:rPr>
                <w:rFonts w:ascii="Arial" w:hAnsi="Arial" w:cs="Arial"/>
                <w:color w:val="000000"/>
                <w:sz w:val="20"/>
                <w:szCs w:val="20"/>
              </w:rPr>
              <w:t>ΚΗΥ -7575</w:t>
            </w:r>
          </w:p>
        </w:tc>
        <w:tc>
          <w:tcPr>
            <w:tcW w:w="1350" w:type="dxa"/>
            <w:tcBorders>
              <w:top w:val="single" w:sz="4" w:space="0" w:color="auto"/>
              <w:left w:val="nil"/>
              <w:bottom w:val="single" w:sz="8" w:space="0" w:color="auto"/>
              <w:right w:val="single" w:sz="8" w:space="0" w:color="auto"/>
            </w:tcBorders>
            <w:shd w:val="clear" w:color="auto" w:fill="auto"/>
            <w:vAlign w:val="center"/>
          </w:tcPr>
          <w:p w:rsidR="00057CE0" w:rsidRPr="00CA2BD8" w:rsidRDefault="00057CE0" w:rsidP="00503EFF">
            <w:pPr>
              <w:rPr>
                <w:rFonts w:ascii="Arial" w:hAnsi="Arial" w:cs="Arial"/>
                <w:sz w:val="20"/>
                <w:szCs w:val="20"/>
                <w:lang w:val="en-US"/>
              </w:rPr>
            </w:pPr>
            <w:r>
              <w:rPr>
                <w:rFonts w:ascii="Arial" w:hAnsi="Arial" w:cs="Arial"/>
                <w:sz w:val="20"/>
                <w:szCs w:val="20"/>
                <w:lang w:val="en-US"/>
              </w:rPr>
              <w:t>VOLVO</w:t>
            </w:r>
          </w:p>
        </w:tc>
        <w:tc>
          <w:tcPr>
            <w:tcW w:w="2159" w:type="dxa"/>
            <w:tcBorders>
              <w:top w:val="single" w:sz="4" w:space="0" w:color="auto"/>
              <w:left w:val="nil"/>
              <w:bottom w:val="single" w:sz="8"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sidRPr="00E62A7B">
              <w:rPr>
                <w:rFonts w:ascii="Arial" w:hAnsi="Arial" w:cs="Arial"/>
                <w:sz w:val="20"/>
                <w:szCs w:val="20"/>
              </w:rPr>
              <w:t>ΑΠΟΡΡΙΜΜΑΤΟΦΟΡΟ</w:t>
            </w:r>
          </w:p>
        </w:tc>
        <w:tc>
          <w:tcPr>
            <w:tcW w:w="1218"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97</w:t>
            </w:r>
          </w:p>
        </w:tc>
        <w:tc>
          <w:tcPr>
            <w:tcW w:w="1597"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21/2/2022</w:t>
            </w:r>
          </w:p>
        </w:tc>
      </w:tr>
      <w:tr w:rsidR="00057CE0" w:rsidRPr="00E62A7B" w:rsidTr="00503EFF">
        <w:trPr>
          <w:trHeight w:val="315"/>
          <w:jc w:val="center"/>
        </w:trPr>
        <w:tc>
          <w:tcPr>
            <w:tcW w:w="694" w:type="dxa"/>
            <w:tcBorders>
              <w:top w:val="single" w:sz="4" w:space="0" w:color="auto"/>
              <w:left w:val="single" w:sz="8" w:space="0" w:color="auto"/>
              <w:bottom w:val="single" w:sz="8" w:space="0" w:color="auto"/>
              <w:right w:val="single" w:sz="8" w:space="0" w:color="auto"/>
            </w:tcBorders>
            <w:shd w:val="clear" w:color="auto" w:fill="auto"/>
            <w:vAlign w:val="center"/>
          </w:tcPr>
          <w:p w:rsidR="00057CE0" w:rsidRPr="00CA2BD8" w:rsidRDefault="00057CE0" w:rsidP="00503EFF">
            <w:pPr>
              <w:jc w:val="right"/>
              <w:rPr>
                <w:rFonts w:ascii="Arial" w:hAnsi="Arial" w:cs="Arial"/>
                <w:sz w:val="20"/>
                <w:szCs w:val="20"/>
                <w:lang w:val="en-US"/>
              </w:rPr>
            </w:pPr>
            <w:r>
              <w:rPr>
                <w:rFonts w:ascii="Arial" w:hAnsi="Arial" w:cs="Arial"/>
                <w:sz w:val="20"/>
                <w:szCs w:val="20"/>
                <w:lang w:val="en-US"/>
              </w:rPr>
              <w:t>19</w:t>
            </w:r>
          </w:p>
        </w:tc>
        <w:tc>
          <w:tcPr>
            <w:tcW w:w="1462"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rPr>
                <w:rFonts w:ascii="Arial" w:hAnsi="Arial" w:cs="Arial"/>
                <w:color w:val="000000"/>
                <w:sz w:val="20"/>
                <w:szCs w:val="20"/>
              </w:rPr>
            </w:pPr>
            <w:r>
              <w:rPr>
                <w:rFonts w:ascii="Arial" w:hAnsi="Arial" w:cs="Arial"/>
                <w:color w:val="000000"/>
                <w:sz w:val="20"/>
                <w:szCs w:val="20"/>
              </w:rPr>
              <w:t xml:space="preserve">ΚΗΥ- 7576 </w:t>
            </w:r>
          </w:p>
        </w:tc>
        <w:tc>
          <w:tcPr>
            <w:tcW w:w="1350" w:type="dxa"/>
            <w:tcBorders>
              <w:top w:val="single" w:sz="4" w:space="0" w:color="auto"/>
              <w:left w:val="nil"/>
              <w:bottom w:val="single" w:sz="8"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Pr>
                <w:rFonts w:ascii="Arial" w:hAnsi="Arial" w:cs="Arial"/>
                <w:sz w:val="20"/>
                <w:szCs w:val="20"/>
                <w:lang w:val="en-US"/>
              </w:rPr>
              <w:t>VOLVO</w:t>
            </w:r>
          </w:p>
        </w:tc>
        <w:tc>
          <w:tcPr>
            <w:tcW w:w="2159" w:type="dxa"/>
            <w:tcBorders>
              <w:top w:val="single" w:sz="4" w:space="0" w:color="auto"/>
              <w:left w:val="nil"/>
              <w:bottom w:val="single" w:sz="8"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sidRPr="00E62A7B">
              <w:rPr>
                <w:rFonts w:ascii="Arial" w:hAnsi="Arial" w:cs="Arial"/>
                <w:sz w:val="20"/>
                <w:szCs w:val="20"/>
              </w:rPr>
              <w:t>ΑΠΟΡΡΙΜΜΑΤΟΦΟΡΟ</w:t>
            </w:r>
          </w:p>
        </w:tc>
        <w:tc>
          <w:tcPr>
            <w:tcW w:w="1218"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97</w:t>
            </w:r>
          </w:p>
        </w:tc>
        <w:tc>
          <w:tcPr>
            <w:tcW w:w="1597"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21/2/2022</w:t>
            </w:r>
          </w:p>
        </w:tc>
      </w:tr>
      <w:tr w:rsidR="00057CE0" w:rsidRPr="00E62A7B" w:rsidTr="00503EFF">
        <w:trPr>
          <w:trHeight w:val="315"/>
          <w:jc w:val="center"/>
        </w:trPr>
        <w:tc>
          <w:tcPr>
            <w:tcW w:w="694" w:type="dxa"/>
            <w:tcBorders>
              <w:top w:val="single" w:sz="4" w:space="0" w:color="auto"/>
              <w:left w:val="single" w:sz="8" w:space="0" w:color="auto"/>
              <w:bottom w:val="single" w:sz="8" w:space="0" w:color="auto"/>
              <w:right w:val="single" w:sz="8" w:space="0" w:color="auto"/>
            </w:tcBorders>
            <w:shd w:val="clear" w:color="auto" w:fill="auto"/>
            <w:vAlign w:val="center"/>
          </w:tcPr>
          <w:p w:rsidR="00057CE0" w:rsidRPr="00CA2BD8" w:rsidRDefault="00057CE0" w:rsidP="00503EFF">
            <w:pPr>
              <w:jc w:val="right"/>
              <w:rPr>
                <w:rFonts w:ascii="Arial" w:hAnsi="Arial" w:cs="Arial"/>
                <w:sz w:val="20"/>
                <w:szCs w:val="20"/>
                <w:lang w:val="en-US"/>
              </w:rPr>
            </w:pPr>
            <w:r>
              <w:rPr>
                <w:rFonts w:ascii="Arial" w:hAnsi="Arial" w:cs="Arial"/>
                <w:sz w:val="20"/>
                <w:szCs w:val="20"/>
                <w:lang w:val="en-US"/>
              </w:rPr>
              <w:t>20</w:t>
            </w:r>
          </w:p>
        </w:tc>
        <w:tc>
          <w:tcPr>
            <w:tcW w:w="1462"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rPr>
                <w:rFonts w:ascii="Arial" w:hAnsi="Arial" w:cs="Arial"/>
                <w:color w:val="000000"/>
                <w:sz w:val="20"/>
                <w:szCs w:val="20"/>
              </w:rPr>
            </w:pPr>
            <w:r>
              <w:rPr>
                <w:rFonts w:ascii="Arial" w:hAnsi="Arial" w:cs="Arial"/>
                <w:color w:val="000000"/>
                <w:sz w:val="20"/>
                <w:szCs w:val="20"/>
              </w:rPr>
              <w:t>ΚΗΥ-7577</w:t>
            </w:r>
          </w:p>
        </w:tc>
        <w:tc>
          <w:tcPr>
            <w:tcW w:w="1350" w:type="dxa"/>
            <w:tcBorders>
              <w:top w:val="single" w:sz="4" w:space="0" w:color="auto"/>
              <w:left w:val="nil"/>
              <w:bottom w:val="single" w:sz="8"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Pr>
                <w:rFonts w:ascii="Arial" w:hAnsi="Arial" w:cs="Arial"/>
                <w:sz w:val="20"/>
                <w:szCs w:val="20"/>
                <w:lang w:val="en-US"/>
              </w:rPr>
              <w:t>VOLVO</w:t>
            </w:r>
          </w:p>
        </w:tc>
        <w:tc>
          <w:tcPr>
            <w:tcW w:w="2159" w:type="dxa"/>
            <w:tcBorders>
              <w:top w:val="single" w:sz="4" w:space="0" w:color="auto"/>
              <w:left w:val="nil"/>
              <w:bottom w:val="single" w:sz="8"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sidRPr="00E62A7B">
              <w:rPr>
                <w:rFonts w:ascii="Arial" w:hAnsi="Arial" w:cs="Arial"/>
                <w:sz w:val="20"/>
                <w:szCs w:val="20"/>
              </w:rPr>
              <w:t>ΑΠΟΡΡΙΜΜΑΤΟΦΟΡΟ</w:t>
            </w:r>
          </w:p>
        </w:tc>
        <w:tc>
          <w:tcPr>
            <w:tcW w:w="1218"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97</w:t>
            </w:r>
          </w:p>
        </w:tc>
        <w:tc>
          <w:tcPr>
            <w:tcW w:w="1597"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21/2/2022</w:t>
            </w:r>
          </w:p>
        </w:tc>
      </w:tr>
      <w:tr w:rsidR="00057CE0" w:rsidRPr="00E62A7B" w:rsidTr="00503EFF">
        <w:trPr>
          <w:trHeight w:val="315"/>
          <w:jc w:val="center"/>
        </w:trPr>
        <w:tc>
          <w:tcPr>
            <w:tcW w:w="694" w:type="dxa"/>
            <w:tcBorders>
              <w:top w:val="single" w:sz="4" w:space="0" w:color="auto"/>
              <w:left w:val="single" w:sz="8" w:space="0" w:color="auto"/>
              <w:bottom w:val="single" w:sz="4" w:space="0" w:color="auto"/>
              <w:right w:val="single" w:sz="8" w:space="0" w:color="auto"/>
            </w:tcBorders>
            <w:shd w:val="clear" w:color="auto" w:fill="auto"/>
            <w:vAlign w:val="center"/>
          </w:tcPr>
          <w:p w:rsidR="00057CE0" w:rsidRPr="00CA2BD8" w:rsidRDefault="00057CE0" w:rsidP="00503EFF">
            <w:pPr>
              <w:jc w:val="right"/>
              <w:rPr>
                <w:rFonts w:ascii="Arial" w:hAnsi="Arial" w:cs="Arial"/>
                <w:sz w:val="20"/>
                <w:szCs w:val="20"/>
                <w:lang w:val="en-US"/>
              </w:rPr>
            </w:pPr>
            <w:r>
              <w:rPr>
                <w:rFonts w:ascii="Arial" w:hAnsi="Arial" w:cs="Arial"/>
                <w:sz w:val="20"/>
                <w:szCs w:val="20"/>
                <w:lang w:val="en-US"/>
              </w:rPr>
              <w:t>21</w:t>
            </w:r>
          </w:p>
        </w:tc>
        <w:tc>
          <w:tcPr>
            <w:tcW w:w="1462" w:type="dxa"/>
            <w:tcBorders>
              <w:top w:val="single" w:sz="4" w:space="0" w:color="auto"/>
              <w:left w:val="nil"/>
              <w:bottom w:val="single" w:sz="4" w:space="0" w:color="auto"/>
              <w:right w:val="single" w:sz="8" w:space="0" w:color="auto"/>
            </w:tcBorders>
            <w:shd w:val="clear" w:color="auto" w:fill="auto"/>
            <w:vAlign w:val="center"/>
          </w:tcPr>
          <w:p w:rsidR="00057CE0" w:rsidRDefault="00057CE0" w:rsidP="00503EFF">
            <w:pPr>
              <w:rPr>
                <w:rFonts w:ascii="Arial" w:hAnsi="Arial" w:cs="Arial"/>
                <w:color w:val="000000"/>
                <w:sz w:val="20"/>
                <w:szCs w:val="20"/>
              </w:rPr>
            </w:pPr>
            <w:r>
              <w:rPr>
                <w:rFonts w:ascii="Arial" w:hAnsi="Arial" w:cs="Arial"/>
                <w:color w:val="000000"/>
                <w:sz w:val="20"/>
                <w:szCs w:val="20"/>
              </w:rPr>
              <w:t>ΚΗΥ-7578</w:t>
            </w:r>
          </w:p>
        </w:tc>
        <w:tc>
          <w:tcPr>
            <w:tcW w:w="1350" w:type="dxa"/>
            <w:tcBorders>
              <w:top w:val="single" w:sz="4" w:space="0" w:color="auto"/>
              <w:left w:val="nil"/>
              <w:bottom w:val="single" w:sz="4"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Pr>
                <w:rFonts w:ascii="Arial" w:hAnsi="Arial" w:cs="Arial"/>
                <w:sz w:val="20"/>
                <w:szCs w:val="20"/>
                <w:lang w:val="en-US"/>
              </w:rPr>
              <w:t>VOLVO</w:t>
            </w:r>
          </w:p>
        </w:tc>
        <w:tc>
          <w:tcPr>
            <w:tcW w:w="2159" w:type="dxa"/>
            <w:tcBorders>
              <w:top w:val="single" w:sz="4" w:space="0" w:color="auto"/>
              <w:left w:val="nil"/>
              <w:bottom w:val="single" w:sz="4"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sidRPr="00E62A7B">
              <w:rPr>
                <w:rFonts w:ascii="Arial" w:hAnsi="Arial" w:cs="Arial"/>
                <w:sz w:val="20"/>
                <w:szCs w:val="20"/>
              </w:rPr>
              <w:t>ΑΠΟΡΡΙΜΜΑΤΟΦΟΡΟ</w:t>
            </w:r>
          </w:p>
        </w:tc>
        <w:tc>
          <w:tcPr>
            <w:tcW w:w="1218" w:type="dxa"/>
            <w:tcBorders>
              <w:top w:val="single" w:sz="4" w:space="0" w:color="auto"/>
              <w:left w:val="nil"/>
              <w:bottom w:val="single" w:sz="4"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97</w:t>
            </w:r>
          </w:p>
        </w:tc>
        <w:tc>
          <w:tcPr>
            <w:tcW w:w="1597" w:type="dxa"/>
            <w:tcBorders>
              <w:top w:val="single" w:sz="4" w:space="0" w:color="auto"/>
              <w:left w:val="nil"/>
              <w:bottom w:val="single" w:sz="4"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21/2/2022</w:t>
            </w:r>
          </w:p>
        </w:tc>
      </w:tr>
      <w:tr w:rsidR="00057CE0" w:rsidRPr="00E62A7B" w:rsidTr="00503EFF">
        <w:trPr>
          <w:trHeight w:val="315"/>
          <w:jc w:val="center"/>
        </w:trPr>
        <w:tc>
          <w:tcPr>
            <w:tcW w:w="694" w:type="dxa"/>
            <w:tcBorders>
              <w:top w:val="single" w:sz="4" w:space="0" w:color="auto"/>
              <w:left w:val="single" w:sz="8" w:space="0" w:color="auto"/>
              <w:bottom w:val="single" w:sz="8" w:space="0" w:color="auto"/>
              <w:right w:val="single" w:sz="8" w:space="0" w:color="auto"/>
            </w:tcBorders>
            <w:shd w:val="clear" w:color="auto" w:fill="auto"/>
            <w:vAlign w:val="center"/>
          </w:tcPr>
          <w:p w:rsidR="00057CE0" w:rsidRPr="00D4788C" w:rsidRDefault="00057CE0" w:rsidP="00503EFF">
            <w:pPr>
              <w:jc w:val="right"/>
              <w:rPr>
                <w:rFonts w:ascii="Arial" w:hAnsi="Arial" w:cs="Arial"/>
                <w:sz w:val="20"/>
                <w:szCs w:val="20"/>
              </w:rPr>
            </w:pPr>
            <w:r>
              <w:rPr>
                <w:rFonts w:ascii="Arial" w:hAnsi="Arial" w:cs="Arial"/>
                <w:sz w:val="20"/>
                <w:szCs w:val="20"/>
              </w:rPr>
              <w:t>22</w:t>
            </w:r>
          </w:p>
        </w:tc>
        <w:tc>
          <w:tcPr>
            <w:tcW w:w="1462"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rPr>
                <w:rFonts w:ascii="Arial" w:hAnsi="Arial" w:cs="Arial"/>
                <w:color w:val="000000"/>
                <w:sz w:val="20"/>
                <w:szCs w:val="20"/>
              </w:rPr>
            </w:pPr>
            <w:r>
              <w:rPr>
                <w:rFonts w:ascii="Arial" w:hAnsi="Arial" w:cs="Arial"/>
                <w:color w:val="000000"/>
                <w:sz w:val="20"/>
                <w:szCs w:val="20"/>
              </w:rPr>
              <w:t>ΜΕ 148326</w:t>
            </w:r>
          </w:p>
        </w:tc>
        <w:tc>
          <w:tcPr>
            <w:tcW w:w="1350" w:type="dxa"/>
            <w:tcBorders>
              <w:top w:val="single" w:sz="4" w:space="0" w:color="auto"/>
              <w:left w:val="nil"/>
              <w:bottom w:val="single" w:sz="8" w:space="0" w:color="auto"/>
              <w:right w:val="single" w:sz="8" w:space="0" w:color="auto"/>
            </w:tcBorders>
            <w:shd w:val="clear" w:color="auto" w:fill="auto"/>
            <w:vAlign w:val="center"/>
          </w:tcPr>
          <w:p w:rsidR="00057CE0" w:rsidRPr="00D4788C" w:rsidRDefault="00057CE0" w:rsidP="00503EFF">
            <w:pPr>
              <w:rPr>
                <w:rFonts w:ascii="Arial" w:hAnsi="Arial" w:cs="Arial"/>
                <w:sz w:val="20"/>
                <w:szCs w:val="20"/>
              </w:rPr>
            </w:pPr>
            <w:r>
              <w:rPr>
                <w:rFonts w:ascii="Arial" w:hAnsi="Arial" w:cs="Arial"/>
                <w:sz w:val="20"/>
                <w:szCs w:val="20"/>
              </w:rPr>
              <w:t>ΜΑΝ</w:t>
            </w:r>
          </w:p>
        </w:tc>
        <w:tc>
          <w:tcPr>
            <w:tcW w:w="2159" w:type="dxa"/>
            <w:tcBorders>
              <w:top w:val="single" w:sz="4" w:space="0" w:color="auto"/>
              <w:left w:val="nil"/>
              <w:bottom w:val="single" w:sz="8" w:space="0" w:color="auto"/>
              <w:right w:val="single" w:sz="8" w:space="0" w:color="auto"/>
            </w:tcBorders>
            <w:shd w:val="clear" w:color="auto" w:fill="auto"/>
            <w:vAlign w:val="center"/>
          </w:tcPr>
          <w:p w:rsidR="00057CE0" w:rsidRPr="00E62A7B" w:rsidRDefault="00057CE0" w:rsidP="00503EFF">
            <w:pPr>
              <w:rPr>
                <w:rFonts w:ascii="Arial" w:hAnsi="Arial" w:cs="Arial"/>
                <w:sz w:val="20"/>
                <w:szCs w:val="20"/>
              </w:rPr>
            </w:pPr>
            <w:r>
              <w:rPr>
                <w:rFonts w:ascii="Arial" w:hAnsi="Arial" w:cs="Arial"/>
                <w:sz w:val="20"/>
                <w:szCs w:val="20"/>
              </w:rPr>
              <w:t>ΠΛΥΝΤΗΡΙΟ</w:t>
            </w:r>
          </w:p>
        </w:tc>
        <w:tc>
          <w:tcPr>
            <w:tcW w:w="1218"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247</w:t>
            </w:r>
          </w:p>
        </w:tc>
        <w:tc>
          <w:tcPr>
            <w:tcW w:w="1597"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3/11/2021</w:t>
            </w:r>
          </w:p>
        </w:tc>
      </w:tr>
    </w:tbl>
    <w:p w:rsidR="00057CE0" w:rsidRDefault="00057CE0" w:rsidP="00057CE0">
      <w:pPr>
        <w:pStyle w:val="aff"/>
        <w:rPr>
          <w:b/>
        </w:rPr>
      </w:pPr>
    </w:p>
    <w:p w:rsidR="00057CE0" w:rsidRPr="00632611" w:rsidRDefault="00057CE0" w:rsidP="00057CE0">
      <w:pPr>
        <w:pStyle w:val="aff"/>
        <w:jc w:val="center"/>
        <w:rPr>
          <w:b/>
        </w:rPr>
      </w:pPr>
      <w:r>
        <w:rPr>
          <w:b/>
        </w:rPr>
        <w:t xml:space="preserve">30 – </w:t>
      </w:r>
      <w:r w:rsidRPr="00632611">
        <w:rPr>
          <w:b/>
        </w:rPr>
        <w:t>ΤΕΧΝΙΚΗ ΥΠΗΡΕΣΙΑ</w:t>
      </w:r>
    </w:p>
    <w:tbl>
      <w:tblPr>
        <w:tblW w:w="8480" w:type="dxa"/>
        <w:jc w:val="center"/>
        <w:tblLook w:val="04A0"/>
      </w:tblPr>
      <w:tblGrid>
        <w:gridCol w:w="630"/>
        <w:gridCol w:w="1411"/>
        <w:gridCol w:w="1472"/>
        <w:gridCol w:w="2113"/>
        <w:gridCol w:w="1187"/>
        <w:gridCol w:w="1667"/>
      </w:tblGrid>
      <w:tr w:rsidR="00057CE0" w:rsidRPr="00632611" w:rsidTr="00503EFF">
        <w:trPr>
          <w:trHeight w:val="31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rPr>
                <w:rFonts w:ascii="Arial" w:hAnsi="Arial" w:cs="Arial"/>
                <w:b/>
                <w:bCs/>
                <w:sz w:val="20"/>
                <w:szCs w:val="20"/>
              </w:rPr>
            </w:pPr>
            <w:r w:rsidRPr="00632611">
              <w:rPr>
                <w:rFonts w:ascii="Arial" w:hAnsi="Arial" w:cs="Arial"/>
                <w:b/>
                <w:bCs/>
                <w:sz w:val="20"/>
                <w:szCs w:val="20"/>
              </w:rPr>
              <w:t>α/α</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rPr>
                <w:rFonts w:ascii="Arial" w:hAnsi="Arial" w:cs="Arial"/>
                <w:b/>
                <w:bCs/>
                <w:sz w:val="20"/>
                <w:szCs w:val="20"/>
              </w:rPr>
            </w:pPr>
            <w:r w:rsidRPr="00632611">
              <w:rPr>
                <w:rFonts w:ascii="Arial" w:hAnsi="Arial" w:cs="Arial"/>
                <w:b/>
                <w:bCs/>
                <w:sz w:val="20"/>
                <w:szCs w:val="20"/>
              </w:rPr>
              <w:t>ΑΡΙΘΜΟΣ ΚΥΚ/ΡΙΑΣ</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rPr>
                <w:rFonts w:ascii="Arial" w:hAnsi="Arial" w:cs="Arial"/>
                <w:b/>
                <w:bCs/>
                <w:sz w:val="20"/>
                <w:szCs w:val="20"/>
              </w:rPr>
            </w:pPr>
            <w:r w:rsidRPr="00632611">
              <w:rPr>
                <w:rFonts w:ascii="Arial" w:hAnsi="Arial" w:cs="Arial"/>
                <w:b/>
                <w:bCs/>
                <w:sz w:val="20"/>
                <w:szCs w:val="20"/>
              </w:rPr>
              <w:t>ΤΥΠΟΣ  ΟΧ/ΤΟΣ</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rPr>
                <w:rFonts w:ascii="Arial" w:hAnsi="Arial" w:cs="Arial"/>
                <w:b/>
                <w:bCs/>
                <w:sz w:val="20"/>
                <w:szCs w:val="20"/>
              </w:rPr>
            </w:pPr>
            <w:r w:rsidRPr="00632611">
              <w:rPr>
                <w:rFonts w:ascii="Arial" w:hAnsi="Arial" w:cs="Arial"/>
                <w:b/>
                <w:bCs/>
                <w:sz w:val="20"/>
                <w:szCs w:val="20"/>
              </w:rPr>
              <w:t>ΕΙΔΟΣ  OXHM.</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rPr>
                <w:rFonts w:ascii="Arial" w:hAnsi="Arial" w:cs="Arial"/>
                <w:b/>
                <w:bCs/>
                <w:sz w:val="20"/>
                <w:szCs w:val="20"/>
              </w:rPr>
            </w:pPr>
            <w:r w:rsidRPr="00632611">
              <w:rPr>
                <w:rFonts w:ascii="Arial" w:hAnsi="Arial" w:cs="Arial"/>
                <w:b/>
                <w:bCs/>
                <w:sz w:val="20"/>
                <w:szCs w:val="20"/>
              </w:rPr>
              <w:t>Ίπποι</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rPr>
                <w:rFonts w:ascii="Arial" w:hAnsi="Arial" w:cs="Arial"/>
                <w:b/>
                <w:bCs/>
                <w:sz w:val="20"/>
                <w:szCs w:val="20"/>
              </w:rPr>
            </w:pPr>
            <w:r w:rsidRPr="00632611">
              <w:rPr>
                <w:rFonts w:ascii="Arial" w:hAnsi="Arial" w:cs="Arial"/>
                <w:b/>
                <w:bCs/>
                <w:sz w:val="20"/>
                <w:szCs w:val="20"/>
              </w:rPr>
              <w:t>Άδεια 1ης ημέρας κυκλοφορίας</w:t>
            </w:r>
          </w:p>
        </w:tc>
      </w:tr>
      <w:tr w:rsidR="00057CE0" w:rsidRPr="00632611" w:rsidTr="00503EFF">
        <w:trPr>
          <w:trHeight w:val="315"/>
          <w:jc w:val="center"/>
        </w:trPr>
        <w:tc>
          <w:tcPr>
            <w:tcW w:w="63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w:t>
            </w:r>
          </w:p>
        </w:tc>
        <w:tc>
          <w:tcPr>
            <w:tcW w:w="1411"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744E68">
              <w:rPr>
                <w:rFonts w:ascii="Arial" w:hAnsi="Arial" w:cs="Arial"/>
                <w:sz w:val="20"/>
                <w:szCs w:val="20"/>
              </w:rPr>
              <w:t>ΚΗΥ – 7667</w:t>
            </w:r>
          </w:p>
        </w:tc>
        <w:tc>
          <w:tcPr>
            <w:tcW w:w="1472"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ΤΟΥΟΤΑ</w:t>
            </w:r>
          </w:p>
        </w:tc>
        <w:tc>
          <w:tcPr>
            <w:tcW w:w="2113"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ΕΠΙΒΑΤΙΚΟ</w:t>
            </w:r>
          </w:p>
        </w:tc>
        <w:tc>
          <w:tcPr>
            <w:tcW w:w="118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9</w:t>
            </w:r>
          </w:p>
        </w:tc>
        <w:tc>
          <w:tcPr>
            <w:tcW w:w="166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23/3/2004</w:t>
            </w:r>
          </w:p>
        </w:tc>
      </w:tr>
      <w:tr w:rsidR="00057CE0" w:rsidRPr="00632611" w:rsidTr="00503EFF">
        <w:trPr>
          <w:trHeight w:val="31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2</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ΜΕ – 46007</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Pr>
                <w:rFonts w:ascii="Arial" w:hAnsi="Arial" w:cs="Arial"/>
                <w:sz w:val="20"/>
                <w:szCs w:val="20"/>
                <w:lang w:val="en-US"/>
              </w:rPr>
              <w:t>J</w:t>
            </w:r>
            <w:r w:rsidRPr="00632611">
              <w:rPr>
                <w:rFonts w:ascii="Arial" w:hAnsi="Arial" w:cs="Arial"/>
                <w:sz w:val="20"/>
                <w:szCs w:val="20"/>
              </w:rPr>
              <w:t>.C.B.</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ΕΣΚΑΠΤΙΚΟ</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80</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2/10/1984</w:t>
            </w:r>
          </w:p>
        </w:tc>
      </w:tr>
      <w:tr w:rsidR="00057CE0" w:rsidRPr="00632611" w:rsidTr="00503EFF">
        <w:trPr>
          <w:trHeight w:val="315"/>
          <w:jc w:val="center"/>
        </w:trPr>
        <w:tc>
          <w:tcPr>
            <w:tcW w:w="63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3</w:t>
            </w:r>
          </w:p>
        </w:tc>
        <w:tc>
          <w:tcPr>
            <w:tcW w:w="1411"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ΚΗΥ – 7676</w:t>
            </w:r>
          </w:p>
        </w:tc>
        <w:tc>
          <w:tcPr>
            <w:tcW w:w="1472"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SEAT IBIZA</w:t>
            </w:r>
          </w:p>
        </w:tc>
        <w:tc>
          <w:tcPr>
            <w:tcW w:w="2113"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ΕΠΙΒΑΤΙΚΟ</w:t>
            </w:r>
          </w:p>
        </w:tc>
        <w:tc>
          <w:tcPr>
            <w:tcW w:w="118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8</w:t>
            </w:r>
          </w:p>
        </w:tc>
        <w:tc>
          <w:tcPr>
            <w:tcW w:w="166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11/3/2005</w:t>
            </w:r>
          </w:p>
        </w:tc>
      </w:tr>
      <w:tr w:rsidR="00057CE0" w:rsidRPr="00632611" w:rsidTr="00503EFF">
        <w:trPr>
          <w:trHeight w:val="31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4</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KHY – 7688</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VW</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ΚΛΕΙΣΤΟ ΗΜΙΦΟΡΤΗΓΟ</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17</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19/2/2008</w:t>
            </w:r>
          </w:p>
        </w:tc>
      </w:tr>
      <w:tr w:rsidR="00057CE0" w:rsidRPr="00632611" w:rsidTr="00503EFF">
        <w:trPr>
          <w:trHeight w:val="49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5</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ΜΕ – 74712</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JCB PERKINS</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JCB</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93 πραγμ. Ισχύ</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23/9/2003</w:t>
            </w:r>
          </w:p>
        </w:tc>
      </w:tr>
      <w:tr w:rsidR="00057CE0" w:rsidRPr="00632611" w:rsidTr="00503EFF">
        <w:trPr>
          <w:trHeight w:val="495"/>
          <w:jc w:val="center"/>
        </w:trPr>
        <w:tc>
          <w:tcPr>
            <w:tcW w:w="63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6</w:t>
            </w:r>
          </w:p>
        </w:tc>
        <w:tc>
          <w:tcPr>
            <w:tcW w:w="1411"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ΚΗΟ – 6984</w:t>
            </w:r>
          </w:p>
        </w:tc>
        <w:tc>
          <w:tcPr>
            <w:tcW w:w="1472"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TOYOTA</w:t>
            </w:r>
          </w:p>
        </w:tc>
        <w:tc>
          <w:tcPr>
            <w:tcW w:w="2113"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ΦΟΡΤΗΓΟ ΜΗ ΑΝΑΤΡΕΠΟΜΕΝΟ</w:t>
            </w:r>
          </w:p>
        </w:tc>
        <w:tc>
          <w:tcPr>
            <w:tcW w:w="1187"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17</w:t>
            </w:r>
          </w:p>
        </w:tc>
        <w:tc>
          <w:tcPr>
            <w:tcW w:w="1667"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6/9/1996</w:t>
            </w:r>
          </w:p>
        </w:tc>
      </w:tr>
      <w:tr w:rsidR="00057CE0" w:rsidRPr="00632611" w:rsidTr="00503EFF">
        <w:trPr>
          <w:trHeight w:val="315"/>
          <w:jc w:val="center"/>
        </w:trPr>
        <w:tc>
          <w:tcPr>
            <w:tcW w:w="630" w:type="dxa"/>
            <w:tcBorders>
              <w:top w:val="nil"/>
              <w:left w:val="single" w:sz="8" w:space="0" w:color="auto"/>
              <w:bottom w:val="single" w:sz="4" w:space="0" w:color="auto"/>
              <w:right w:val="single" w:sz="8"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7</w:t>
            </w:r>
          </w:p>
        </w:tc>
        <w:tc>
          <w:tcPr>
            <w:tcW w:w="1411" w:type="dxa"/>
            <w:tcBorders>
              <w:top w:val="nil"/>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ΚΗΥ – 7680</w:t>
            </w:r>
          </w:p>
        </w:tc>
        <w:tc>
          <w:tcPr>
            <w:tcW w:w="1472" w:type="dxa"/>
            <w:tcBorders>
              <w:top w:val="nil"/>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ΚΛΟΥΒΑ</w:t>
            </w:r>
          </w:p>
        </w:tc>
        <w:tc>
          <w:tcPr>
            <w:tcW w:w="2113" w:type="dxa"/>
            <w:tcBorders>
              <w:top w:val="nil"/>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ΚΛΟΥΒΑ</w:t>
            </w:r>
          </w:p>
        </w:tc>
        <w:tc>
          <w:tcPr>
            <w:tcW w:w="1187" w:type="dxa"/>
            <w:tcBorders>
              <w:top w:val="nil"/>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14</w:t>
            </w:r>
          </w:p>
        </w:tc>
        <w:tc>
          <w:tcPr>
            <w:tcW w:w="1667" w:type="dxa"/>
            <w:tcBorders>
              <w:top w:val="nil"/>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17/7/1989</w:t>
            </w:r>
          </w:p>
        </w:tc>
      </w:tr>
      <w:tr w:rsidR="00057CE0" w:rsidRPr="00632611" w:rsidTr="00503EFF">
        <w:trPr>
          <w:trHeight w:val="31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lastRenderedPageBreak/>
              <w:t>8</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ΚΗΟ – 6992</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4 X 4 NISSAN</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971762">
              <w:rPr>
                <w:rFonts w:ascii="Arial" w:hAnsi="Arial" w:cs="Arial"/>
                <w:sz w:val="20"/>
                <w:szCs w:val="20"/>
              </w:rPr>
              <w:t>ΑΓΡΟΤΙΚΟ-ΦΟΡΤΗΓΟ ΑΥΤΟΚΙΝΗΤΟ</w:t>
            </w:r>
            <w:r w:rsidRPr="00632611">
              <w:rPr>
                <w:rFonts w:ascii="Arial" w:hAnsi="Arial" w:cs="Arial"/>
                <w:sz w:val="20"/>
                <w:szCs w:val="20"/>
              </w:rPr>
              <w:t> </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16</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26/8/1999</w:t>
            </w:r>
          </w:p>
        </w:tc>
      </w:tr>
      <w:tr w:rsidR="00057CE0" w:rsidRPr="00632611" w:rsidTr="00503EFF">
        <w:trPr>
          <w:trHeight w:val="31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9</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ΚΗΟ – 6987</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4 X 4 NISSAN</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 </w:t>
            </w:r>
            <w:r w:rsidRPr="00971762">
              <w:rPr>
                <w:rFonts w:ascii="Arial" w:hAnsi="Arial" w:cs="Arial"/>
                <w:sz w:val="20"/>
                <w:szCs w:val="20"/>
              </w:rPr>
              <w:t>ΑΓΡΟΤΙΚΟ-ΦΟΡΤΗΓΟ ΑΥΤΟΚΙΝΗΤΟ</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17</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9/12/1997</w:t>
            </w:r>
          </w:p>
        </w:tc>
      </w:tr>
      <w:tr w:rsidR="00057CE0" w:rsidRPr="00632611" w:rsidTr="00503EFF">
        <w:trPr>
          <w:trHeight w:val="49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sidRPr="00632611">
              <w:rPr>
                <w:rFonts w:ascii="Arial" w:hAnsi="Arial" w:cs="Arial"/>
                <w:sz w:val="20"/>
                <w:szCs w:val="20"/>
              </w:rPr>
              <w:t>1</w:t>
            </w:r>
            <w:r>
              <w:rPr>
                <w:rFonts w:ascii="Arial" w:hAnsi="Arial" w:cs="Arial"/>
                <w:sz w:val="20"/>
                <w:szCs w:val="20"/>
                <w:lang w:val="en-US"/>
              </w:rPr>
              <w:t>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ΜΕ – 40347</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JCB</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ΜΗΧΑΝΗΜΑΤΑ ΕΡΓΟΥ</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97 πραγμ. Ισχύ</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18/5/1999</w:t>
            </w:r>
          </w:p>
        </w:tc>
      </w:tr>
      <w:tr w:rsidR="00057CE0" w:rsidRPr="00632611" w:rsidTr="00503EFF">
        <w:trPr>
          <w:trHeight w:val="49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sidRPr="00632611">
              <w:rPr>
                <w:rFonts w:ascii="Arial" w:hAnsi="Arial" w:cs="Arial"/>
                <w:sz w:val="20"/>
                <w:szCs w:val="20"/>
              </w:rPr>
              <w:t>1</w:t>
            </w:r>
            <w:r>
              <w:rPr>
                <w:rFonts w:ascii="Arial" w:hAnsi="Arial" w:cs="Arial"/>
                <w:sz w:val="20"/>
                <w:szCs w:val="20"/>
                <w:lang w:val="en-US"/>
              </w:rPr>
              <w:t>1</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 xml:space="preserve">ΜΕ – 40328 </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ΓΚΡΕΙΝΤΕΡ</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ΜΗΧΑΝΗΜΑΤΑ ΕΡΓΟΥ</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140 πραγμ. Ισχύ</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19/2/1999</w:t>
            </w:r>
          </w:p>
        </w:tc>
      </w:tr>
      <w:tr w:rsidR="00057CE0" w:rsidRPr="00632611" w:rsidTr="00503EFF">
        <w:trPr>
          <w:trHeight w:val="315"/>
          <w:jc w:val="center"/>
        </w:trPr>
        <w:tc>
          <w:tcPr>
            <w:tcW w:w="63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sidRPr="00632611">
              <w:rPr>
                <w:rFonts w:ascii="Arial" w:hAnsi="Arial" w:cs="Arial"/>
                <w:sz w:val="20"/>
                <w:szCs w:val="20"/>
              </w:rPr>
              <w:t>1</w:t>
            </w:r>
            <w:r>
              <w:rPr>
                <w:rFonts w:ascii="Arial" w:hAnsi="Arial" w:cs="Arial"/>
                <w:sz w:val="20"/>
                <w:szCs w:val="20"/>
                <w:lang w:val="en-US"/>
              </w:rPr>
              <w:t>2</w:t>
            </w:r>
          </w:p>
        </w:tc>
        <w:tc>
          <w:tcPr>
            <w:tcW w:w="1411"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ΚΗΥ – 7695</w:t>
            </w:r>
          </w:p>
        </w:tc>
        <w:tc>
          <w:tcPr>
            <w:tcW w:w="1472"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4 Χ 4 ΝAVARA</w:t>
            </w:r>
          </w:p>
        </w:tc>
        <w:tc>
          <w:tcPr>
            <w:tcW w:w="2113"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 </w:t>
            </w:r>
            <w:r w:rsidRPr="00971762">
              <w:rPr>
                <w:rFonts w:ascii="Arial" w:hAnsi="Arial" w:cs="Arial"/>
                <w:sz w:val="20"/>
                <w:szCs w:val="20"/>
              </w:rPr>
              <w:t>ΑΓΡΟΤΙΚΟ-ΦΟΡΤΗΓΟ ΑΥΤΟΚΙΝΗΤΟ</w:t>
            </w:r>
          </w:p>
        </w:tc>
        <w:tc>
          <w:tcPr>
            <w:tcW w:w="118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16</w:t>
            </w:r>
          </w:p>
        </w:tc>
        <w:tc>
          <w:tcPr>
            <w:tcW w:w="166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14/1/2010</w:t>
            </w:r>
          </w:p>
        </w:tc>
      </w:tr>
      <w:tr w:rsidR="00057CE0" w:rsidRPr="00632611" w:rsidTr="00503EFF">
        <w:trPr>
          <w:trHeight w:val="31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sidRPr="00632611">
              <w:rPr>
                <w:rFonts w:ascii="Arial" w:hAnsi="Arial" w:cs="Arial"/>
                <w:sz w:val="20"/>
                <w:szCs w:val="20"/>
              </w:rPr>
              <w:t>1</w:t>
            </w:r>
            <w:r>
              <w:rPr>
                <w:rFonts w:ascii="Arial" w:hAnsi="Arial" w:cs="Arial"/>
                <w:sz w:val="20"/>
                <w:szCs w:val="20"/>
                <w:lang w:val="en-US"/>
              </w:rPr>
              <w:t>3</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ΚΗΥ – 7694</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MERCEDES</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ΑΝΟΙΚΤΟ ΦΟΡΤΗΓΟ</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25</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5/11/2009</w:t>
            </w:r>
          </w:p>
        </w:tc>
      </w:tr>
      <w:tr w:rsidR="00057CE0" w:rsidRPr="00632611" w:rsidTr="00503EFF">
        <w:trPr>
          <w:trHeight w:val="315"/>
          <w:jc w:val="center"/>
        </w:trPr>
        <w:tc>
          <w:tcPr>
            <w:tcW w:w="63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sidRPr="00632611">
              <w:rPr>
                <w:rFonts w:ascii="Arial" w:hAnsi="Arial" w:cs="Arial"/>
                <w:sz w:val="20"/>
                <w:szCs w:val="20"/>
              </w:rPr>
              <w:t>1</w:t>
            </w:r>
            <w:r>
              <w:rPr>
                <w:rFonts w:ascii="Arial" w:hAnsi="Arial" w:cs="Arial"/>
                <w:sz w:val="20"/>
                <w:szCs w:val="20"/>
                <w:lang w:val="en-US"/>
              </w:rPr>
              <w:t>4</w:t>
            </w:r>
          </w:p>
        </w:tc>
        <w:tc>
          <w:tcPr>
            <w:tcW w:w="1411"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ΜΕ - 116154</w:t>
            </w:r>
          </w:p>
        </w:tc>
        <w:tc>
          <w:tcPr>
            <w:tcW w:w="1472"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JCB</w:t>
            </w:r>
          </w:p>
        </w:tc>
        <w:tc>
          <w:tcPr>
            <w:tcW w:w="2113"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ΕΚΣΚΑΦΕΑΣ</w:t>
            </w:r>
          </w:p>
        </w:tc>
        <w:tc>
          <w:tcPr>
            <w:tcW w:w="118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21</w:t>
            </w:r>
          </w:p>
        </w:tc>
        <w:tc>
          <w:tcPr>
            <w:tcW w:w="166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sz w:val="20"/>
                <w:szCs w:val="20"/>
              </w:rPr>
            </w:pPr>
            <w:r w:rsidRPr="00632611">
              <w:rPr>
                <w:rFonts w:ascii="Arial" w:hAnsi="Arial" w:cs="Arial"/>
                <w:sz w:val="20"/>
                <w:szCs w:val="20"/>
              </w:rPr>
              <w:t>21/12/2009</w:t>
            </w:r>
          </w:p>
        </w:tc>
      </w:tr>
      <w:tr w:rsidR="00057CE0" w:rsidRPr="00632611" w:rsidTr="00503EFF">
        <w:trPr>
          <w:trHeight w:val="31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365CFB" w:rsidRDefault="00057CE0" w:rsidP="00503EFF">
            <w:pPr>
              <w:jc w:val="right"/>
              <w:rPr>
                <w:rFonts w:ascii="Arial" w:hAnsi="Arial" w:cs="Arial"/>
                <w:sz w:val="20"/>
                <w:szCs w:val="20"/>
                <w:lang w:val="en-US"/>
              </w:rPr>
            </w:pPr>
            <w:r>
              <w:rPr>
                <w:rFonts w:ascii="Arial" w:hAnsi="Arial" w:cs="Arial"/>
                <w:sz w:val="20"/>
                <w:szCs w:val="20"/>
              </w:rPr>
              <w:t>1</w:t>
            </w:r>
            <w:r>
              <w:rPr>
                <w:rFonts w:ascii="Arial" w:hAnsi="Arial" w:cs="Arial"/>
                <w:sz w:val="20"/>
                <w:szCs w:val="20"/>
                <w:lang w:val="en-US"/>
              </w:rPr>
              <w:t>5</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KHY 7664</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MERCEDES</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ΑΝΟΙΚΤΟ ΦΟΡΤΗΓΟ</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36</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29/12/2003</w:t>
            </w:r>
          </w:p>
        </w:tc>
      </w:tr>
      <w:tr w:rsidR="00057CE0" w:rsidRPr="00632611" w:rsidTr="00503EFF">
        <w:trPr>
          <w:trHeight w:val="495"/>
          <w:jc w:val="center"/>
        </w:trPr>
        <w:tc>
          <w:tcPr>
            <w:tcW w:w="63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57CE0" w:rsidRPr="00365CFB" w:rsidRDefault="00057CE0" w:rsidP="00503EFF">
            <w:pPr>
              <w:jc w:val="right"/>
              <w:rPr>
                <w:rFonts w:ascii="Arial" w:hAnsi="Arial" w:cs="Arial"/>
                <w:sz w:val="20"/>
                <w:szCs w:val="20"/>
                <w:lang w:val="en-US"/>
              </w:rPr>
            </w:pPr>
            <w:r>
              <w:rPr>
                <w:rFonts w:ascii="Arial" w:hAnsi="Arial" w:cs="Arial"/>
                <w:sz w:val="20"/>
                <w:szCs w:val="20"/>
              </w:rPr>
              <w:t>1</w:t>
            </w:r>
            <w:r>
              <w:rPr>
                <w:rFonts w:ascii="Arial" w:hAnsi="Arial" w:cs="Arial"/>
                <w:sz w:val="20"/>
                <w:szCs w:val="20"/>
                <w:lang w:val="en-US"/>
              </w:rPr>
              <w:t>6</w:t>
            </w:r>
          </w:p>
        </w:tc>
        <w:tc>
          <w:tcPr>
            <w:tcW w:w="1411"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 xml:space="preserve">ME – 51238 </w:t>
            </w:r>
          </w:p>
        </w:tc>
        <w:tc>
          <w:tcPr>
            <w:tcW w:w="1472"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JCB</w:t>
            </w:r>
          </w:p>
        </w:tc>
        <w:tc>
          <w:tcPr>
            <w:tcW w:w="2113"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sz w:val="20"/>
                <w:szCs w:val="20"/>
              </w:rPr>
            </w:pPr>
            <w:r w:rsidRPr="00632611">
              <w:rPr>
                <w:rFonts w:ascii="Arial" w:hAnsi="Arial" w:cs="Arial"/>
                <w:sz w:val="20"/>
                <w:szCs w:val="20"/>
              </w:rPr>
              <w:t>ΕΚΣΚΑΦΕΑΣ</w:t>
            </w:r>
          </w:p>
        </w:tc>
        <w:tc>
          <w:tcPr>
            <w:tcW w:w="1187"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97 πραγμ. Ισχύ</w:t>
            </w:r>
          </w:p>
        </w:tc>
        <w:tc>
          <w:tcPr>
            <w:tcW w:w="1667" w:type="dxa"/>
            <w:tcBorders>
              <w:top w:val="single" w:sz="4" w:space="0" w:color="auto"/>
              <w:left w:val="nil"/>
              <w:bottom w:val="single" w:sz="8"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2/3/2001</w:t>
            </w:r>
          </w:p>
        </w:tc>
      </w:tr>
      <w:tr w:rsidR="00057CE0" w:rsidRPr="00632611" w:rsidTr="00503EFF">
        <w:trPr>
          <w:trHeight w:val="315"/>
          <w:jc w:val="center"/>
        </w:trPr>
        <w:tc>
          <w:tcPr>
            <w:tcW w:w="630" w:type="dxa"/>
            <w:tcBorders>
              <w:top w:val="nil"/>
              <w:left w:val="single" w:sz="8" w:space="0" w:color="auto"/>
              <w:bottom w:val="single" w:sz="8" w:space="0" w:color="auto"/>
              <w:right w:val="single" w:sz="8"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17</w:t>
            </w:r>
          </w:p>
        </w:tc>
        <w:tc>
          <w:tcPr>
            <w:tcW w:w="1411"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ΚΗΥ 7654</w:t>
            </w:r>
          </w:p>
        </w:tc>
        <w:tc>
          <w:tcPr>
            <w:tcW w:w="1472"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MERCEDES</w:t>
            </w:r>
          </w:p>
        </w:tc>
        <w:tc>
          <w:tcPr>
            <w:tcW w:w="2113"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ΦΟΡΤΗΓΟ</w:t>
            </w:r>
          </w:p>
        </w:tc>
        <w:tc>
          <w:tcPr>
            <w:tcW w:w="1187"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57</w:t>
            </w:r>
          </w:p>
        </w:tc>
        <w:tc>
          <w:tcPr>
            <w:tcW w:w="1667"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12/6/1990</w:t>
            </w:r>
          </w:p>
        </w:tc>
      </w:tr>
      <w:tr w:rsidR="00057CE0" w:rsidRPr="00632611" w:rsidTr="00503EFF">
        <w:trPr>
          <w:trHeight w:val="495"/>
          <w:jc w:val="center"/>
        </w:trPr>
        <w:tc>
          <w:tcPr>
            <w:tcW w:w="630" w:type="dxa"/>
            <w:tcBorders>
              <w:top w:val="nil"/>
              <w:left w:val="single" w:sz="8" w:space="0" w:color="auto"/>
              <w:bottom w:val="single" w:sz="8" w:space="0" w:color="auto"/>
              <w:right w:val="single" w:sz="8"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18</w:t>
            </w:r>
          </w:p>
        </w:tc>
        <w:tc>
          <w:tcPr>
            <w:tcW w:w="1411"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 xml:space="preserve">ΜΕ – 40367 </w:t>
            </w:r>
          </w:p>
        </w:tc>
        <w:tc>
          <w:tcPr>
            <w:tcW w:w="1472"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KOMATSU</w:t>
            </w:r>
          </w:p>
        </w:tc>
        <w:tc>
          <w:tcPr>
            <w:tcW w:w="2113"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ΕΚΣΚΑΦΕΑΣ</w:t>
            </w:r>
          </w:p>
        </w:tc>
        <w:tc>
          <w:tcPr>
            <w:tcW w:w="1187"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97 πραγμ. Ισχύ</w:t>
            </w:r>
          </w:p>
        </w:tc>
        <w:tc>
          <w:tcPr>
            <w:tcW w:w="1667" w:type="dxa"/>
            <w:tcBorders>
              <w:top w:val="nil"/>
              <w:left w:val="nil"/>
              <w:bottom w:val="single" w:sz="8"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27/9/1999</w:t>
            </w:r>
          </w:p>
        </w:tc>
      </w:tr>
      <w:tr w:rsidR="00057CE0" w:rsidRPr="00632611" w:rsidTr="00503EFF">
        <w:trPr>
          <w:trHeight w:val="495"/>
          <w:jc w:val="center"/>
        </w:trPr>
        <w:tc>
          <w:tcPr>
            <w:tcW w:w="630" w:type="dxa"/>
            <w:tcBorders>
              <w:top w:val="nil"/>
              <w:left w:val="single" w:sz="8" w:space="0" w:color="auto"/>
              <w:bottom w:val="single" w:sz="4" w:space="0" w:color="auto"/>
              <w:right w:val="single" w:sz="8" w:space="0" w:color="auto"/>
            </w:tcBorders>
            <w:shd w:val="clear" w:color="auto" w:fill="auto"/>
            <w:vAlign w:val="center"/>
          </w:tcPr>
          <w:p w:rsidR="00057CE0" w:rsidRPr="00290279" w:rsidRDefault="00057CE0" w:rsidP="00503EFF">
            <w:pPr>
              <w:jc w:val="right"/>
              <w:rPr>
                <w:rFonts w:ascii="Arial" w:hAnsi="Arial" w:cs="Arial"/>
                <w:sz w:val="20"/>
                <w:szCs w:val="20"/>
              </w:rPr>
            </w:pPr>
            <w:r>
              <w:rPr>
                <w:rFonts w:ascii="Arial" w:hAnsi="Arial" w:cs="Arial"/>
                <w:sz w:val="20"/>
                <w:szCs w:val="20"/>
              </w:rPr>
              <w:t>19</w:t>
            </w:r>
          </w:p>
        </w:tc>
        <w:tc>
          <w:tcPr>
            <w:tcW w:w="1411" w:type="dxa"/>
            <w:tcBorders>
              <w:top w:val="nil"/>
              <w:left w:val="nil"/>
              <w:bottom w:val="single" w:sz="4" w:space="0" w:color="auto"/>
              <w:right w:val="single" w:sz="8" w:space="0" w:color="auto"/>
            </w:tcBorders>
            <w:shd w:val="clear" w:color="auto" w:fill="auto"/>
            <w:vAlign w:val="center"/>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ΜΕ –</w:t>
            </w:r>
            <w:r>
              <w:rPr>
                <w:rFonts w:ascii="Arial" w:hAnsi="Arial" w:cs="Arial"/>
                <w:color w:val="000000"/>
                <w:sz w:val="20"/>
                <w:szCs w:val="20"/>
              </w:rPr>
              <w:t>127511</w:t>
            </w:r>
          </w:p>
        </w:tc>
        <w:tc>
          <w:tcPr>
            <w:tcW w:w="1472" w:type="dxa"/>
            <w:tcBorders>
              <w:top w:val="nil"/>
              <w:left w:val="nil"/>
              <w:bottom w:val="single" w:sz="4" w:space="0" w:color="auto"/>
              <w:right w:val="single" w:sz="8" w:space="0" w:color="auto"/>
            </w:tcBorders>
            <w:shd w:val="clear" w:color="auto" w:fill="auto"/>
            <w:vAlign w:val="center"/>
          </w:tcPr>
          <w:p w:rsidR="00057CE0" w:rsidRPr="00290279" w:rsidRDefault="00057CE0" w:rsidP="00503EFF">
            <w:pPr>
              <w:rPr>
                <w:rFonts w:ascii="Arial" w:hAnsi="Arial" w:cs="Arial"/>
                <w:color w:val="000000"/>
                <w:sz w:val="20"/>
                <w:szCs w:val="20"/>
                <w:lang w:val="en-US"/>
              </w:rPr>
            </w:pPr>
            <w:r>
              <w:rPr>
                <w:rFonts w:ascii="Arial" w:hAnsi="Arial" w:cs="Arial"/>
                <w:color w:val="000000"/>
                <w:sz w:val="20"/>
                <w:szCs w:val="20"/>
                <w:lang w:val="en-US"/>
              </w:rPr>
              <w:t>CATERPILAR</w:t>
            </w:r>
          </w:p>
        </w:tc>
        <w:tc>
          <w:tcPr>
            <w:tcW w:w="2113" w:type="dxa"/>
            <w:tcBorders>
              <w:top w:val="nil"/>
              <w:left w:val="nil"/>
              <w:bottom w:val="single" w:sz="4" w:space="0" w:color="auto"/>
              <w:right w:val="single" w:sz="8" w:space="0" w:color="auto"/>
            </w:tcBorders>
            <w:shd w:val="clear" w:color="auto" w:fill="auto"/>
            <w:vAlign w:val="center"/>
          </w:tcPr>
          <w:p w:rsidR="00057CE0" w:rsidRPr="00632611" w:rsidRDefault="00057CE0" w:rsidP="00503EFF">
            <w:pPr>
              <w:rPr>
                <w:rFonts w:ascii="Arial" w:hAnsi="Arial" w:cs="Arial"/>
                <w:color w:val="000000"/>
                <w:sz w:val="20"/>
                <w:szCs w:val="20"/>
              </w:rPr>
            </w:pPr>
            <w:r>
              <w:rPr>
                <w:rFonts w:ascii="Arial" w:hAnsi="Arial" w:cs="Arial"/>
                <w:color w:val="000000"/>
                <w:sz w:val="20"/>
                <w:szCs w:val="20"/>
              </w:rPr>
              <w:t>ΕΚΣΚΑΦΕΑΣ</w:t>
            </w:r>
          </w:p>
        </w:tc>
        <w:tc>
          <w:tcPr>
            <w:tcW w:w="1187" w:type="dxa"/>
            <w:tcBorders>
              <w:top w:val="nil"/>
              <w:left w:val="nil"/>
              <w:bottom w:val="single" w:sz="4" w:space="0" w:color="auto"/>
              <w:right w:val="single" w:sz="8" w:space="0" w:color="auto"/>
            </w:tcBorders>
            <w:shd w:val="clear" w:color="auto" w:fill="auto"/>
            <w:vAlign w:val="center"/>
          </w:tcPr>
          <w:p w:rsidR="00057CE0" w:rsidRPr="00632611" w:rsidRDefault="00057CE0" w:rsidP="00503EFF">
            <w:pPr>
              <w:jc w:val="right"/>
              <w:rPr>
                <w:rFonts w:ascii="Arial" w:hAnsi="Arial" w:cs="Arial"/>
                <w:color w:val="000000"/>
                <w:sz w:val="20"/>
                <w:szCs w:val="20"/>
              </w:rPr>
            </w:pPr>
            <w:r>
              <w:rPr>
                <w:rFonts w:ascii="Arial" w:hAnsi="Arial" w:cs="Arial"/>
                <w:color w:val="000000"/>
                <w:sz w:val="20"/>
                <w:szCs w:val="20"/>
              </w:rPr>
              <w:t>112</w:t>
            </w:r>
          </w:p>
        </w:tc>
        <w:tc>
          <w:tcPr>
            <w:tcW w:w="1667" w:type="dxa"/>
            <w:tcBorders>
              <w:top w:val="nil"/>
              <w:left w:val="nil"/>
              <w:bottom w:val="single" w:sz="4" w:space="0" w:color="auto"/>
              <w:right w:val="single" w:sz="8" w:space="0" w:color="auto"/>
            </w:tcBorders>
            <w:shd w:val="clear" w:color="auto" w:fill="auto"/>
            <w:vAlign w:val="center"/>
          </w:tcPr>
          <w:p w:rsidR="00057CE0" w:rsidRPr="00632611" w:rsidRDefault="00057CE0" w:rsidP="00503EFF">
            <w:pPr>
              <w:jc w:val="right"/>
              <w:rPr>
                <w:rFonts w:ascii="Arial" w:hAnsi="Arial" w:cs="Arial"/>
                <w:color w:val="000000"/>
                <w:sz w:val="20"/>
                <w:szCs w:val="20"/>
              </w:rPr>
            </w:pPr>
            <w:r>
              <w:rPr>
                <w:rFonts w:ascii="Arial" w:hAnsi="Arial" w:cs="Arial"/>
                <w:color w:val="000000"/>
                <w:sz w:val="20"/>
                <w:szCs w:val="20"/>
              </w:rPr>
              <w:t>12/6/2014</w:t>
            </w:r>
          </w:p>
        </w:tc>
      </w:tr>
      <w:tr w:rsidR="00057CE0" w:rsidRPr="00632611" w:rsidTr="00503EFF">
        <w:trPr>
          <w:trHeight w:val="495"/>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290279" w:rsidRDefault="00057CE0" w:rsidP="00503EFF">
            <w:pPr>
              <w:jc w:val="right"/>
              <w:rPr>
                <w:rFonts w:ascii="Arial" w:hAnsi="Arial" w:cs="Arial"/>
                <w:sz w:val="20"/>
                <w:szCs w:val="20"/>
              </w:rPr>
            </w:pPr>
            <w:r>
              <w:rPr>
                <w:rFonts w:ascii="Arial" w:hAnsi="Arial" w:cs="Arial"/>
                <w:sz w:val="20"/>
                <w:szCs w:val="20"/>
              </w:rPr>
              <w:t>20</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ΜΕ –</w:t>
            </w:r>
            <w:r>
              <w:rPr>
                <w:rFonts w:ascii="Arial" w:hAnsi="Arial" w:cs="Arial"/>
                <w:color w:val="000000"/>
                <w:sz w:val="20"/>
                <w:szCs w:val="20"/>
              </w:rPr>
              <w:t>129868</w:t>
            </w:r>
          </w:p>
        </w:tc>
        <w:tc>
          <w:tcPr>
            <w:tcW w:w="1472"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290279" w:rsidRDefault="00057CE0" w:rsidP="00503EFF">
            <w:pPr>
              <w:rPr>
                <w:rFonts w:ascii="Arial" w:hAnsi="Arial" w:cs="Arial"/>
                <w:color w:val="000000"/>
                <w:sz w:val="20"/>
                <w:szCs w:val="20"/>
                <w:lang w:val="en-US"/>
              </w:rPr>
            </w:pPr>
            <w:r>
              <w:rPr>
                <w:rFonts w:ascii="Arial" w:hAnsi="Arial" w:cs="Arial"/>
                <w:color w:val="000000"/>
                <w:sz w:val="20"/>
                <w:szCs w:val="20"/>
                <w:lang w:val="en-US"/>
              </w:rPr>
              <w:t>CATERPILAR</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rPr>
                <w:rFonts w:ascii="Arial" w:hAnsi="Arial" w:cs="Arial"/>
                <w:color w:val="000000"/>
                <w:sz w:val="20"/>
                <w:szCs w:val="20"/>
              </w:rPr>
            </w:pPr>
            <w:r>
              <w:rPr>
                <w:rFonts w:ascii="Arial" w:hAnsi="Arial" w:cs="Arial"/>
                <w:color w:val="000000"/>
                <w:sz w:val="20"/>
                <w:szCs w:val="20"/>
              </w:rPr>
              <w:t>ΕΚΣΚΑΦΕΑΣ</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jc w:val="right"/>
              <w:rPr>
                <w:rFonts w:ascii="Arial" w:hAnsi="Arial" w:cs="Arial"/>
                <w:color w:val="000000"/>
                <w:sz w:val="20"/>
                <w:szCs w:val="20"/>
              </w:rPr>
            </w:pPr>
            <w:r>
              <w:rPr>
                <w:rFonts w:ascii="Arial" w:hAnsi="Arial" w:cs="Arial"/>
                <w:color w:val="000000"/>
                <w:sz w:val="20"/>
                <w:szCs w:val="20"/>
              </w:rPr>
              <w:t>112</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32611" w:rsidRDefault="00057CE0" w:rsidP="00503EFF">
            <w:pPr>
              <w:jc w:val="right"/>
              <w:rPr>
                <w:rFonts w:ascii="Arial" w:hAnsi="Arial" w:cs="Arial"/>
                <w:color w:val="000000"/>
                <w:sz w:val="20"/>
                <w:szCs w:val="20"/>
              </w:rPr>
            </w:pPr>
            <w:r>
              <w:rPr>
                <w:rFonts w:ascii="Arial" w:hAnsi="Arial" w:cs="Arial"/>
                <w:color w:val="000000"/>
                <w:sz w:val="20"/>
                <w:szCs w:val="20"/>
              </w:rPr>
              <w:t>10/2/2015</w:t>
            </w:r>
          </w:p>
        </w:tc>
      </w:tr>
      <w:tr w:rsidR="00057CE0" w:rsidRPr="00632611" w:rsidTr="00503EFF">
        <w:trPr>
          <w:trHeight w:val="495"/>
          <w:jc w:val="center"/>
        </w:trPr>
        <w:tc>
          <w:tcPr>
            <w:tcW w:w="63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57CE0" w:rsidRPr="00961E30" w:rsidRDefault="00057CE0" w:rsidP="00503EFF">
            <w:pPr>
              <w:jc w:val="right"/>
              <w:rPr>
                <w:rFonts w:ascii="Arial" w:hAnsi="Arial" w:cs="Arial"/>
                <w:sz w:val="20"/>
                <w:szCs w:val="20"/>
                <w:lang w:val="en-US"/>
              </w:rPr>
            </w:pPr>
            <w:r>
              <w:rPr>
                <w:rFonts w:ascii="Arial" w:hAnsi="Arial" w:cs="Arial"/>
                <w:sz w:val="20"/>
                <w:szCs w:val="20"/>
                <w:lang w:val="en-US"/>
              </w:rPr>
              <w:t>21</w:t>
            </w:r>
          </w:p>
        </w:tc>
        <w:tc>
          <w:tcPr>
            <w:tcW w:w="1411"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 xml:space="preserve">ΜΕ – 106495 </w:t>
            </w:r>
          </w:p>
        </w:tc>
        <w:tc>
          <w:tcPr>
            <w:tcW w:w="1472"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RAM</w:t>
            </w:r>
          </w:p>
        </w:tc>
        <w:tc>
          <w:tcPr>
            <w:tcW w:w="2113"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rPr>
                <w:rFonts w:ascii="Arial" w:hAnsi="Arial" w:cs="Arial"/>
                <w:color w:val="000000"/>
                <w:sz w:val="20"/>
                <w:szCs w:val="20"/>
              </w:rPr>
            </w:pPr>
            <w:r w:rsidRPr="00632611">
              <w:rPr>
                <w:rFonts w:ascii="Arial" w:hAnsi="Arial" w:cs="Arial"/>
                <w:color w:val="000000"/>
                <w:sz w:val="20"/>
                <w:szCs w:val="20"/>
              </w:rPr>
              <w:t>ΠΟΛΥΜΗΧΑΝΗΜΑ</w:t>
            </w:r>
          </w:p>
        </w:tc>
        <w:tc>
          <w:tcPr>
            <w:tcW w:w="118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102 πραγμ. ισχύ</w:t>
            </w:r>
          </w:p>
        </w:tc>
        <w:tc>
          <w:tcPr>
            <w:tcW w:w="1667" w:type="dxa"/>
            <w:tcBorders>
              <w:top w:val="single" w:sz="4" w:space="0" w:color="auto"/>
              <w:left w:val="nil"/>
              <w:bottom w:val="single" w:sz="4" w:space="0" w:color="auto"/>
              <w:right w:val="single" w:sz="8" w:space="0" w:color="auto"/>
            </w:tcBorders>
            <w:shd w:val="clear" w:color="auto" w:fill="auto"/>
            <w:vAlign w:val="center"/>
            <w:hideMark/>
          </w:tcPr>
          <w:p w:rsidR="00057CE0" w:rsidRPr="00632611" w:rsidRDefault="00057CE0" w:rsidP="00503EFF">
            <w:pPr>
              <w:jc w:val="right"/>
              <w:rPr>
                <w:rFonts w:ascii="Arial" w:hAnsi="Arial" w:cs="Arial"/>
                <w:color w:val="000000"/>
                <w:sz w:val="20"/>
                <w:szCs w:val="20"/>
              </w:rPr>
            </w:pPr>
            <w:r w:rsidRPr="00632611">
              <w:rPr>
                <w:rFonts w:ascii="Arial" w:hAnsi="Arial" w:cs="Arial"/>
                <w:color w:val="000000"/>
                <w:sz w:val="20"/>
                <w:szCs w:val="20"/>
              </w:rPr>
              <w:t>21/1/2009</w:t>
            </w:r>
          </w:p>
        </w:tc>
      </w:tr>
      <w:tr w:rsidR="00057CE0" w:rsidRPr="00632611" w:rsidTr="00503EFF">
        <w:trPr>
          <w:trHeight w:val="495"/>
          <w:jc w:val="center"/>
        </w:trPr>
        <w:tc>
          <w:tcPr>
            <w:tcW w:w="630" w:type="dxa"/>
            <w:tcBorders>
              <w:top w:val="single" w:sz="4" w:space="0" w:color="auto"/>
              <w:left w:val="single" w:sz="8" w:space="0" w:color="auto"/>
              <w:bottom w:val="single" w:sz="4" w:space="0" w:color="auto"/>
              <w:right w:val="single" w:sz="8" w:space="0" w:color="auto"/>
            </w:tcBorders>
            <w:shd w:val="clear" w:color="auto" w:fill="auto"/>
            <w:vAlign w:val="center"/>
          </w:tcPr>
          <w:p w:rsidR="00057CE0" w:rsidRDefault="00057CE0" w:rsidP="00503EFF">
            <w:pPr>
              <w:jc w:val="right"/>
              <w:rPr>
                <w:rFonts w:ascii="Arial" w:hAnsi="Arial" w:cs="Arial"/>
                <w:sz w:val="20"/>
                <w:szCs w:val="20"/>
                <w:lang w:val="en-US"/>
              </w:rPr>
            </w:pPr>
            <w:r>
              <w:rPr>
                <w:rFonts w:ascii="Arial" w:hAnsi="Arial" w:cs="Arial"/>
                <w:sz w:val="20"/>
                <w:szCs w:val="20"/>
                <w:lang w:val="en-US"/>
              </w:rPr>
              <w:t>22</w:t>
            </w:r>
          </w:p>
        </w:tc>
        <w:tc>
          <w:tcPr>
            <w:tcW w:w="1411" w:type="dxa"/>
            <w:tcBorders>
              <w:top w:val="single" w:sz="4" w:space="0" w:color="auto"/>
              <w:left w:val="nil"/>
              <w:bottom w:val="single" w:sz="4" w:space="0" w:color="auto"/>
              <w:right w:val="single" w:sz="8" w:space="0" w:color="auto"/>
            </w:tcBorders>
            <w:shd w:val="clear" w:color="auto" w:fill="auto"/>
            <w:vAlign w:val="center"/>
          </w:tcPr>
          <w:p w:rsidR="00057CE0" w:rsidRPr="00926EF2" w:rsidRDefault="00057CE0" w:rsidP="00503EFF">
            <w:pPr>
              <w:rPr>
                <w:rFonts w:ascii="Arial" w:hAnsi="Arial" w:cs="Arial"/>
                <w:color w:val="000000"/>
                <w:sz w:val="20"/>
                <w:szCs w:val="20"/>
                <w:lang w:val="en-US"/>
              </w:rPr>
            </w:pPr>
            <w:r w:rsidRPr="00632611">
              <w:rPr>
                <w:rFonts w:ascii="Arial" w:hAnsi="Arial" w:cs="Arial"/>
                <w:color w:val="000000"/>
                <w:sz w:val="20"/>
                <w:szCs w:val="20"/>
              </w:rPr>
              <w:t>ΜΕ –</w:t>
            </w:r>
            <w:r>
              <w:rPr>
                <w:rFonts w:ascii="Arial" w:hAnsi="Arial" w:cs="Arial"/>
                <w:color w:val="000000"/>
                <w:sz w:val="20"/>
                <w:szCs w:val="20"/>
              </w:rPr>
              <w:t>1</w:t>
            </w:r>
            <w:r>
              <w:rPr>
                <w:rFonts w:ascii="Arial" w:hAnsi="Arial" w:cs="Arial"/>
                <w:color w:val="000000"/>
                <w:sz w:val="20"/>
                <w:szCs w:val="20"/>
                <w:lang w:val="en-US"/>
              </w:rPr>
              <w:t>43592</w:t>
            </w:r>
          </w:p>
        </w:tc>
        <w:tc>
          <w:tcPr>
            <w:tcW w:w="1472" w:type="dxa"/>
            <w:tcBorders>
              <w:top w:val="single" w:sz="4" w:space="0" w:color="auto"/>
              <w:left w:val="nil"/>
              <w:bottom w:val="single" w:sz="4" w:space="0" w:color="auto"/>
              <w:right w:val="single" w:sz="8" w:space="0" w:color="auto"/>
            </w:tcBorders>
            <w:shd w:val="clear" w:color="auto" w:fill="auto"/>
            <w:vAlign w:val="center"/>
          </w:tcPr>
          <w:p w:rsidR="00057CE0" w:rsidRPr="00632611" w:rsidRDefault="00057CE0" w:rsidP="00503EFF">
            <w:pPr>
              <w:rPr>
                <w:rFonts w:ascii="Arial" w:hAnsi="Arial" w:cs="Arial"/>
                <w:color w:val="000000"/>
                <w:sz w:val="20"/>
                <w:szCs w:val="20"/>
              </w:rPr>
            </w:pPr>
            <w:r>
              <w:rPr>
                <w:rFonts w:ascii="Arial" w:hAnsi="Arial" w:cs="Arial"/>
                <w:color w:val="000000"/>
                <w:sz w:val="20"/>
                <w:szCs w:val="20"/>
                <w:lang w:val="en-US"/>
              </w:rPr>
              <w:t>CATERPILAR</w:t>
            </w:r>
          </w:p>
        </w:tc>
        <w:tc>
          <w:tcPr>
            <w:tcW w:w="2113" w:type="dxa"/>
            <w:tcBorders>
              <w:top w:val="single" w:sz="4" w:space="0" w:color="auto"/>
              <w:left w:val="nil"/>
              <w:bottom w:val="single" w:sz="4" w:space="0" w:color="auto"/>
              <w:right w:val="single" w:sz="8" w:space="0" w:color="auto"/>
            </w:tcBorders>
            <w:shd w:val="clear" w:color="auto" w:fill="auto"/>
            <w:vAlign w:val="center"/>
          </w:tcPr>
          <w:p w:rsidR="00057CE0" w:rsidRPr="00632611" w:rsidRDefault="00057CE0" w:rsidP="00503EFF">
            <w:pPr>
              <w:rPr>
                <w:rFonts w:ascii="Arial" w:hAnsi="Arial" w:cs="Arial"/>
                <w:color w:val="000000"/>
                <w:sz w:val="20"/>
                <w:szCs w:val="20"/>
              </w:rPr>
            </w:pPr>
            <w:r>
              <w:rPr>
                <w:rFonts w:ascii="Arial" w:hAnsi="Arial" w:cs="Arial"/>
                <w:color w:val="000000"/>
                <w:sz w:val="20"/>
                <w:szCs w:val="20"/>
              </w:rPr>
              <w:t>ΕΚΣΚΑΦΕΑΣ</w:t>
            </w:r>
          </w:p>
        </w:tc>
        <w:tc>
          <w:tcPr>
            <w:tcW w:w="1187" w:type="dxa"/>
            <w:tcBorders>
              <w:top w:val="single" w:sz="4" w:space="0" w:color="auto"/>
              <w:left w:val="nil"/>
              <w:bottom w:val="single" w:sz="4" w:space="0" w:color="auto"/>
              <w:right w:val="single" w:sz="8" w:space="0" w:color="auto"/>
            </w:tcBorders>
            <w:shd w:val="clear" w:color="auto" w:fill="auto"/>
            <w:vAlign w:val="center"/>
          </w:tcPr>
          <w:p w:rsidR="00057CE0" w:rsidRPr="00632611" w:rsidRDefault="00057CE0" w:rsidP="00503EFF">
            <w:pPr>
              <w:jc w:val="right"/>
              <w:rPr>
                <w:rFonts w:ascii="Arial" w:hAnsi="Arial" w:cs="Arial"/>
                <w:color w:val="000000"/>
                <w:sz w:val="20"/>
                <w:szCs w:val="20"/>
              </w:rPr>
            </w:pPr>
            <w:r>
              <w:rPr>
                <w:rFonts w:ascii="Arial" w:hAnsi="Arial" w:cs="Arial"/>
                <w:color w:val="000000"/>
                <w:sz w:val="20"/>
                <w:szCs w:val="20"/>
              </w:rPr>
              <w:t>112</w:t>
            </w:r>
          </w:p>
        </w:tc>
        <w:tc>
          <w:tcPr>
            <w:tcW w:w="1667" w:type="dxa"/>
            <w:tcBorders>
              <w:top w:val="single" w:sz="4" w:space="0" w:color="auto"/>
              <w:left w:val="nil"/>
              <w:bottom w:val="single" w:sz="4" w:space="0" w:color="auto"/>
              <w:right w:val="single" w:sz="8" w:space="0" w:color="auto"/>
            </w:tcBorders>
            <w:shd w:val="clear" w:color="auto" w:fill="auto"/>
            <w:vAlign w:val="center"/>
          </w:tcPr>
          <w:p w:rsidR="00057CE0" w:rsidRPr="00926EF2" w:rsidRDefault="00057CE0" w:rsidP="00503EFF">
            <w:pPr>
              <w:jc w:val="right"/>
              <w:rPr>
                <w:rFonts w:ascii="Arial" w:hAnsi="Arial" w:cs="Arial"/>
                <w:color w:val="000000"/>
                <w:sz w:val="20"/>
                <w:szCs w:val="20"/>
                <w:lang w:val="en-US"/>
              </w:rPr>
            </w:pPr>
            <w:r>
              <w:rPr>
                <w:rFonts w:ascii="Arial" w:hAnsi="Arial" w:cs="Arial"/>
                <w:color w:val="000000"/>
                <w:sz w:val="20"/>
                <w:szCs w:val="20"/>
                <w:lang w:val="en-US"/>
              </w:rPr>
              <w:t>12/10/2020</w:t>
            </w:r>
          </w:p>
        </w:tc>
      </w:tr>
      <w:tr w:rsidR="00057CE0" w:rsidRPr="00632611" w:rsidTr="00503EFF">
        <w:trPr>
          <w:trHeight w:val="495"/>
          <w:jc w:val="center"/>
        </w:trPr>
        <w:tc>
          <w:tcPr>
            <w:tcW w:w="630" w:type="dxa"/>
            <w:tcBorders>
              <w:top w:val="single" w:sz="4" w:space="0" w:color="auto"/>
              <w:left w:val="single" w:sz="8" w:space="0" w:color="auto"/>
              <w:bottom w:val="single" w:sz="8" w:space="0" w:color="auto"/>
              <w:right w:val="single" w:sz="8" w:space="0" w:color="auto"/>
            </w:tcBorders>
            <w:shd w:val="clear" w:color="auto" w:fill="auto"/>
            <w:vAlign w:val="center"/>
          </w:tcPr>
          <w:p w:rsidR="00057CE0" w:rsidRPr="00DF19ED" w:rsidRDefault="00057CE0" w:rsidP="00503EFF">
            <w:pPr>
              <w:jc w:val="right"/>
              <w:rPr>
                <w:rFonts w:ascii="Arial" w:hAnsi="Arial" w:cs="Arial"/>
                <w:sz w:val="20"/>
                <w:szCs w:val="20"/>
              </w:rPr>
            </w:pPr>
            <w:r>
              <w:rPr>
                <w:rFonts w:ascii="Arial" w:hAnsi="Arial" w:cs="Arial"/>
                <w:sz w:val="20"/>
                <w:szCs w:val="20"/>
              </w:rPr>
              <w:t>23</w:t>
            </w:r>
          </w:p>
        </w:tc>
        <w:tc>
          <w:tcPr>
            <w:tcW w:w="1411" w:type="dxa"/>
            <w:tcBorders>
              <w:top w:val="single" w:sz="4" w:space="0" w:color="auto"/>
              <w:left w:val="nil"/>
              <w:bottom w:val="single" w:sz="8" w:space="0" w:color="auto"/>
              <w:right w:val="single" w:sz="8" w:space="0" w:color="auto"/>
            </w:tcBorders>
            <w:shd w:val="clear" w:color="auto" w:fill="auto"/>
            <w:vAlign w:val="center"/>
          </w:tcPr>
          <w:p w:rsidR="00057CE0" w:rsidRPr="00632611" w:rsidRDefault="00057CE0" w:rsidP="00503EFF">
            <w:pPr>
              <w:rPr>
                <w:rFonts w:ascii="Arial" w:hAnsi="Arial" w:cs="Arial"/>
                <w:color w:val="000000"/>
                <w:sz w:val="20"/>
                <w:szCs w:val="20"/>
              </w:rPr>
            </w:pPr>
            <w:r>
              <w:rPr>
                <w:rFonts w:ascii="Arial" w:hAnsi="Arial" w:cs="Arial"/>
                <w:color w:val="000000"/>
                <w:sz w:val="20"/>
                <w:szCs w:val="20"/>
              </w:rPr>
              <w:t>ΚΗΥ-7574</w:t>
            </w:r>
          </w:p>
        </w:tc>
        <w:tc>
          <w:tcPr>
            <w:tcW w:w="1472" w:type="dxa"/>
            <w:tcBorders>
              <w:top w:val="single" w:sz="4" w:space="0" w:color="auto"/>
              <w:left w:val="nil"/>
              <w:bottom w:val="single" w:sz="8" w:space="0" w:color="auto"/>
              <w:right w:val="single" w:sz="8" w:space="0" w:color="auto"/>
            </w:tcBorders>
            <w:shd w:val="clear" w:color="auto" w:fill="auto"/>
            <w:vAlign w:val="center"/>
          </w:tcPr>
          <w:p w:rsidR="00057CE0" w:rsidRPr="00DF19ED" w:rsidRDefault="00057CE0" w:rsidP="00503EFF">
            <w:pPr>
              <w:rPr>
                <w:rFonts w:ascii="Arial" w:hAnsi="Arial" w:cs="Arial"/>
                <w:color w:val="000000"/>
                <w:sz w:val="20"/>
                <w:szCs w:val="20"/>
              </w:rPr>
            </w:pPr>
            <w:r>
              <w:rPr>
                <w:rFonts w:ascii="Arial" w:hAnsi="Arial" w:cs="Arial"/>
                <w:color w:val="000000"/>
                <w:sz w:val="20"/>
                <w:szCs w:val="20"/>
              </w:rPr>
              <w:t>ΤΟΥΟΤΑ</w:t>
            </w:r>
          </w:p>
        </w:tc>
        <w:tc>
          <w:tcPr>
            <w:tcW w:w="2113"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rPr>
                <w:rFonts w:ascii="Arial" w:hAnsi="Arial" w:cs="Arial"/>
                <w:color w:val="000000"/>
                <w:sz w:val="20"/>
                <w:szCs w:val="20"/>
              </w:rPr>
            </w:pPr>
            <w:r w:rsidRPr="00632611">
              <w:rPr>
                <w:rFonts w:ascii="Arial" w:hAnsi="Arial" w:cs="Arial"/>
                <w:sz w:val="20"/>
                <w:szCs w:val="20"/>
              </w:rPr>
              <w:t>ΑΝΟΙΚΤΟ ΦΟΡΤΗΓΟ</w:t>
            </w:r>
          </w:p>
        </w:tc>
        <w:tc>
          <w:tcPr>
            <w:tcW w:w="1187" w:type="dxa"/>
            <w:tcBorders>
              <w:top w:val="single" w:sz="4" w:space="0" w:color="auto"/>
              <w:left w:val="nil"/>
              <w:bottom w:val="single" w:sz="8" w:space="0" w:color="auto"/>
              <w:right w:val="single" w:sz="8"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17</w:t>
            </w:r>
          </w:p>
        </w:tc>
        <w:tc>
          <w:tcPr>
            <w:tcW w:w="1667" w:type="dxa"/>
            <w:tcBorders>
              <w:top w:val="single" w:sz="4" w:space="0" w:color="auto"/>
              <w:left w:val="nil"/>
              <w:bottom w:val="single" w:sz="8" w:space="0" w:color="auto"/>
              <w:right w:val="single" w:sz="8" w:space="0" w:color="auto"/>
            </w:tcBorders>
            <w:shd w:val="clear" w:color="auto" w:fill="auto"/>
            <w:vAlign w:val="center"/>
          </w:tcPr>
          <w:p w:rsidR="00057CE0" w:rsidRPr="00DF19ED" w:rsidRDefault="00057CE0" w:rsidP="00503EFF">
            <w:pPr>
              <w:jc w:val="right"/>
              <w:rPr>
                <w:rFonts w:ascii="Arial" w:hAnsi="Arial" w:cs="Arial"/>
                <w:color w:val="000000"/>
                <w:sz w:val="20"/>
                <w:szCs w:val="20"/>
              </w:rPr>
            </w:pPr>
            <w:r>
              <w:rPr>
                <w:rFonts w:ascii="Arial" w:hAnsi="Arial" w:cs="Arial"/>
                <w:color w:val="000000"/>
                <w:sz w:val="20"/>
                <w:szCs w:val="20"/>
              </w:rPr>
              <w:t>10/2/2022</w:t>
            </w:r>
          </w:p>
        </w:tc>
      </w:tr>
    </w:tbl>
    <w:p w:rsidR="00057CE0" w:rsidRDefault="00057CE0" w:rsidP="00057CE0">
      <w:pPr>
        <w:pStyle w:val="aff"/>
        <w:rPr>
          <w:b/>
        </w:rPr>
      </w:pPr>
    </w:p>
    <w:p w:rsidR="00057CE0" w:rsidRPr="00290279" w:rsidRDefault="00057CE0" w:rsidP="00057CE0">
      <w:pPr>
        <w:pStyle w:val="aff"/>
        <w:jc w:val="center"/>
        <w:rPr>
          <w:b/>
        </w:rPr>
      </w:pPr>
      <w:r>
        <w:rPr>
          <w:b/>
        </w:rPr>
        <w:t xml:space="preserve">35 – </w:t>
      </w:r>
      <w:r w:rsidRPr="00632611">
        <w:rPr>
          <w:b/>
        </w:rPr>
        <w:t>ΥΠΗΡΕΣΙΑ ΠΡΑΣΙΝΟΥ</w:t>
      </w:r>
    </w:p>
    <w:tbl>
      <w:tblPr>
        <w:tblW w:w="8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2"/>
        <w:gridCol w:w="1458"/>
        <w:gridCol w:w="1377"/>
        <w:gridCol w:w="2063"/>
        <w:gridCol w:w="1240"/>
        <w:gridCol w:w="1700"/>
      </w:tblGrid>
      <w:tr w:rsidR="00057CE0" w:rsidRPr="00E62A7B" w:rsidTr="00503EFF">
        <w:trPr>
          <w:trHeight w:val="495"/>
          <w:jc w:val="center"/>
        </w:trPr>
        <w:tc>
          <w:tcPr>
            <w:tcW w:w="642"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α/α</w:t>
            </w:r>
          </w:p>
        </w:tc>
        <w:tc>
          <w:tcPr>
            <w:tcW w:w="1458"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ΑΡΙΘΜΟΣ ΚΥΚ/ΡΙΑΣ</w:t>
            </w:r>
          </w:p>
        </w:tc>
        <w:tc>
          <w:tcPr>
            <w:tcW w:w="1377"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ΤΥΠΟΣ  ΟΧ/ΤΟΣ</w:t>
            </w:r>
          </w:p>
        </w:tc>
        <w:tc>
          <w:tcPr>
            <w:tcW w:w="2063"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ΕΙΔΟΣ  OXHM.</w:t>
            </w:r>
          </w:p>
        </w:tc>
        <w:tc>
          <w:tcPr>
            <w:tcW w:w="1240"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Ίπποι</w:t>
            </w:r>
          </w:p>
        </w:tc>
        <w:tc>
          <w:tcPr>
            <w:tcW w:w="1700" w:type="dxa"/>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Άδεια 1ης ημέρας κυκλοφορίας</w:t>
            </w:r>
          </w:p>
        </w:tc>
      </w:tr>
      <w:tr w:rsidR="00057CE0" w:rsidRPr="00632611" w:rsidTr="00503EFF">
        <w:trPr>
          <w:trHeight w:val="495"/>
          <w:jc w:val="center"/>
        </w:trPr>
        <w:tc>
          <w:tcPr>
            <w:tcW w:w="642" w:type="dxa"/>
            <w:shd w:val="clear" w:color="auto" w:fill="auto"/>
            <w:vAlign w:val="center"/>
          </w:tcPr>
          <w:p w:rsidR="00057CE0" w:rsidRPr="00632611" w:rsidRDefault="00057CE0" w:rsidP="00503EFF">
            <w:pPr>
              <w:jc w:val="right"/>
              <w:rPr>
                <w:rFonts w:ascii="Arial" w:hAnsi="Arial" w:cs="Arial"/>
                <w:sz w:val="20"/>
                <w:szCs w:val="20"/>
              </w:rPr>
            </w:pPr>
            <w:r w:rsidRPr="00632611">
              <w:rPr>
                <w:rFonts w:ascii="Arial" w:hAnsi="Arial" w:cs="Arial"/>
                <w:sz w:val="20"/>
                <w:szCs w:val="20"/>
              </w:rPr>
              <w:t>1</w:t>
            </w:r>
          </w:p>
        </w:tc>
        <w:tc>
          <w:tcPr>
            <w:tcW w:w="1458" w:type="dxa"/>
            <w:shd w:val="clear" w:color="auto" w:fill="auto"/>
            <w:vAlign w:val="center"/>
          </w:tcPr>
          <w:p w:rsidR="00057CE0" w:rsidRPr="00632611" w:rsidRDefault="00057CE0" w:rsidP="00503EFF">
            <w:pPr>
              <w:rPr>
                <w:rFonts w:ascii="Arial" w:hAnsi="Arial" w:cs="Arial"/>
                <w:sz w:val="20"/>
                <w:szCs w:val="20"/>
              </w:rPr>
            </w:pPr>
            <w:r w:rsidRPr="00632611">
              <w:rPr>
                <w:rFonts w:ascii="Arial" w:hAnsi="Arial" w:cs="Arial"/>
                <w:sz w:val="20"/>
                <w:szCs w:val="20"/>
              </w:rPr>
              <w:t>ΚΗΥ – 7675</w:t>
            </w:r>
          </w:p>
        </w:tc>
        <w:tc>
          <w:tcPr>
            <w:tcW w:w="1377" w:type="dxa"/>
            <w:shd w:val="clear" w:color="auto" w:fill="auto"/>
            <w:vAlign w:val="center"/>
          </w:tcPr>
          <w:p w:rsidR="00057CE0" w:rsidRPr="00E62A7B" w:rsidRDefault="00057CE0" w:rsidP="00503EFF">
            <w:pPr>
              <w:rPr>
                <w:rFonts w:ascii="Arial" w:hAnsi="Arial" w:cs="Arial"/>
                <w:sz w:val="20"/>
                <w:szCs w:val="20"/>
              </w:rPr>
            </w:pPr>
            <w:r w:rsidRPr="00E62A7B">
              <w:rPr>
                <w:rFonts w:ascii="Arial" w:hAnsi="Arial" w:cs="Arial"/>
                <w:sz w:val="20"/>
                <w:szCs w:val="20"/>
              </w:rPr>
              <w:t>PIAGIO</w:t>
            </w:r>
          </w:p>
        </w:tc>
        <w:tc>
          <w:tcPr>
            <w:tcW w:w="2063" w:type="dxa"/>
            <w:shd w:val="clear" w:color="auto" w:fill="auto"/>
            <w:vAlign w:val="center"/>
          </w:tcPr>
          <w:p w:rsidR="00057CE0" w:rsidRPr="00632611" w:rsidRDefault="00057CE0" w:rsidP="00503EFF">
            <w:pPr>
              <w:rPr>
                <w:rFonts w:ascii="Arial" w:hAnsi="Arial" w:cs="Arial"/>
                <w:sz w:val="20"/>
                <w:szCs w:val="20"/>
              </w:rPr>
            </w:pPr>
            <w:r>
              <w:rPr>
                <w:rFonts w:ascii="Arial" w:hAnsi="Arial" w:cs="Arial"/>
                <w:sz w:val="20"/>
                <w:szCs w:val="20"/>
              </w:rPr>
              <w:t>ΦΟΡΤΗΓΑΚΙ</w:t>
            </w:r>
            <w:r w:rsidRPr="00632611">
              <w:rPr>
                <w:rFonts w:ascii="Arial" w:hAnsi="Arial" w:cs="Arial"/>
                <w:sz w:val="20"/>
                <w:szCs w:val="20"/>
              </w:rPr>
              <w:t xml:space="preserve">  ΚΗΠΟΥΡ</w:t>
            </w:r>
            <w:r>
              <w:rPr>
                <w:rFonts w:ascii="Arial" w:hAnsi="Arial" w:cs="Arial"/>
                <w:sz w:val="20"/>
                <w:szCs w:val="20"/>
              </w:rPr>
              <w:t>ΩΝ</w:t>
            </w:r>
          </w:p>
        </w:tc>
        <w:tc>
          <w:tcPr>
            <w:tcW w:w="1240" w:type="dxa"/>
            <w:shd w:val="clear" w:color="auto" w:fill="auto"/>
            <w:vAlign w:val="center"/>
          </w:tcPr>
          <w:p w:rsidR="00057CE0" w:rsidRPr="00632611" w:rsidRDefault="00057CE0" w:rsidP="00503EFF">
            <w:pPr>
              <w:jc w:val="right"/>
              <w:rPr>
                <w:rFonts w:ascii="Arial" w:hAnsi="Arial" w:cs="Arial"/>
                <w:sz w:val="20"/>
                <w:szCs w:val="20"/>
              </w:rPr>
            </w:pPr>
            <w:r w:rsidRPr="00632611">
              <w:rPr>
                <w:rFonts w:ascii="Arial" w:hAnsi="Arial" w:cs="Arial"/>
                <w:sz w:val="20"/>
                <w:szCs w:val="20"/>
              </w:rPr>
              <w:t>9</w:t>
            </w:r>
          </w:p>
        </w:tc>
        <w:tc>
          <w:tcPr>
            <w:tcW w:w="1700" w:type="dxa"/>
            <w:shd w:val="clear" w:color="auto" w:fill="auto"/>
            <w:vAlign w:val="center"/>
          </w:tcPr>
          <w:p w:rsidR="00057CE0" w:rsidRPr="00632611" w:rsidRDefault="00057CE0" w:rsidP="00503EFF">
            <w:pPr>
              <w:jc w:val="right"/>
              <w:rPr>
                <w:rFonts w:ascii="Arial" w:hAnsi="Arial" w:cs="Arial"/>
                <w:sz w:val="20"/>
                <w:szCs w:val="20"/>
              </w:rPr>
            </w:pPr>
            <w:r w:rsidRPr="00632611">
              <w:rPr>
                <w:rFonts w:ascii="Arial" w:hAnsi="Arial" w:cs="Arial"/>
                <w:sz w:val="20"/>
                <w:szCs w:val="20"/>
              </w:rPr>
              <w:t>31/1/2005</w:t>
            </w:r>
          </w:p>
        </w:tc>
      </w:tr>
    </w:tbl>
    <w:p w:rsidR="00057CE0" w:rsidRDefault="00057CE0" w:rsidP="00057CE0">
      <w:pPr>
        <w:pStyle w:val="aff"/>
        <w:ind w:firstLine="0"/>
        <w:rPr>
          <w:b/>
        </w:rPr>
      </w:pPr>
    </w:p>
    <w:p w:rsidR="00057CE0" w:rsidRPr="00057CE0" w:rsidRDefault="00057CE0" w:rsidP="00057CE0">
      <w:pPr>
        <w:pStyle w:val="aff"/>
        <w:jc w:val="center"/>
        <w:rPr>
          <w:b/>
        </w:rPr>
      </w:pPr>
      <w:r>
        <w:rPr>
          <w:b/>
        </w:rPr>
        <w:t xml:space="preserve">70 – </w:t>
      </w:r>
      <w:r w:rsidRPr="00B4398D">
        <w:rPr>
          <w:b/>
        </w:rPr>
        <w:t>ΛΟΙΠΕΣ ΥΠΗΡΕΣΙΕΣ</w:t>
      </w:r>
    </w:p>
    <w:tbl>
      <w:tblPr>
        <w:tblW w:w="8480" w:type="dxa"/>
        <w:jc w:val="center"/>
        <w:tblLook w:val="04A0"/>
      </w:tblPr>
      <w:tblGrid>
        <w:gridCol w:w="631"/>
        <w:gridCol w:w="1667"/>
        <w:gridCol w:w="1350"/>
        <w:gridCol w:w="2321"/>
        <w:gridCol w:w="963"/>
        <w:gridCol w:w="1548"/>
      </w:tblGrid>
      <w:tr w:rsidR="00057CE0" w:rsidRPr="00E62A7B" w:rsidTr="00503EFF">
        <w:trPr>
          <w:trHeight w:val="315"/>
          <w:jc w:val="center"/>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α/α</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ΑΡΙΘΜΟΣ ΚΥΚ/ΡΙΑΣ</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ΤΥΠΟΣ  ΟΧ/ΤΟΣ</w:t>
            </w:r>
          </w:p>
        </w:tc>
        <w:tc>
          <w:tcPr>
            <w:tcW w:w="232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ΕΙΔΟΣ  OXHM.</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Ίπποι</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E62A7B" w:rsidRDefault="00057CE0" w:rsidP="00503EFF">
            <w:pPr>
              <w:rPr>
                <w:rFonts w:ascii="Arial" w:hAnsi="Arial" w:cs="Arial"/>
                <w:b/>
                <w:bCs/>
                <w:sz w:val="20"/>
                <w:szCs w:val="20"/>
              </w:rPr>
            </w:pPr>
            <w:r w:rsidRPr="00E62A7B">
              <w:rPr>
                <w:rFonts w:ascii="Arial" w:hAnsi="Arial" w:cs="Arial"/>
                <w:b/>
                <w:bCs/>
                <w:sz w:val="20"/>
                <w:szCs w:val="20"/>
              </w:rPr>
              <w:t>Άδεια 1ης ημέρας κυκλοφορίας</w:t>
            </w:r>
          </w:p>
        </w:tc>
      </w:tr>
      <w:tr w:rsidR="00057CE0" w:rsidRPr="00E62A7B" w:rsidTr="00503EFF">
        <w:trPr>
          <w:trHeight w:val="315"/>
          <w:jc w:val="center"/>
        </w:trPr>
        <w:tc>
          <w:tcPr>
            <w:tcW w:w="63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sidRPr="00E62A7B">
              <w:rPr>
                <w:rFonts w:ascii="Arial" w:hAnsi="Arial" w:cs="Arial"/>
                <w:sz w:val="20"/>
                <w:szCs w:val="20"/>
              </w:rPr>
              <w:t>1</w:t>
            </w:r>
          </w:p>
        </w:tc>
        <w:tc>
          <w:tcPr>
            <w:tcW w:w="1667"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KHO – 6994</w:t>
            </w:r>
          </w:p>
        </w:tc>
        <w:tc>
          <w:tcPr>
            <w:tcW w:w="1350"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ΙVECO</w:t>
            </w:r>
          </w:p>
        </w:tc>
        <w:tc>
          <w:tcPr>
            <w:tcW w:w="2321"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ΦΟΡΤΗΓΟ ΑΝΑΤΡ/ΝΟ</w:t>
            </w:r>
          </w:p>
        </w:tc>
        <w:tc>
          <w:tcPr>
            <w:tcW w:w="963"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sz w:val="20"/>
                <w:szCs w:val="20"/>
              </w:rPr>
            </w:pPr>
            <w:r w:rsidRPr="00971762">
              <w:rPr>
                <w:rFonts w:ascii="Arial" w:hAnsi="Arial" w:cs="Arial"/>
                <w:sz w:val="20"/>
                <w:szCs w:val="20"/>
              </w:rPr>
              <w:t>57</w:t>
            </w:r>
          </w:p>
        </w:tc>
        <w:tc>
          <w:tcPr>
            <w:tcW w:w="1548"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sz w:val="20"/>
                <w:szCs w:val="20"/>
              </w:rPr>
            </w:pPr>
            <w:r w:rsidRPr="00971762">
              <w:rPr>
                <w:rFonts w:ascii="Arial" w:hAnsi="Arial" w:cs="Arial"/>
                <w:sz w:val="20"/>
                <w:szCs w:val="20"/>
              </w:rPr>
              <w:t>10/12/1999</w:t>
            </w:r>
          </w:p>
        </w:tc>
      </w:tr>
      <w:tr w:rsidR="00057CE0" w:rsidRPr="00E62A7B" w:rsidTr="00503EFF">
        <w:trPr>
          <w:trHeight w:val="315"/>
          <w:jc w:val="center"/>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2</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ΚΗΟ – 6993</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IVECO</w:t>
            </w:r>
          </w:p>
        </w:tc>
        <w:tc>
          <w:tcPr>
            <w:tcW w:w="2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ΦΟΡΤΗΓΟ</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jc w:val="right"/>
              <w:rPr>
                <w:rFonts w:ascii="Arial" w:hAnsi="Arial" w:cs="Arial"/>
                <w:sz w:val="20"/>
                <w:szCs w:val="20"/>
              </w:rPr>
            </w:pPr>
            <w:r w:rsidRPr="00971762">
              <w:rPr>
                <w:rFonts w:ascii="Arial" w:hAnsi="Arial" w:cs="Arial"/>
                <w:sz w:val="20"/>
                <w:szCs w:val="20"/>
              </w:rPr>
              <w:t>57</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jc w:val="right"/>
              <w:rPr>
                <w:rFonts w:ascii="Arial" w:hAnsi="Arial" w:cs="Arial"/>
                <w:sz w:val="20"/>
                <w:szCs w:val="20"/>
              </w:rPr>
            </w:pPr>
            <w:r w:rsidRPr="00971762">
              <w:rPr>
                <w:rFonts w:ascii="Arial" w:hAnsi="Arial" w:cs="Arial"/>
                <w:sz w:val="20"/>
                <w:szCs w:val="20"/>
              </w:rPr>
              <w:t>7/10/1999</w:t>
            </w:r>
          </w:p>
        </w:tc>
      </w:tr>
      <w:tr w:rsidR="00057CE0" w:rsidRPr="00E62A7B" w:rsidTr="00503EFF">
        <w:trPr>
          <w:trHeight w:val="315"/>
          <w:jc w:val="center"/>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lastRenderedPageBreak/>
              <w:t>3</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KHY – 7691</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IVECO</w:t>
            </w:r>
          </w:p>
        </w:tc>
        <w:tc>
          <w:tcPr>
            <w:tcW w:w="2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ΛΕΩΦΟΡΕΙΟ (20 ΘΕΣΕΩΝ)</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jc w:val="right"/>
              <w:rPr>
                <w:rFonts w:ascii="Arial" w:hAnsi="Arial" w:cs="Arial"/>
                <w:sz w:val="20"/>
                <w:szCs w:val="20"/>
              </w:rPr>
            </w:pPr>
            <w:r w:rsidRPr="00971762">
              <w:rPr>
                <w:rFonts w:ascii="Arial" w:hAnsi="Arial" w:cs="Arial"/>
                <w:sz w:val="20"/>
                <w:szCs w:val="20"/>
              </w:rPr>
              <w:t>18</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jc w:val="right"/>
              <w:rPr>
                <w:rFonts w:ascii="Arial" w:hAnsi="Arial" w:cs="Arial"/>
                <w:sz w:val="20"/>
                <w:szCs w:val="20"/>
              </w:rPr>
            </w:pPr>
            <w:r w:rsidRPr="00971762">
              <w:rPr>
                <w:rFonts w:ascii="Arial" w:hAnsi="Arial" w:cs="Arial"/>
                <w:sz w:val="20"/>
                <w:szCs w:val="20"/>
              </w:rPr>
              <w:t>16/2/2009</w:t>
            </w:r>
          </w:p>
        </w:tc>
      </w:tr>
      <w:tr w:rsidR="00057CE0" w:rsidRPr="00E62A7B" w:rsidTr="00503EFF">
        <w:trPr>
          <w:trHeight w:val="315"/>
          <w:jc w:val="center"/>
        </w:trPr>
        <w:tc>
          <w:tcPr>
            <w:tcW w:w="63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4</w:t>
            </w:r>
          </w:p>
        </w:tc>
        <w:tc>
          <w:tcPr>
            <w:tcW w:w="1667"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ΚΗΥ – 7651</w:t>
            </w:r>
          </w:p>
        </w:tc>
        <w:tc>
          <w:tcPr>
            <w:tcW w:w="1350"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IVECO</w:t>
            </w:r>
          </w:p>
        </w:tc>
        <w:tc>
          <w:tcPr>
            <w:tcW w:w="2321"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ΦΟΡΤΗΓΟ</w:t>
            </w:r>
          </w:p>
        </w:tc>
        <w:tc>
          <w:tcPr>
            <w:tcW w:w="963"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sz w:val="20"/>
                <w:szCs w:val="20"/>
              </w:rPr>
            </w:pPr>
            <w:r w:rsidRPr="00971762">
              <w:rPr>
                <w:rFonts w:ascii="Arial" w:hAnsi="Arial" w:cs="Arial"/>
                <w:sz w:val="20"/>
                <w:szCs w:val="20"/>
              </w:rPr>
              <w:t>57</w:t>
            </w:r>
          </w:p>
        </w:tc>
        <w:tc>
          <w:tcPr>
            <w:tcW w:w="1548" w:type="dxa"/>
            <w:tcBorders>
              <w:top w:val="single" w:sz="4" w:space="0" w:color="auto"/>
              <w:left w:val="nil"/>
              <w:bottom w:val="single" w:sz="4"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sz w:val="20"/>
                <w:szCs w:val="20"/>
              </w:rPr>
            </w:pPr>
            <w:r w:rsidRPr="00971762">
              <w:rPr>
                <w:rFonts w:ascii="Arial" w:hAnsi="Arial" w:cs="Arial"/>
                <w:sz w:val="20"/>
                <w:szCs w:val="20"/>
              </w:rPr>
              <w:t>17/1/2000</w:t>
            </w:r>
          </w:p>
        </w:tc>
      </w:tr>
      <w:tr w:rsidR="00057CE0" w:rsidRPr="00E62A7B" w:rsidTr="00503EFF">
        <w:trPr>
          <w:trHeight w:val="315"/>
          <w:jc w:val="center"/>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5</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rPr>
                <w:rFonts w:ascii="Arial" w:hAnsi="Arial" w:cs="Arial"/>
                <w:color w:val="000000"/>
                <w:sz w:val="20"/>
                <w:szCs w:val="20"/>
              </w:rPr>
            </w:pPr>
            <w:r w:rsidRPr="00971762">
              <w:rPr>
                <w:rFonts w:ascii="Arial" w:hAnsi="Arial" w:cs="Arial"/>
                <w:color w:val="000000"/>
                <w:sz w:val="20"/>
                <w:szCs w:val="20"/>
              </w:rPr>
              <w:t>ΚΗΥ</w:t>
            </w:r>
            <w:r>
              <w:rPr>
                <w:rFonts w:ascii="Arial" w:hAnsi="Arial" w:cs="Arial"/>
                <w:color w:val="000000"/>
                <w:sz w:val="20"/>
                <w:szCs w:val="20"/>
              </w:rPr>
              <w:t xml:space="preserve"> – </w:t>
            </w:r>
            <w:r w:rsidRPr="00971762">
              <w:rPr>
                <w:rFonts w:ascii="Arial" w:hAnsi="Arial" w:cs="Arial"/>
                <w:color w:val="000000"/>
                <w:sz w:val="20"/>
                <w:szCs w:val="20"/>
              </w:rPr>
              <w:t>7684</w:t>
            </w:r>
            <w:r>
              <w:rPr>
                <w:rFonts w:ascii="Arial" w:hAnsi="Arial" w:cs="Arial"/>
                <w:color w:val="000000"/>
                <w:sz w:val="20"/>
                <w:szCs w:val="20"/>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TOYOTA-HILUX</w:t>
            </w:r>
          </w:p>
        </w:tc>
        <w:tc>
          <w:tcPr>
            <w:tcW w:w="2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ΑΓΡΟΤΙΚΟ-ΦΟΡΤΗΓΟ ΑΥΤΟΚΙΝΗΤΟ</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jc w:val="right"/>
              <w:rPr>
                <w:rFonts w:ascii="Arial" w:hAnsi="Arial" w:cs="Arial"/>
                <w:color w:val="000000"/>
                <w:sz w:val="20"/>
                <w:szCs w:val="20"/>
              </w:rPr>
            </w:pPr>
            <w:r w:rsidRPr="00971762">
              <w:rPr>
                <w:rFonts w:ascii="Arial" w:hAnsi="Arial" w:cs="Arial"/>
                <w:color w:val="000000"/>
                <w:sz w:val="20"/>
                <w:szCs w:val="20"/>
              </w:rPr>
              <w:t>17</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971762" w:rsidRDefault="00057CE0" w:rsidP="00503EFF">
            <w:pPr>
              <w:jc w:val="right"/>
              <w:rPr>
                <w:rFonts w:ascii="Arial" w:hAnsi="Arial" w:cs="Arial"/>
                <w:color w:val="000000"/>
                <w:sz w:val="20"/>
                <w:szCs w:val="20"/>
              </w:rPr>
            </w:pPr>
            <w:r w:rsidRPr="00971762">
              <w:rPr>
                <w:rFonts w:ascii="Arial" w:hAnsi="Arial" w:cs="Arial"/>
                <w:color w:val="000000"/>
                <w:sz w:val="20"/>
                <w:szCs w:val="20"/>
              </w:rPr>
              <w:t>24/8/2007</w:t>
            </w:r>
          </w:p>
        </w:tc>
      </w:tr>
      <w:tr w:rsidR="00057CE0" w:rsidRPr="00E62A7B" w:rsidTr="00503EFF">
        <w:trPr>
          <w:trHeight w:val="315"/>
          <w:jc w:val="center"/>
        </w:trPr>
        <w:tc>
          <w:tcPr>
            <w:tcW w:w="63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6</w:t>
            </w:r>
          </w:p>
        </w:tc>
        <w:tc>
          <w:tcPr>
            <w:tcW w:w="1667" w:type="dxa"/>
            <w:tcBorders>
              <w:top w:val="single" w:sz="4" w:space="0" w:color="auto"/>
              <w:left w:val="nil"/>
              <w:bottom w:val="single" w:sz="8"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ΚΗΥ</w:t>
            </w:r>
            <w:r>
              <w:rPr>
                <w:rFonts w:ascii="Arial" w:hAnsi="Arial" w:cs="Arial"/>
                <w:sz w:val="20"/>
                <w:szCs w:val="20"/>
              </w:rPr>
              <w:t xml:space="preserve"> – </w:t>
            </w:r>
            <w:r w:rsidRPr="00971762">
              <w:rPr>
                <w:rFonts w:ascii="Arial" w:hAnsi="Arial" w:cs="Arial"/>
                <w:sz w:val="20"/>
                <w:szCs w:val="20"/>
              </w:rPr>
              <w:t>7686</w:t>
            </w:r>
            <w:r>
              <w:rPr>
                <w:rFonts w:ascii="Arial" w:hAnsi="Arial" w:cs="Arial"/>
                <w:sz w:val="20"/>
                <w:szCs w:val="20"/>
              </w:rPr>
              <w:t xml:space="preserve"> </w:t>
            </w:r>
          </w:p>
        </w:tc>
        <w:tc>
          <w:tcPr>
            <w:tcW w:w="1350" w:type="dxa"/>
            <w:tcBorders>
              <w:top w:val="single" w:sz="4" w:space="0" w:color="auto"/>
              <w:left w:val="nil"/>
              <w:bottom w:val="single" w:sz="8"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TOYOTA-HILUX</w:t>
            </w:r>
          </w:p>
        </w:tc>
        <w:tc>
          <w:tcPr>
            <w:tcW w:w="2321" w:type="dxa"/>
            <w:tcBorders>
              <w:top w:val="single" w:sz="4" w:space="0" w:color="auto"/>
              <w:left w:val="nil"/>
              <w:bottom w:val="single" w:sz="8"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ΑΓΡΟΤΙΚΟ-ΦΟΡΤΗΓΟ ΑΥΤΟΚΙΝΗΤΟ</w:t>
            </w:r>
          </w:p>
        </w:tc>
        <w:tc>
          <w:tcPr>
            <w:tcW w:w="963" w:type="dxa"/>
            <w:tcBorders>
              <w:top w:val="single" w:sz="4" w:space="0" w:color="auto"/>
              <w:left w:val="nil"/>
              <w:bottom w:val="single" w:sz="8"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color w:val="000000"/>
                <w:sz w:val="20"/>
                <w:szCs w:val="20"/>
              </w:rPr>
            </w:pPr>
            <w:r w:rsidRPr="00971762">
              <w:rPr>
                <w:rFonts w:ascii="Arial" w:hAnsi="Arial" w:cs="Arial"/>
                <w:color w:val="000000"/>
                <w:sz w:val="20"/>
                <w:szCs w:val="20"/>
              </w:rPr>
              <w:t>17</w:t>
            </w:r>
          </w:p>
        </w:tc>
        <w:tc>
          <w:tcPr>
            <w:tcW w:w="1548" w:type="dxa"/>
            <w:tcBorders>
              <w:top w:val="single" w:sz="4" w:space="0" w:color="auto"/>
              <w:left w:val="nil"/>
              <w:bottom w:val="single" w:sz="8"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color w:val="000000"/>
                <w:sz w:val="20"/>
                <w:szCs w:val="20"/>
              </w:rPr>
            </w:pPr>
            <w:r w:rsidRPr="00971762">
              <w:rPr>
                <w:rFonts w:ascii="Arial" w:hAnsi="Arial" w:cs="Arial"/>
                <w:color w:val="000000"/>
                <w:sz w:val="20"/>
                <w:szCs w:val="20"/>
              </w:rPr>
              <w:t>26/11/2007</w:t>
            </w:r>
          </w:p>
        </w:tc>
      </w:tr>
      <w:tr w:rsidR="00057CE0" w:rsidRPr="00E62A7B" w:rsidTr="00503EFF">
        <w:trPr>
          <w:trHeight w:val="315"/>
          <w:jc w:val="center"/>
        </w:trPr>
        <w:tc>
          <w:tcPr>
            <w:tcW w:w="631" w:type="dxa"/>
            <w:tcBorders>
              <w:top w:val="nil"/>
              <w:left w:val="single" w:sz="8" w:space="0" w:color="auto"/>
              <w:bottom w:val="single" w:sz="8" w:space="0" w:color="auto"/>
              <w:right w:val="single" w:sz="8" w:space="0" w:color="auto"/>
            </w:tcBorders>
            <w:shd w:val="clear" w:color="auto" w:fill="auto"/>
            <w:vAlign w:val="center"/>
            <w:hideMark/>
          </w:tcPr>
          <w:p w:rsidR="00057CE0" w:rsidRPr="00E62A7B" w:rsidRDefault="00057CE0" w:rsidP="00503EFF">
            <w:pPr>
              <w:jc w:val="right"/>
              <w:rPr>
                <w:rFonts w:ascii="Arial" w:hAnsi="Arial" w:cs="Arial"/>
                <w:sz w:val="20"/>
                <w:szCs w:val="20"/>
              </w:rPr>
            </w:pPr>
            <w:r>
              <w:rPr>
                <w:rFonts w:ascii="Arial" w:hAnsi="Arial" w:cs="Arial"/>
                <w:sz w:val="20"/>
                <w:szCs w:val="20"/>
              </w:rPr>
              <w:t>7</w:t>
            </w:r>
          </w:p>
        </w:tc>
        <w:tc>
          <w:tcPr>
            <w:tcW w:w="1667" w:type="dxa"/>
            <w:tcBorders>
              <w:top w:val="nil"/>
              <w:left w:val="nil"/>
              <w:bottom w:val="single" w:sz="8" w:space="0" w:color="auto"/>
              <w:right w:val="single" w:sz="8" w:space="0" w:color="auto"/>
            </w:tcBorders>
            <w:shd w:val="clear" w:color="auto" w:fill="auto"/>
            <w:vAlign w:val="center"/>
            <w:hideMark/>
          </w:tcPr>
          <w:p w:rsidR="00057CE0" w:rsidRPr="00971762" w:rsidRDefault="00057CE0" w:rsidP="00503EFF">
            <w:pPr>
              <w:rPr>
                <w:rFonts w:ascii="Arial" w:hAnsi="Arial" w:cs="Arial"/>
                <w:color w:val="000000"/>
                <w:sz w:val="20"/>
                <w:szCs w:val="20"/>
              </w:rPr>
            </w:pPr>
            <w:r w:rsidRPr="00971762">
              <w:rPr>
                <w:rFonts w:ascii="Arial" w:hAnsi="Arial" w:cs="Arial"/>
                <w:color w:val="000000"/>
                <w:sz w:val="20"/>
                <w:szCs w:val="20"/>
              </w:rPr>
              <w:t>ΚΗΟ</w:t>
            </w:r>
            <w:r>
              <w:rPr>
                <w:rFonts w:ascii="Arial" w:hAnsi="Arial" w:cs="Arial"/>
                <w:color w:val="000000"/>
                <w:sz w:val="20"/>
                <w:szCs w:val="20"/>
              </w:rPr>
              <w:t xml:space="preserve"> – </w:t>
            </w:r>
            <w:r w:rsidRPr="00971762">
              <w:rPr>
                <w:rFonts w:ascii="Arial" w:hAnsi="Arial" w:cs="Arial"/>
                <w:color w:val="000000"/>
                <w:sz w:val="20"/>
                <w:szCs w:val="20"/>
              </w:rPr>
              <w:t>6989</w:t>
            </w:r>
            <w:r>
              <w:rPr>
                <w:rFonts w:ascii="Arial" w:hAnsi="Arial" w:cs="Arial"/>
                <w:color w:val="000000"/>
                <w:sz w:val="20"/>
                <w:szCs w:val="20"/>
              </w:rPr>
              <w:t xml:space="preserve"> </w:t>
            </w:r>
          </w:p>
        </w:tc>
        <w:tc>
          <w:tcPr>
            <w:tcW w:w="1350" w:type="dxa"/>
            <w:tcBorders>
              <w:top w:val="nil"/>
              <w:left w:val="nil"/>
              <w:bottom w:val="single" w:sz="8"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MAZDA</w:t>
            </w:r>
          </w:p>
        </w:tc>
        <w:tc>
          <w:tcPr>
            <w:tcW w:w="2321" w:type="dxa"/>
            <w:tcBorders>
              <w:top w:val="nil"/>
              <w:left w:val="nil"/>
              <w:bottom w:val="single" w:sz="8" w:space="0" w:color="auto"/>
              <w:right w:val="single" w:sz="8" w:space="0" w:color="auto"/>
            </w:tcBorders>
            <w:shd w:val="clear" w:color="auto" w:fill="auto"/>
            <w:vAlign w:val="center"/>
            <w:hideMark/>
          </w:tcPr>
          <w:p w:rsidR="00057CE0" w:rsidRPr="00971762" w:rsidRDefault="00057CE0" w:rsidP="00503EFF">
            <w:pPr>
              <w:rPr>
                <w:rFonts w:ascii="Arial" w:hAnsi="Arial" w:cs="Arial"/>
                <w:sz w:val="20"/>
                <w:szCs w:val="20"/>
              </w:rPr>
            </w:pPr>
            <w:r w:rsidRPr="00971762">
              <w:rPr>
                <w:rFonts w:ascii="Arial" w:hAnsi="Arial" w:cs="Arial"/>
                <w:sz w:val="20"/>
                <w:szCs w:val="20"/>
              </w:rPr>
              <w:t>ΑΓΡΟΤΙΚΟ-ΦΟΡΤΗΓΟ ΑΥΤΟΚΙΝΗΤΟ</w:t>
            </w:r>
          </w:p>
        </w:tc>
        <w:tc>
          <w:tcPr>
            <w:tcW w:w="963" w:type="dxa"/>
            <w:tcBorders>
              <w:top w:val="nil"/>
              <w:left w:val="nil"/>
              <w:bottom w:val="single" w:sz="8"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color w:val="000000"/>
                <w:sz w:val="20"/>
                <w:szCs w:val="20"/>
              </w:rPr>
            </w:pPr>
            <w:r w:rsidRPr="00971762">
              <w:rPr>
                <w:rFonts w:ascii="Arial" w:hAnsi="Arial" w:cs="Arial"/>
                <w:color w:val="000000"/>
                <w:sz w:val="20"/>
                <w:szCs w:val="20"/>
              </w:rPr>
              <w:t>17</w:t>
            </w:r>
          </w:p>
        </w:tc>
        <w:tc>
          <w:tcPr>
            <w:tcW w:w="1548" w:type="dxa"/>
            <w:tcBorders>
              <w:top w:val="nil"/>
              <w:left w:val="nil"/>
              <w:bottom w:val="single" w:sz="8"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color w:val="000000"/>
                <w:sz w:val="20"/>
                <w:szCs w:val="20"/>
              </w:rPr>
            </w:pPr>
            <w:r w:rsidRPr="00971762">
              <w:rPr>
                <w:rFonts w:ascii="Arial" w:hAnsi="Arial" w:cs="Arial"/>
                <w:color w:val="000000"/>
                <w:sz w:val="20"/>
                <w:szCs w:val="20"/>
              </w:rPr>
              <w:t>5/3/1999</w:t>
            </w:r>
          </w:p>
        </w:tc>
      </w:tr>
      <w:tr w:rsidR="00057CE0" w:rsidRPr="00E62A7B" w:rsidTr="00503EFF">
        <w:trPr>
          <w:trHeight w:val="315"/>
          <w:jc w:val="center"/>
        </w:trPr>
        <w:tc>
          <w:tcPr>
            <w:tcW w:w="631" w:type="dxa"/>
            <w:tcBorders>
              <w:top w:val="nil"/>
              <w:left w:val="single" w:sz="8" w:space="0" w:color="auto"/>
              <w:bottom w:val="single" w:sz="4" w:space="0" w:color="auto"/>
              <w:right w:val="single" w:sz="8" w:space="0" w:color="auto"/>
            </w:tcBorders>
            <w:shd w:val="clear" w:color="auto" w:fill="auto"/>
            <w:vAlign w:val="center"/>
            <w:hideMark/>
          </w:tcPr>
          <w:p w:rsidR="00057CE0" w:rsidRPr="005255C6" w:rsidRDefault="00057CE0" w:rsidP="00503EFF">
            <w:pPr>
              <w:jc w:val="right"/>
              <w:rPr>
                <w:rFonts w:ascii="Arial" w:hAnsi="Arial" w:cs="Arial"/>
                <w:sz w:val="20"/>
                <w:szCs w:val="20"/>
                <w:lang w:val="en-US"/>
              </w:rPr>
            </w:pPr>
            <w:r>
              <w:rPr>
                <w:rFonts w:ascii="Arial" w:hAnsi="Arial" w:cs="Arial"/>
                <w:sz w:val="20"/>
                <w:szCs w:val="20"/>
                <w:lang w:val="en-US"/>
              </w:rPr>
              <w:t>8</w:t>
            </w:r>
          </w:p>
        </w:tc>
        <w:tc>
          <w:tcPr>
            <w:tcW w:w="1667" w:type="dxa"/>
            <w:tcBorders>
              <w:top w:val="nil"/>
              <w:left w:val="nil"/>
              <w:bottom w:val="single" w:sz="4" w:space="0" w:color="auto"/>
              <w:right w:val="single" w:sz="8" w:space="0" w:color="auto"/>
            </w:tcBorders>
            <w:shd w:val="clear" w:color="auto" w:fill="auto"/>
            <w:vAlign w:val="center"/>
            <w:hideMark/>
          </w:tcPr>
          <w:p w:rsidR="00057CE0" w:rsidRPr="00971762" w:rsidRDefault="00057CE0" w:rsidP="00503EFF">
            <w:pPr>
              <w:rPr>
                <w:rFonts w:ascii="Arial" w:hAnsi="Arial" w:cs="Arial"/>
                <w:color w:val="000000"/>
                <w:sz w:val="20"/>
                <w:szCs w:val="20"/>
              </w:rPr>
            </w:pPr>
            <w:r w:rsidRPr="00971762">
              <w:rPr>
                <w:rFonts w:ascii="Arial" w:hAnsi="Arial" w:cs="Arial"/>
                <w:color w:val="000000"/>
                <w:sz w:val="20"/>
                <w:szCs w:val="20"/>
              </w:rPr>
              <w:t>ΚΗΥ</w:t>
            </w:r>
            <w:r>
              <w:rPr>
                <w:rFonts w:ascii="Arial" w:hAnsi="Arial" w:cs="Arial"/>
                <w:color w:val="000000"/>
                <w:sz w:val="20"/>
                <w:szCs w:val="20"/>
              </w:rPr>
              <w:t xml:space="preserve"> –</w:t>
            </w:r>
            <w:r w:rsidRPr="00971762">
              <w:rPr>
                <w:rFonts w:ascii="Arial" w:hAnsi="Arial" w:cs="Arial"/>
                <w:color w:val="000000"/>
                <w:sz w:val="20"/>
                <w:szCs w:val="20"/>
              </w:rPr>
              <w:t xml:space="preserve"> 7687</w:t>
            </w:r>
          </w:p>
        </w:tc>
        <w:tc>
          <w:tcPr>
            <w:tcW w:w="1350" w:type="dxa"/>
            <w:tcBorders>
              <w:top w:val="nil"/>
              <w:left w:val="nil"/>
              <w:bottom w:val="single" w:sz="4" w:space="0" w:color="auto"/>
              <w:right w:val="single" w:sz="8" w:space="0" w:color="auto"/>
            </w:tcBorders>
            <w:shd w:val="clear" w:color="auto" w:fill="auto"/>
            <w:vAlign w:val="center"/>
            <w:hideMark/>
          </w:tcPr>
          <w:p w:rsidR="00057CE0" w:rsidRPr="00971762" w:rsidRDefault="00057CE0" w:rsidP="00503EFF">
            <w:pPr>
              <w:rPr>
                <w:rFonts w:ascii="Arial" w:hAnsi="Arial" w:cs="Arial"/>
                <w:color w:val="000000"/>
                <w:sz w:val="20"/>
                <w:szCs w:val="20"/>
              </w:rPr>
            </w:pPr>
            <w:r w:rsidRPr="00971762">
              <w:rPr>
                <w:rFonts w:ascii="Arial" w:hAnsi="Arial" w:cs="Arial"/>
                <w:color w:val="000000"/>
                <w:sz w:val="20"/>
                <w:szCs w:val="20"/>
              </w:rPr>
              <w:t>NISSAN</w:t>
            </w:r>
          </w:p>
        </w:tc>
        <w:tc>
          <w:tcPr>
            <w:tcW w:w="2321" w:type="dxa"/>
            <w:tcBorders>
              <w:top w:val="nil"/>
              <w:left w:val="nil"/>
              <w:bottom w:val="single" w:sz="4" w:space="0" w:color="auto"/>
              <w:right w:val="single" w:sz="8" w:space="0" w:color="auto"/>
            </w:tcBorders>
            <w:shd w:val="clear" w:color="auto" w:fill="auto"/>
            <w:vAlign w:val="center"/>
            <w:hideMark/>
          </w:tcPr>
          <w:p w:rsidR="00057CE0" w:rsidRPr="00971762" w:rsidRDefault="00057CE0" w:rsidP="00503EFF">
            <w:pPr>
              <w:rPr>
                <w:rFonts w:ascii="Arial" w:hAnsi="Arial" w:cs="Arial"/>
                <w:color w:val="000000"/>
                <w:sz w:val="20"/>
                <w:szCs w:val="20"/>
              </w:rPr>
            </w:pPr>
            <w:r w:rsidRPr="00971762">
              <w:rPr>
                <w:rFonts w:ascii="Arial" w:hAnsi="Arial" w:cs="Arial"/>
                <w:color w:val="000000"/>
                <w:sz w:val="20"/>
                <w:szCs w:val="20"/>
              </w:rPr>
              <w:t>ΑΓΡΟΤΙΚΟ</w:t>
            </w:r>
          </w:p>
        </w:tc>
        <w:tc>
          <w:tcPr>
            <w:tcW w:w="963" w:type="dxa"/>
            <w:tcBorders>
              <w:top w:val="nil"/>
              <w:left w:val="nil"/>
              <w:bottom w:val="single" w:sz="4"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color w:val="000000"/>
                <w:sz w:val="20"/>
                <w:szCs w:val="20"/>
              </w:rPr>
            </w:pPr>
            <w:r w:rsidRPr="00971762">
              <w:rPr>
                <w:rFonts w:ascii="Arial" w:hAnsi="Arial" w:cs="Arial"/>
                <w:color w:val="000000"/>
                <w:sz w:val="20"/>
                <w:szCs w:val="20"/>
              </w:rPr>
              <w:t>16</w:t>
            </w:r>
          </w:p>
        </w:tc>
        <w:tc>
          <w:tcPr>
            <w:tcW w:w="1548" w:type="dxa"/>
            <w:tcBorders>
              <w:top w:val="nil"/>
              <w:left w:val="nil"/>
              <w:bottom w:val="single" w:sz="4" w:space="0" w:color="auto"/>
              <w:right w:val="single" w:sz="8" w:space="0" w:color="auto"/>
            </w:tcBorders>
            <w:shd w:val="clear" w:color="auto" w:fill="auto"/>
            <w:vAlign w:val="center"/>
            <w:hideMark/>
          </w:tcPr>
          <w:p w:rsidR="00057CE0" w:rsidRPr="00971762" w:rsidRDefault="00057CE0" w:rsidP="00503EFF">
            <w:pPr>
              <w:jc w:val="right"/>
              <w:rPr>
                <w:rFonts w:ascii="Arial" w:hAnsi="Arial" w:cs="Arial"/>
                <w:color w:val="000000"/>
                <w:sz w:val="20"/>
                <w:szCs w:val="20"/>
              </w:rPr>
            </w:pPr>
            <w:r w:rsidRPr="00971762">
              <w:rPr>
                <w:rFonts w:ascii="Arial" w:hAnsi="Arial" w:cs="Arial"/>
                <w:color w:val="000000"/>
                <w:sz w:val="20"/>
                <w:szCs w:val="20"/>
              </w:rPr>
              <w:t>1/2/2008</w:t>
            </w:r>
          </w:p>
        </w:tc>
      </w:tr>
      <w:tr w:rsidR="00057CE0" w:rsidRPr="00E62A7B" w:rsidTr="00503EFF">
        <w:trPr>
          <w:trHeight w:val="315"/>
          <w:jc w:val="center"/>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jc w:val="right"/>
              <w:rPr>
                <w:rFonts w:ascii="Arial" w:hAnsi="Arial" w:cs="Arial"/>
                <w:sz w:val="20"/>
                <w:szCs w:val="20"/>
                <w:lang w:val="en-US"/>
              </w:rPr>
            </w:pPr>
            <w:r>
              <w:rPr>
                <w:rFonts w:ascii="Arial" w:hAnsi="Arial" w:cs="Arial"/>
                <w:sz w:val="20"/>
                <w:szCs w:val="20"/>
                <w:lang w:val="en-US"/>
              </w:rPr>
              <w:t>9</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C3C2B" w:rsidRDefault="00057CE0" w:rsidP="00503EFF">
            <w:pPr>
              <w:rPr>
                <w:rFonts w:ascii="Arial" w:hAnsi="Arial" w:cs="Arial"/>
                <w:color w:val="000000"/>
                <w:sz w:val="20"/>
                <w:szCs w:val="20"/>
                <w:lang w:val="en-US"/>
              </w:rPr>
            </w:pPr>
            <w:r w:rsidRPr="00971762">
              <w:rPr>
                <w:rFonts w:ascii="Arial" w:hAnsi="Arial" w:cs="Arial"/>
                <w:color w:val="000000"/>
                <w:sz w:val="20"/>
                <w:szCs w:val="20"/>
              </w:rPr>
              <w:t>ΚΗΥ</w:t>
            </w:r>
            <w:r>
              <w:rPr>
                <w:rFonts w:ascii="Arial" w:hAnsi="Arial" w:cs="Arial"/>
                <w:color w:val="000000"/>
                <w:sz w:val="20"/>
                <w:szCs w:val="20"/>
              </w:rPr>
              <w:t xml:space="preserve"> –</w:t>
            </w:r>
            <w:r w:rsidRPr="00971762">
              <w:rPr>
                <w:rFonts w:ascii="Arial" w:hAnsi="Arial" w:cs="Arial"/>
                <w:color w:val="000000"/>
                <w:sz w:val="20"/>
                <w:szCs w:val="20"/>
              </w:rPr>
              <w:t xml:space="preserve"> 7</w:t>
            </w:r>
            <w:r>
              <w:rPr>
                <w:rFonts w:ascii="Arial" w:hAnsi="Arial" w:cs="Arial"/>
                <w:color w:val="000000"/>
                <w:sz w:val="20"/>
                <w:szCs w:val="20"/>
              </w:rPr>
              <w:t>530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C3C2B" w:rsidRDefault="00057CE0" w:rsidP="00503EFF">
            <w:pPr>
              <w:rPr>
                <w:rFonts w:ascii="Arial" w:hAnsi="Arial" w:cs="Arial"/>
                <w:color w:val="000000"/>
                <w:sz w:val="20"/>
                <w:szCs w:val="20"/>
                <w:lang w:val="en-US"/>
              </w:rPr>
            </w:pPr>
            <w:r>
              <w:rPr>
                <w:rFonts w:ascii="Arial" w:hAnsi="Arial" w:cs="Arial"/>
                <w:color w:val="000000"/>
                <w:sz w:val="20"/>
                <w:szCs w:val="20"/>
                <w:lang w:val="en-US"/>
              </w:rPr>
              <w:t>MERCEDES</w:t>
            </w:r>
          </w:p>
        </w:tc>
        <w:tc>
          <w:tcPr>
            <w:tcW w:w="232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971762" w:rsidRDefault="00057CE0" w:rsidP="00503EFF">
            <w:pPr>
              <w:rPr>
                <w:rFonts w:ascii="Arial" w:hAnsi="Arial" w:cs="Arial"/>
                <w:color w:val="000000"/>
                <w:sz w:val="20"/>
                <w:szCs w:val="20"/>
              </w:rPr>
            </w:pPr>
            <w:r w:rsidRPr="00971762">
              <w:rPr>
                <w:rFonts w:ascii="Arial" w:hAnsi="Arial" w:cs="Arial"/>
                <w:sz w:val="20"/>
                <w:szCs w:val="20"/>
              </w:rPr>
              <w:t>ΦΟΡΤΗΓΟ ΑΝΑΤΡ/ΝΟ</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C3C2B" w:rsidRDefault="00057CE0" w:rsidP="00503EFF">
            <w:pPr>
              <w:jc w:val="right"/>
              <w:rPr>
                <w:rFonts w:ascii="Arial" w:hAnsi="Arial" w:cs="Arial"/>
                <w:color w:val="000000"/>
                <w:sz w:val="20"/>
                <w:szCs w:val="20"/>
                <w:lang w:val="en-US"/>
              </w:rPr>
            </w:pPr>
            <w:r>
              <w:rPr>
                <w:rFonts w:ascii="Arial" w:hAnsi="Arial" w:cs="Arial"/>
                <w:color w:val="000000"/>
                <w:sz w:val="20"/>
                <w:szCs w:val="20"/>
                <w:lang w:val="en-US"/>
              </w:rPr>
              <w:t>72</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6C3C2B" w:rsidRDefault="00057CE0" w:rsidP="00503EFF">
            <w:pPr>
              <w:jc w:val="right"/>
              <w:rPr>
                <w:rFonts w:ascii="Arial" w:hAnsi="Arial" w:cs="Arial"/>
                <w:color w:val="000000"/>
                <w:sz w:val="20"/>
                <w:szCs w:val="20"/>
                <w:lang w:val="en-US"/>
              </w:rPr>
            </w:pPr>
            <w:r>
              <w:rPr>
                <w:rFonts w:ascii="Arial" w:hAnsi="Arial" w:cs="Arial"/>
                <w:color w:val="000000"/>
                <w:sz w:val="20"/>
                <w:szCs w:val="20"/>
                <w:lang w:val="en-US"/>
              </w:rPr>
              <w:t>23/2/2011</w:t>
            </w:r>
          </w:p>
        </w:tc>
      </w:tr>
      <w:tr w:rsidR="00057CE0" w:rsidRPr="00E62A7B" w:rsidTr="00503EFF">
        <w:trPr>
          <w:trHeight w:val="315"/>
          <w:jc w:val="center"/>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C806C9" w:rsidRDefault="00057CE0" w:rsidP="00503EFF">
            <w:pPr>
              <w:jc w:val="right"/>
              <w:rPr>
                <w:rFonts w:ascii="Arial" w:hAnsi="Arial" w:cs="Arial"/>
                <w:sz w:val="20"/>
                <w:szCs w:val="20"/>
              </w:rPr>
            </w:pPr>
            <w:r>
              <w:rPr>
                <w:rFonts w:ascii="Arial" w:hAnsi="Arial" w:cs="Arial"/>
                <w:sz w:val="20"/>
                <w:szCs w:val="20"/>
              </w:rPr>
              <w:t>10</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971762" w:rsidRDefault="00057CE0" w:rsidP="00503EFF">
            <w:pPr>
              <w:rPr>
                <w:rFonts w:ascii="Arial" w:hAnsi="Arial" w:cs="Arial"/>
                <w:color w:val="000000"/>
                <w:sz w:val="20"/>
                <w:szCs w:val="20"/>
              </w:rPr>
            </w:pPr>
            <w:r>
              <w:rPr>
                <w:rFonts w:ascii="Arial" w:hAnsi="Arial" w:cs="Arial"/>
                <w:color w:val="000000"/>
                <w:sz w:val="20"/>
                <w:szCs w:val="20"/>
              </w:rPr>
              <w:t>ΚΗΥ-7532</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rPr>
                <w:rFonts w:ascii="Arial" w:hAnsi="Arial" w:cs="Arial"/>
                <w:color w:val="000000"/>
                <w:sz w:val="20"/>
                <w:szCs w:val="20"/>
                <w:lang w:val="en-US"/>
              </w:rPr>
            </w:pPr>
            <w:r>
              <w:rPr>
                <w:rFonts w:ascii="Arial" w:hAnsi="Arial" w:cs="Arial"/>
                <w:color w:val="000000"/>
                <w:sz w:val="20"/>
                <w:szCs w:val="20"/>
                <w:lang w:val="en-US"/>
              </w:rPr>
              <w:t>VW</w:t>
            </w:r>
          </w:p>
        </w:tc>
        <w:tc>
          <w:tcPr>
            <w:tcW w:w="232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C806C9" w:rsidRDefault="00057CE0" w:rsidP="00503EFF">
            <w:pPr>
              <w:rPr>
                <w:rFonts w:ascii="Arial" w:hAnsi="Arial" w:cs="Arial"/>
                <w:sz w:val="20"/>
                <w:szCs w:val="20"/>
              </w:rPr>
            </w:pPr>
            <w:r>
              <w:rPr>
                <w:rFonts w:ascii="Arial" w:hAnsi="Arial" w:cs="Arial"/>
                <w:sz w:val="20"/>
                <w:szCs w:val="20"/>
              </w:rPr>
              <w:t>ΦΟΡΤΗΓΟ</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jc w:val="right"/>
              <w:rPr>
                <w:rFonts w:ascii="Arial" w:hAnsi="Arial" w:cs="Arial"/>
                <w:color w:val="000000"/>
                <w:sz w:val="20"/>
                <w:szCs w:val="20"/>
                <w:lang w:val="en-US"/>
              </w:rPr>
            </w:pPr>
            <w:r>
              <w:rPr>
                <w:rFonts w:ascii="Arial" w:hAnsi="Arial" w:cs="Arial"/>
                <w:color w:val="000000"/>
                <w:sz w:val="20"/>
                <w:szCs w:val="20"/>
                <w:lang w:val="en-US"/>
              </w:rPr>
              <w:t>14</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jc w:val="right"/>
              <w:rPr>
                <w:rFonts w:ascii="Arial" w:hAnsi="Arial" w:cs="Arial"/>
                <w:color w:val="000000"/>
                <w:sz w:val="20"/>
                <w:szCs w:val="20"/>
                <w:lang w:val="en-US"/>
              </w:rPr>
            </w:pPr>
            <w:r>
              <w:rPr>
                <w:rFonts w:ascii="Arial" w:hAnsi="Arial" w:cs="Arial"/>
                <w:color w:val="000000"/>
                <w:sz w:val="20"/>
                <w:szCs w:val="20"/>
                <w:lang w:val="en-US"/>
              </w:rPr>
              <w:t>12/05/2015</w:t>
            </w:r>
          </w:p>
        </w:tc>
      </w:tr>
      <w:tr w:rsidR="00057CE0" w:rsidRPr="00E62A7B" w:rsidTr="00503EFF">
        <w:trPr>
          <w:trHeight w:val="315"/>
          <w:jc w:val="center"/>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jc w:val="right"/>
              <w:rPr>
                <w:rFonts w:ascii="Arial" w:hAnsi="Arial" w:cs="Arial"/>
                <w:sz w:val="20"/>
                <w:szCs w:val="20"/>
              </w:rPr>
            </w:pPr>
            <w:r>
              <w:rPr>
                <w:rFonts w:ascii="Arial" w:hAnsi="Arial" w:cs="Arial"/>
                <w:sz w:val="20"/>
                <w:szCs w:val="20"/>
              </w:rPr>
              <w:t>11</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rPr>
                <w:rFonts w:ascii="Arial" w:hAnsi="Arial" w:cs="Arial"/>
                <w:color w:val="000000"/>
                <w:sz w:val="20"/>
                <w:szCs w:val="20"/>
              </w:rPr>
            </w:pPr>
            <w:r>
              <w:rPr>
                <w:rFonts w:ascii="Arial" w:hAnsi="Arial" w:cs="Arial"/>
                <w:color w:val="000000"/>
                <w:sz w:val="20"/>
                <w:szCs w:val="20"/>
              </w:rPr>
              <w:t>ΚΗΥ-7533</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5B1AAA" w:rsidRDefault="00057CE0" w:rsidP="00503EFF">
            <w:pPr>
              <w:rPr>
                <w:rFonts w:ascii="Arial" w:hAnsi="Arial" w:cs="Arial"/>
                <w:color w:val="000000"/>
                <w:sz w:val="20"/>
                <w:szCs w:val="20"/>
              </w:rPr>
            </w:pPr>
            <w:r>
              <w:rPr>
                <w:rFonts w:ascii="Arial" w:hAnsi="Arial" w:cs="Arial"/>
                <w:color w:val="000000"/>
                <w:sz w:val="20"/>
                <w:szCs w:val="20"/>
              </w:rPr>
              <w:t>ΤΟΥΟΤΑ</w:t>
            </w:r>
          </w:p>
        </w:tc>
        <w:tc>
          <w:tcPr>
            <w:tcW w:w="232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rPr>
                <w:rFonts w:ascii="Arial" w:hAnsi="Arial" w:cs="Arial"/>
                <w:sz w:val="20"/>
                <w:szCs w:val="20"/>
              </w:rPr>
            </w:pPr>
            <w:r w:rsidRPr="00971762">
              <w:rPr>
                <w:rFonts w:ascii="Arial" w:hAnsi="Arial" w:cs="Arial"/>
                <w:color w:val="000000"/>
                <w:sz w:val="20"/>
                <w:szCs w:val="20"/>
              </w:rPr>
              <w:t>ΑΓΡΟΤΙΚΟ</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5B1AAA" w:rsidRDefault="00057CE0" w:rsidP="00503EFF">
            <w:pPr>
              <w:jc w:val="right"/>
              <w:rPr>
                <w:rFonts w:ascii="Arial" w:hAnsi="Arial" w:cs="Arial"/>
                <w:color w:val="000000"/>
                <w:sz w:val="20"/>
                <w:szCs w:val="20"/>
              </w:rPr>
            </w:pPr>
            <w:r>
              <w:rPr>
                <w:rFonts w:ascii="Arial" w:hAnsi="Arial" w:cs="Arial"/>
                <w:color w:val="000000"/>
                <w:sz w:val="20"/>
                <w:szCs w:val="20"/>
              </w:rPr>
              <w:t>17</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5B1AAA" w:rsidRDefault="00057CE0" w:rsidP="00503EFF">
            <w:pPr>
              <w:jc w:val="right"/>
              <w:rPr>
                <w:rFonts w:ascii="Arial" w:hAnsi="Arial" w:cs="Arial"/>
                <w:color w:val="000000"/>
                <w:sz w:val="20"/>
                <w:szCs w:val="20"/>
              </w:rPr>
            </w:pPr>
            <w:r>
              <w:rPr>
                <w:rFonts w:ascii="Arial" w:hAnsi="Arial" w:cs="Arial"/>
                <w:color w:val="000000"/>
                <w:sz w:val="20"/>
                <w:szCs w:val="20"/>
              </w:rPr>
              <w:t>26/7/2021</w:t>
            </w:r>
          </w:p>
        </w:tc>
      </w:tr>
      <w:tr w:rsidR="00057CE0" w:rsidRPr="00E62A7B" w:rsidTr="00503EFF">
        <w:trPr>
          <w:trHeight w:val="315"/>
          <w:jc w:val="center"/>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jc w:val="right"/>
              <w:rPr>
                <w:rFonts w:ascii="Arial" w:hAnsi="Arial" w:cs="Arial"/>
                <w:sz w:val="20"/>
                <w:szCs w:val="20"/>
              </w:rPr>
            </w:pPr>
            <w:r>
              <w:rPr>
                <w:rFonts w:ascii="Arial" w:hAnsi="Arial" w:cs="Arial"/>
                <w:sz w:val="20"/>
                <w:szCs w:val="20"/>
              </w:rPr>
              <w:t>12</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rPr>
                <w:rFonts w:ascii="Arial" w:hAnsi="Arial" w:cs="Arial"/>
                <w:color w:val="000000"/>
                <w:sz w:val="20"/>
                <w:szCs w:val="20"/>
              </w:rPr>
            </w:pPr>
            <w:r>
              <w:rPr>
                <w:rFonts w:ascii="Arial" w:hAnsi="Arial" w:cs="Arial"/>
                <w:color w:val="000000"/>
                <w:sz w:val="20"/>
                <w:szCs w:val="20"/>
              </w:rPr>
              <w:t>ΚΗΥ-7579</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835893" w:rsidRDefault="00057CE0" w:rsidP="00503EFF">
            <w:pPr>
              <w:rPr>
                <w:rFonts w:ascii="Arial" w:hAnsi="Arial" w:cs="Arial"/>
                <w:color w:val="000000"/>
                <w:sz w:val="20"/>
                <w:szCs w:val="20"/>
                <w:lang w:val="en-US"/>
              </w:rPr>
            </w:pPr>
            <w:r>
              <w:rPr>
                <w:rFonts w:ascii="Arial" w:hAnsi="Arial" w:cs="Arial"/>
                <w:color w:val="000000"/>
                <w:sz w:val="20"/>
                <w:szCs w:val="20"/>
                <w:lang w:val="en-US"/>
              </w:rPr>
              <w:t>MERCEDES</w:t>
            </w:r>
          </w:p>
        </w:tc>
        <w:tc>
          <w:tcPr>
            <w:tcW w:w="2321"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Pr="00835893" w:rsidRDefault="00057CE0" w:rsidP="00503EFF">
            <w:pPr>
              <w:rPr>
                <w:rFonts w:ascii="Arial" w:hAnsi="Arial" w:cs="Arial"/>
                <w:color w:val="000000"/>
                <w:sz w:val="20"/>
                <w:szCs w:val="20"/>
              </w:rPr>
            </w:pPr>
            <w:r>
              <w:rPr>
                <w:rFonts w:ascii="Arial" w:hAnsi="Arial" w:cs="Arial"/>
                <w:color w:val="000000"/>
                <w:sz w:val="20"/>
                <w:szCs w:val="20"/>
              </w:rPr>
              <w:t>ΦΟΡΤΗΓΟ</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130</w:t>
            </w:r>
          </w:p>
        </w:tc>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rsidR="00057CE0" w:rsidRDefault="00057CE0" w:rsidP="00503EFF">
            <w:pPr>
              <w:jc w:val="right"/>
              <w:rPr>
                <w:rFonts w:ascii="Arial" w:hAnsi="Arial" w:cs="Arial"/>
                <w:color w:val="000000"/>
                <w:sz w:val="20"/>
                <w:szCs w:val="20"/>
              </w:rPr>
            </w:pPr>
            <w:r>
              <w:rPr>
                <w:rFonts w:ascii="Arial" w:hAnsi="Arial" w:cs="Arial"/>
                <w:color w:val="000000"/>
                <w:sz w:val="20"/>
                <w:szCs w:val="20"/>
              </w:rPr>
              <w:t>15-9-2022</w:t>
            </w:r>
          </w:p>
        </w:tc>
      </w:tr>
      <w:bookmarkEnd w:id="104"/>
      <w:bookmarkEnd w:id="105"/>
    </w:tbl>
    <w:p w:rsidR="0023741A" w:rsidRDefault="0023741A" w:rsidP="00D82B16">
      <w:pPr>
        <w:spacing w:after="0"/>
        <w:rPr>
          <w:lang w:val="el-GR"/>
        </w:rPr>
      </w:pPr>
    </w:p>
    <w:p w:rsidR="00057CE0" w:rsidRPr="00057CE0" w:rsidRDefault="00057CE0" w:rsidP="00057CE0">
      <w:pPr>
        <w:spacing w:after="0"/>
        <w:rPr>
          <w:lang w:val="el-GR"/>
        </w:rPr>
      </w:pPr>
      <w:r w:rsidRPr="00057CE0">
        <w:rPr>
          <w:lang w:val="el-GR"/>
        </w:rPr>
        <w:t xml:space="preserve">Ο παραπάνω πίνακας δύναται να τροποποιηθεί με προσθήκη ή αφαίρεση οχημάτων με κοινοποίηση απλού εγγράφου προς τον ανάδοχο. </w:t>
      </w:r>
    </w:p>
    <w:p w:rsidR="0023741A" w:rsidRDefault="00057CE0" w:rsidP="00057CE0">
      <w:pPr>
        <w:spacing w:after="0"/>
        <w:rPr>
          <w:lang w:val="el-GR"/>
        </w:rPr>
      </w:pPr>
      <w:r w:rsidRPr="00057CE0">
        <w:rPr>
          <w:lang w:val="el-GR"/>
        </w:rPr>
        <w:t>Ο καθορισμός της τιμής των ανταλλακτικών που είναι απαραίτητα να χρησιμοποιηθούν σε κάθε εργασία θα πραγματοποιείται από την Επιτροπή Συντήρησης Επισκευής της ΥΑ 3373/390/20.3.75. Η Επιτροπή αφού διενεργήσει έρευνα αγοράς ελέγχει, την προσφορά του Αναδόχου κατά την διαγωνιστική διαδικασία, στο τομέα χρήσης των ανταλλακτικών. Η επιτροπή σε κάθε περίπτωση ενεργεί στην κατεύθυνση της διασφάλισης των συμφερόντων του Δήμου Ναυπακτίας. Στις τιμές των ανταλλακτικών στην ΕΝΤΟΛΗ ΕΠΙΘΕΩΡΗΣΗΣ ΚΑΙ ΕΠΙΣΚΕΥΗΣ ΟΧΗΜΑΤΟΣ του αναδόχου θα εφαρμόζετε το ενιαίο ποσοστό έκπτωσης που θα δοθεί με την προσφορά.</w:t>
      </w:r>
    </w:p>
    <w:p w:rsidR="0023741A" w:rsidRDefault="0023741A" w:rsidP="00D82B16">
      <w:pPr>
        <w:spacing w:after="0"/>
        <w:rPr>
          <w:lang w:val="el-GR"/>
        </w:rPr>
      </w:pPr>
    </w:p>
    <w:p w:rsidR="00057CE0" w:rsidRPr="00057CE0" w:rsidRDefault="00057CE0" w:rsidP="00057CE0">
      <w:pPr>
        <w:spacing w:after="0"/>
        <w:jc w:val="center"/>
        <w:rPr>
          <w:b/>
          <w:bCs/>
          <w:u w:val="single"/>
          <w:lang w:val="el-GR"/>
        </w:rPr>
      </w:pPr>
      <w:r w:rsidRPr="00057CE0">
        <w:rPr>
          <w:b/>
          <w:bCs/>
          <w:u w:val="single"/>
          <w:lang w:val="el-GR"/>
        </w:rPr>
        <w:t>Τεκμηρίωση, Κοστολόγηση και Πιστοποίηση των Εκτελούμενων Εργασιών</w:t>
      </w:r>
    </w:p>
    <w:p w:rsidR="00057CE0" w:rsidRPr="00057CE0" w:rsidRDefault="00057CE0" w:rsidP="00057CE0">
      <w:pPr>
        <w:spacing w:after="0"/>
        <w:rPr>
          <w:lang w:val="el-GR"/>
        </w:rPr>
      </w:pPr>
    </w:p>
    <w:p w:rsidR="00057CE0" w:rsidRPr="00057CE0" w:rsidRDefault="00057CE0" w:rsidP="00057CE0">
      <w:pPr>
        <w:spacing w:after="0"/>
        <w:rPr>
          <w:lang w:val="el-GR"/>
        </w:rPr>
      </w:pPr>
      <w:r w:rsidRPr="00057CE0">
        <w:rPr>
          <w:lang w:val="el-GR"/>
        </w:rPr>
        <w:t>Στο Πίνακα I της μελέτης περιλαμβάνονται ενδεικτικά οι τύποι οχημάτων και μηχανημάτων του Δήμου Ναυπακτίας, με αναφορά σε χαρακτηριστικούς αριθμούς τύπου ή πλαισίου. Αυτά τα στοιχεία / δεδομένα είναι ικανά για την αναγνώριση των οχημάτων στους καταλόγους των κατασκευαστών, ώστε να είναι δυνατή η επισκευή των μηχανικών μερών τους με τον κατάλληλο εξοπλισμό και ανταλλακτικά από τους αναδόχους. Ένα όχημα ή μηχάνημα έργου μπορεί να περιλαμβάνεται σε έναν ή περισσότερους πίνακες του παραρτήματος, ώστε να επισκευάζεται κάθε φορά από το κατάλληλο συνεργείο (π.χ. τα πλαίσια των οχημάτων είναι σε άλλους πίνακες και οι υπερκατασκευές σε άλλον)</w:t>
      </w:r>
    </w:p>
    <w:p w:rsidR="00057CE0" w:rsidRPr="00057CE0" w:rsidRDefault="00057CE0" w:rsidP="00057CE0">
      <w:pPr>
        <w:spacing w:after="0"/>
        <w:rPr>
          <w:lang w:val="el-GR"/>
        </w:rPr>
      </w:pPr>
      <w:r w:rsidRPr="00057CE0">
        <w:rPr>
          <w:lang w:val="el-GR"/>
        </w:rPr>
        <w:t xml:space="preserve"> Στον Πίνακα II δίδονται ομαδοποιημένες ενδεικτικά οι κυριότερες εργασίες και οι ώρες που απαιτούνται και που τυχόν θα προκύψουν ανά είδος επισκευής. Οποιοσδήποτε εργασίες που δεν αναφέρονται παρακάτω, αλλά μπορεί να προκύψουν και δεν μπορούν να προβλεφθούν κατά την διάρκεια εκπόνησης της μελέτης, θα τιμολογούνται με την ίδια χρέωση ανά ώρα που έχει προσφέρει ο πάροχος της υπηρεσίας στο έντυπο της προσφοράς του και για τις υπόλοιπες εργασίες.</w:t>
      </w:r>
    </w:p>
    <w:p w:rsidR="00057CE0" w:rsidRPr="00057CE0" w:rsidRDefault="00057CE0" w:rsidP="00057CE0">
      <w:pPr>
        <w:spacing w:after="0"/>
        <w:rPr>
          <w:lang w:val="el-GR"/>
        </w:rPr>
      </w:pPr>
      <w:r w:rsidRPr="00057CE0">
        <w:rPr>
          <w:lang w:val="el-GR"/>
        </w:rPr>
        <w:t xml:space="preserve">Η διαδικασία που επιλέχθηκε για την τεκμηρίωση, την έγκριση και την πιστοποίηση των εργασιών που θα παραλαμβάνονται κάθε φορά από τον ανάδοχο, είναι η διαδικασία που περιγράφει η ΥΑ 3373/390/20.3.75. </w:t>
      </w:r>
    </w:p>
    <w:p w:rsidR="00057CE0" w:rsidRPr="00057CE0" w:rsidRDefault="00057CE0" w:rsidP="00057CE0">
      <w:pPr>
        <w:spacing w:after="0"/>
        <w:rPr>
          <w:lang w:val="el-GR"/>
        </w:rPr>
      </w:pPr>
      <w:r w:rsidRPr="00057CE0">
        <w:rPr>
          <w:lang w:val="el-GR"/>
        </w:rPr>
        <w:t xml:space="preserve">Η διαδικασία που προβλέπεται από την ΥΑ 3373/390/20.3.75 προβλέπει ότι κάθε βλάβη διαπιστώνεται από το Γραφείο Κίνησης Οχημάτων και στη συνέχεια η Επιτροπή Συντήρησης Επισκευής της ΥΑ 3373/390/20.3.75, πραγματοποιεί έρευνα αγοράς, κοστολογεί την επισκευή, επιλέγεται ανάδοχος και τελικά πιστοποιείται και παραλαμβάνεται η επισκευή. Στην παρούσα μελέτη για την ανάθεση εργασιών ο ανάδοχος αναδεικνύεται με ανοιχτή διαγωνιστική διαδικασία, οπότε η παραπάνω Επιτροπή Συντήρησης Επισκευής δεν αναδεικνύει νέο ανάδοχο κάθε φορά, αλλά έχει επιλεγεί εξαρχής ο ανάδοχος και κάθε φορά διενεργεί έρευνα αγοράς, κοστολογεί την επισκευή και τελικά πιστοποιεί και παραλαμβάνει την επισκευή. </w:t>
      </w:r>
    </w:p>
    <w:p w:rsidR="00057CE0" w:rsidRPr="00057CE0" w:rsidRDefault="00057CE0" w:rsidP="00057CE0">
      <w:pPr>
        <w:spacing w:after="0"/>
        <w:rPr>
          <w:lang w:val="el-GR"/>
        </w:rPr>
      </w:pPr>
      <w:r w:rsidRPr="00057CE0">
        <w:rPr>
          <w:lang w:val="el-GR"/>
        </w:rPr>
        <w:lastRenderedPageBreak/>
        <w:t xml:space="preserve">Σύμφωνα με τη διαδικασία της ΥΑ 3373/390/20.3.75, η Επιτροπή Συντήρησης Επισκευής παραλαμβάνει από τον ανάδοχο ΔΕΛΤΙΟ ΕΠΙΘΕΩΡΗΣΗΣ ΚΑΙ ΕΠΙΣΚΕΥΗΣ ΟΧΗΜΑΤΟΣ με την αρχική κοστολόγηση των εργασιών και ανταλλακτικών, αποφασίζει την ανάθεση και παρακολουθεί την επισκευή μέχρι την τιμολόγησή της. </w:t>
      </w:r>
    </w:p>
    <w:p w:rsidR="00057CE0" w:rsidRPr="00057CE0" w:rsidRDefault="00057CE0" w:rsidP="00057CE0">
      <w:pPr>
        <w:spacing w:after="0"/>
        <w:rPr>
          <w:lang w:val="el-GR"/>
        </w:rPr>
      </w:pPr>
      <w:r w:rsidRPr="00057CE0">
        <w:rPr>
          <w:lang w:val="el-GR"/>
        </w:rPr>
        <w:t xml:space="preserve">Στην παραπάνω έκθεση θα αποτυπώνονται και όλα τα απαραίτητα ανταλλακτικά με τους κωδικούς και τον κατασκευαστή τους. Η κοστολόγηση των εργασιών γίνεται χρησιμοποιώντας τον πίνακα κόστους ενδεικτικών εργασιών κάθε κατηγορίας αφαιρώντας το αντίστοιχο ποσοστό έκπτωσης που έχει δοθεί. Για εργασίες που δεν περιλαμβάνονται στον πίνακα κόστους ενδεικτικών εργασιών αυτές θα υπολογίζονται με βάση το κόστος εργατοώρας επισκευής. Η κοστολόγηση των ανταλλακτικών θα γίνεται με τον τρόπο και την διαδικασία που περιγράφηκε παραπάνω. </w:t>
      </w:r>
    </w:p>
    <w:p w:rsidR="00057CE0" w:rsidRPr="00057CE0" w:rsidRDefault="00057CE0" w:rsidP="00057CE0">
      <w:pPr>
        <w:spacing w:after="0"/>
        <w:rPr>
          <w:lang w:val="el-GR"/>
        </w:rPr>
      </w:pPr>
      <w:r w:rsidRPr="00057CE0">
        <w:rPr>
          <w:lang w:val="el-GR"/>
        </w:rPr>
        <w:t xml:space="preserve">Η Επιτροπή Συντήρησης Επισκευής ελέγχει την έκθεση που περιλαμβάνει τις εργασίες και τα ανταλλακτικά και μπορεί να παρεμβαίνει στην κοστολόγηση των εργασιών και των ανταλλακτικών προς όφελος του Δήμου Ναυπακτίας. Ο ανάδοχος σε κάθε περίπτωση είναι υποχρεωμένος να δεχτεί τις παρατηρήσεις της Επιτροπής σε ότι αφορά την κοστολόγηση της επισκευής (εργασίες, εργατοώρες, ανταλλακτικά) και να συμμορφωθεί άμεσα με τις υποδείξεις της. </w:t>
      </w:r>
    </w:p>
    <w:p w:rsidR="00057CE0" w:rsidRPr="00057CE0" w:rsidRDefault="00057CE0" w:rsidP="00057CE0">
      <w:pPr>
        <w:spacing w:after="0"/>
        <w:rPr>
          <w:lang w:val="el-GR"/>
        </w:rPr>
      </w:pPr>
      <w:r w:rsidRPr="00057CE0">
        <w:rPr>
          <w:lang w:val="el-GR"/>
        </w:rPr>
        <w:t>Για κάθε επισκευή-συντήρηση οχήματος ή μηχανήματος της μελέτης τα χρησιμοποιούμενα ανταλλακτικά θα είναι τα γνήσια ανταλλακτικά που περιλαμβάνονται στους επίσημους τιμοκαταλόγους των εταιρειών κατασκευής ή εισαγωγής των αντίστοιχων οχημάτων-μηχανημάτων της μελέτης ή που χρησιμοποιεί και προτείνει ο κατασκευαστής του οχήματος.</w:t>
      </w:r>
    </w:p>
    <w:p w:rsidR="00057CE0" w:rsidRPr="00057CE0" w:rsidRDefault="00057CE0" w:rsidP="00057CE0">
      <w:pPr>
        <w:spacing w:after="0"/>
        <w:rPr>
          <w:lang w:val="el-GR"/>
        </w:rPr>
      </w:pPr>
      <w:r w:rsidRPr="00057CE0">
        <w:rPr>
          <w:lang w:val="el-GR"/>
        </w:rPr>
        <w:t xml:space="preserve"> Στην περίπτωση που το αναγκαίο για την συγκεκριμένη επισκευή ανταλλακτικό εντοπιστεί σε αυτούς, τότε δίδεται η δυνατότητα να χρησιμοποιηθεί άμεσα, με χρήση της τιμής μετά την εφαρμογή της έκπτωσης. Η επιτροπή, βέβαια, έχει την δυνατότητα, κατά την κρίση της, να διερευνήσει περαιτέρω την ελεύθερη αγορά προκειμένου να εξαντλήσει την πιθανότητα μεγιστοποίησης του οφέλους της υπηρεσίας, με τον εντοπισμό χαμηλότερης τιμής. Η τιμή του ανταλλακτικού θα είναι, σε κάθε περίπτωση, χαμηλότερη από αυτή που έχει προκύψει από την διαγωνιστική διαδικασία. </w:t>
      </w:r>
    </w:p>
    <w:p w:rsidR="00057CE0" w:rsidRPr="00057CE0" w:rsidRDefault="00057CE0" w:rsidP="00057CE0">
      <w:pPr>
        <w:spacing w:after="0"/>
        <w:rPr>
          <w:lang w:val="el-GR"/>
        </w:rPr>
      </w:pPr>
      <w:r w:rsidRPr="00057CE0">
        <w:rPr>
          <w:lang w:val="el-GR"/>
        </w:rPr>
        <w:t xml:space="preserve">Για τα οχήματα που διαθέτει ο Δήμος και λόγω παλαιότητας δεν υπάρχουν ανταλλακτικά γνήσια (των εταιρειών κατασκευής ή εισαγωγής των αντίστοιχων οχημάτων-μηχανημάτων) ο ανάδοχος μπορεί να προτείνει προς έγκριση, κατά την σύνταξη του «Δελτίου της Τεχνικής Επιθεώρησης» την χρήση ανταλλακτικών του εμπορίου (ανταλλακτικά τρίτων κατασκευαστών ιδίου τύπου και µε τα ίδια τεχνικά χαρακτηριστικά με τα γνήσια ανταλλακτικά). Τα ανταλλακτικά αυτά θα πρέπει να είναι εφάμιλλα των γνήσιων ανταλλακτικών κατά την έννοια του Κανονισμού (ΕΚ αριθ. 1400/2002 ή του αναθεωρημένου ΕΚ αριθ. 461/2010) και άριστης ποιότητος (όχι διαλογής, όχι μεταχειρισμένα). Θα πρέπει να είναι κατάλληλα και αποδεκτά για την χρήση για την οποία προορίζονται και να συνοδεύονται (για όποια από αυτά απαιτείται και δεν εξαιρούνται της υποχρέωσης αυτής από τις αντίστοιχες οδηγίες) από δήλωση/πιστοποιητικό συμμόρφωσης προς όλες τις εφαρμοστέες απαιτήσεις από πιστοποιημένο δίκτυο φορέα πιστοποίησης ή να έχουν σήμανση CE, για την ύπαρξη των οποίων πιστοποιητικών δεσμεύεται ο συμμετέχων με υπεύθυνη δήλωση που καταθέτει με την προσφορά του. Η μη απόδειξη ύπαρξης της σήμανσης CE για ανταλλακτικά και αναλώσιμα ή αντίστοιχου πιστοποιητικού καταλληλόλητας αποτελεί αιτία δωρεάν αντικατάστασης τους άμεσα από τον μειοδότη. Ανταλλακτικά που δεν είναι σύμφωνα µε τις τεχνικές προδιαγραφές των εκάστοτε κατασκευαστών-αντιπροσώπων των οχημάτων- μηχανημάτων, απορρίπτονται. Επισημαίνεται ότι απαγορεύεται ρητά η χρήση μεταχειρισμένων ή εκ διαλογής ανταλλακτικών σε οποιαδήποτε επισκευή ή συντήρηση. </w:t>
      </w:r>
    </w:p>
    <w:p w:rsidR="00057CE0" w:rsidRPr="00057CE0" w:rsidRDefault="00057CE0" w:rsidP="00057CE0">
      <w:pPr>
        <w:spacing w:after="0"/>
        <w:rPr>
          <w:lang w:val="el-GR"/>
        </w:rPr>
      </w:pPr>
      <w:r w:rsidRPr="00057CE0">
        <w:rPr>
          <w:lang w:val="el-GR"/>
        </w:rPr>
        <w:t xml:space="preserve">Ορισμός γνήσιου ανταλλακτικού σύμφωνα με τον Κανονισμό (ΕΚ) αριθ. 1400/2002 σελ.13 παράγρ κ.: «γνήσια ανταλλακτικά»: ανταλλακτικά της ίδιας ποιότητας με τα συστατικά που χρησιμοποιούνται για τη συναρμολόγηση του αυτοκινήτου οχήματος και τα οποία παράγονται με τις τυποποιημένες προδιαγραφές και διαδικασίες που καθορίζει ο κατασκευαστής του αυτοκινήτου οχήματος για την παραγωγή συστατικών μερών ή ανταλλακτικών για το οικείο αυτοκίνητο. Περιλαμβάνουν τα ανταλλακτικά που κατασκευάζονται στην ίδια γραμμή παραγωγής με τα εν λόγω συστατικά. Εφόσον δεν αποδεικνύεται το αντίθετο, τεκμαίρεται ότι πρόκειται για γνήσια ανταλλακτικά εάν ο κατασκευαστής των ανταλλακτικών πιστοποιεί ότι όλα αυτά τα μέρη είναι εφάμιλλης ποιότητας με τα συστατικά που χρησιμοποιήθηκαν για τη συναρμολόγηση του οικείου αυτοκινήτου οχήματος και κατασκευάστηκαν σύμφωνα με τις προδιαγραφές και τα πρότυπα παραγωγής του κατασκευαστή του αυτοκινήτου οχήματος» </w:t>
      </w:r>
    </w:p>
    <w:p w:rsidR="00057CE0" w:rsidRPr="00057CE0" w:rsidRDefault="00057CE0" w:rsidP="00057CE0">
      <w:pPr>
        <w:spacing w:after="0"/>
        <w:rPr>
          <w:lang w:val="el-GR"/>
        </w:rPr>
      </w:pPr>
      <w:r w:rsidRPr="00057CE0">
        <w:rPr>
          <w:lang w:val="el-GR"/>
        </w:rPr>
        <w:t xml:space="preserve">Ορισμός ανταλλακτικού εφάμιλλης ποιότητας σύμφωνα με τον Κανονισμό (ΕΚ) αριθ. 1400/2002 σελ.13 παράγρ. κα.: «ανταλλακτικά εφάμιλλης ποιότητας»: μόνον τα ανταλλακτικά που κατασκευάζονται από </w:t>
      </w:r>
      <w:r w:rsidRPr="00057CE0">
        <w:rPr>
          <w:lang w:val="el-GR"/>
        </w:rPr>
        <w:lastRenderedPageBreak/>
        <w:t xml:space="preserve">οποιαδήποτε επιχείρηση η οποία μπορεί ανά πάσα στιγμή να πιστοποιήσει ότι τα ανταλλακτικά αυτά έχουν την ίδια ποιότητα με τα συστατικά μέρη που χρησιμοποιήθηκαν για τη συναρμολόγηση των σχετικών αυτοκινήτων οχημάτων. </w:t>
      </w:r>
    </w:p>
    <w:p w:rsidR="00057CE0" w:rsidRPr="00057CE0" w:rsidRDefault="00057CE0" w:rsidP="00057CE0">
      <w:pPr>
        <w:spacing w:after="0"/>
        <w:rPr>
          <w:lang w:val="el-GR"/>
        </w:rPr>
      </w:pPr>
      <w:r w:rsidRPr="00057CE0">
        <w:rPr>
          <w:lang w:val="el-GR"/>
        </w:rPr>
        <w:t xml:space="preserve">Η τιμολόγηση των εργασιών και των απαιτούμενων ανταλλακτικών μπορεί να γίνεται για ένα όχημα ανά μήνα. Δηλαδή το σύνολο των εργασιών και των ανταλλακτικών που χρησιμοποιήθηκαν σε έναν μήνα από τον ανάδοχο, για την επισκευή ενός οχήματος / μηχανήματος μιας κατηγορίας, συνοδευόμενο από όλα τα απαραίτητα έγγραφα που ορίζονται από την ΥΑ 3373/390/20.3.75, θα μπορούν να τιμολογούνται όλα μαζί σε μηνιαία βάση ακόμη και αν το όχημα παρουσίασε βλάβη σε διαφορετικές περιόδους (σ.σ. αποκλειστικά όμως εντός του ίδιου ημερολογιακού μήνα). </w:t>
      </w:r>
    </w:p>
    <w:p w:rsidR="00057CE0" w:rsidRPr="00057CE0" w:rsidRDefault="00057CE0" w:rsidP="00057CE0">
      <w:pPr>
        <w:spacing w:after="0"/>
        <w:rPr>
          <w:lang w:val="el-GR"/>
        </w:rPr>
      </w:pPr>
      <w:r w:rsidRPr="00057CE0">
        <w:rPr>
          <w:lang w:val="el-GR"/>
        </w:rPr>
        <w:t xml:space="preserve">Στο διαγωνισμό γίνονται δεκτές προσφορές που αφορούν μόνο στο σύνολο των εργασιών μιας ή περισσότερων κατηγοριών και σε καμία περίπτωση για μέρος εργασιών μιας κατηγορίας. </w:t>
      </w:r>
    </w:p>
    <w:p w:rsidR="00057CE0" w:rsidRPr="00057CE0" w:rsidRDefault="00057CE0" w:rsidP="00057CE0">
      <w:pPr>
        <w:spacing w:after="0"/>
        <w:rPr>
          <w:lang w:val="el-GR"/>
        </w:rPr>
      </w:pPr>
      <w:r w:rsidRPr="00057CE0">
        <w:rPr>
          <w:lang w:val="el-GR"/>
        </w:rPr>
        <w:t xml:space="preserve">Οι διαγωνιζόμενοι θα πρέπει να εγγυώνται γραπτώς την ποιότητα της εργασίας τους ενώ η χρονική εγγύηση δεν θα πρέπει να είναι μικρότερη του ενός (1) έτους. Η εγγύηση αυτή νοείται ως η χωρίς χρέωση άμεση επισκευή του οχήματος ή του μηχανικού μέρους που καταρχήν επισκευάστηκε και κατόπιν παρουσίασε ξανά βλάβη εντός των χρονικών ορίων της εγγύησης. Κάθε παραστατικό πληρωμής θα συνοδεύεται από έγγραφο εγγύησης όπου θα αναγράφονται οι εργασίες που πραγματοποιήθηκαν καθώς και τα ανταλλακτικά με τους κωδικούς τους και τον κατασκευαστή που χρησιμοποιήθηκαν. </w:t>
      </w:r>
    </w:p>
    <w:p w:rsidR="00057CE0" w:rsidRPr="00057CE0" w:rsidRDefault="00057CE0" w:rsidP="00057CE0">
      <w:pPr>
        <w:spacing w:after="0"/>
        <w:rPr>
          <w:lang w:val="el-GR"/>
        </w:rPr>
      </w:pPr>
      <w:r w:rsidRPr="00057CE0">
        <w:rPr>
          <w:lang w:val="el-GR"/>
        </w:rPr>
        <w:t xml:space="preserve">Οι επισκευές θα εκτελούνται στην περίπτωση που προκύψει ανάγκη, σε χρόνο που επιλέγει η υπηρεσία. Κατά συνέπεια, ο Δήμος Ναυπακτίας δεν δεσμεύεται να εξαντλήσει ολόκληρο τον προϋπολογισμό κατά τη διάρκεια της σύμβασης. </w:t>
      </w:r>
    </w:p>
    <w:p w:rsidR="00057CE0" w:rsidRPr="00057CE0" w:rsidRDefault="00057CE0" w:rsidP="00057CE0">
      <w:pPr>
        <w:spacing w:after="0"/>
        <w:rPr>
          <w:lang w:val="el-GR"/>
        </w:rPr>
      </w:pPr>
      <w:r w:rsidRPr="00057CE0">
        <w:rPr>
          <w:lang w:val="el-GR"/>
        </w:rPr>
        <w:t>Κατά τη διαδικασία των επισκευών οποιαδήποτε ανταλλακτικά χρειασθούν, θα πρέπει απαραιτήτως να καταγράφονται πριν τοποθετηθούν επί του οχήματος ή του μηχανικού μέρους που επισκευάζεται και θα ελέγχονται από την αρμόδια επιτροπή της υπηρεσίας. Τα υλικά και ανταλλακτικά που θα χρησιμοποιηθούν θα είναι τα γνήσια που χρησιμοποιεί ο κατασκευαστής του οχήματος ή εφάμιλλα αυτών κατά την έννοια του Κανονισμού (ΕΚ αριθ. 1400/2002 ή του αναθεωρημένου 461/2010) και άριστης ποιότητος (όχι διαλογής, όχι μεταχειρισμένα). Το συνεργείο (ανάδοχος) που θα εκτελεί την επισκευή, οφείλει να παραδώσει στην Υπηρεσία τα αντικατασταθέντα ανταλλακτικά. Στην περίπτωση που αυτό δεν είναι δυνατό (πχ, λόγω φθοράς τους) οφείλει να παρέχει όλα τα σχετικά στοιχεία αυτών (πχ, κωδικούς αριθμούς ανταλλακτικών, κλπ).</w:t>
      </w:r>
    </w:p>
    <w:p w:rsidR="00057CE0" w:rsidRPr="00057CE0" w:rsidRDefault="00057CE0" w:rsidP="00057CE0">
      <w:pPr>
        <w:spacing w:after="0"/>
        <w:rPr>
          <w:lang w:val="el-GR"/>
        </w:rPr>
      </w:pPr>
      <w:r w:rsidRPr="00057CE0">
        <w:rPr>
          <w:lang w:val="el-GR"/>
        </w:rPr>
        <w:t>Ο ανάδοχος αναλαμβάνει, με δικά του έξοδα τη μεταφορά (περισυλλογή) του οχήματος από σημείο που θα του υποδειχτεί μέχρι το συνεργείο του για επισκευή εφόσον η απόσταση του συνεργείου είναι μεγαλύτερη των 60 χλμ. από το αμαξοστάσιο του Δήμου. Ο ανάδοχος ευθύνεται για οτιδήποτε ήθελε συμβεί στο μηχανικό μέρος ή στο όχημα μέχρι την παράδοσή του.</w:t>
      </w:r>
    </w:p>
    <w:p w:rsidR="00057CE0" w:rsidRPr="00057CE0" w:rsidRDefault="00057CE0" w:rsidP="00057CE0">
      <w:pPr>
        <w:spacing w:after="0"/>
        <w:rPr>
          <w:lang w:val="el-GR"/>
        </w:rPr>
      </w:pPr>
      <w:r w:rsidRPr="00057CE0">
        <w:rPr>
          <w:lang w:val="el-GR"/>
        </w:rPr>
        <w:t xml:space="preserve">Ο Δήμος Ναυπακτίας  έχει το δικαίωμα να πραγματοποιεί επισκευές με το προσωπικό του, με παροχή τεχνικής υποστήριξης (επίβλεψη-τεχνογνωσία) από τον ανάδοχο. Επιτρέπεται στον Ανάδοχο να αναθέσει οποιοδήποτε μέρος των υπηρεσιών του που θα προκύπτουν από τη Σύμβαση, υπεργολαβικά σε τρίτη εταιρεία. Σε κάθε περίπτωση όμως, ο Ανάδοχος έχει την πλήρη ευθύνη έναντι της Αναθέτουσας Αρχής για την ορθή εκτέλεση της εργασίας και των προμηθειών, σύμφωνα με τα προβλεπόμενα στη Σύμβαση. Οι προσφέροντες δύνανται, αν και εφόσον το επιθυμούν να αναφέρουν στην προσφορά τους τα τμήματα της εργασίας που ενδεχομένως προτίθενται να αναθέσουν υπεργολαβικά σε τρίτους, καθώς και στοιχεία που αφορούν το προφίλ των τυχόν υπεργολάβων. </w:t>
      </w:r>
    </w:p>
    <w:p w:rsidR="00057CE0" w:rsidRPr="00057CE0" w:rsidRDefault="00057CE0" w:rsidP="00057CE0">
      <w:pPr>
        <w:spacing w:after="0"/>
        <w:rPr>
          <w:lang w:val="el-GR"/>
        </w:rPr>
      </w:pPr>
      <w:r w:rsidRPr="00057CE0">
        <w:rPr>
          <w:lang w:val="el-GR"/>
        </w:rPr>
        <w:t>Οι επισκευές των καλαθοφόρων - γερανών θα πρέπει να είναι σύμφωνες με την 2006/42/ΕΚ Ευρωπαϊκή Οδηγία και το Π.Δ.57/2010 (ΦΕΚ Α97/2010) και το  ΦΕΚ 1186/2003). Μετά το πέρας της κάθε επισκευής θα βεβαιώνεται από πιστοποιημένη εταιρεία για τον έλεγχο και την πιστοποίηση της επισκευής (θα κατατεθεί με την προσφορά σχετική σύμβαση συνεργασίας εάν δεν διαθέτει ο ίδιος προσωπικό με την πιστοποίηση αυτή) η οποία βεβαίωση θα συνοδεύει το τιμολόγιο παροχής υπηρεσιών ώστε να αποδεικνύεται ότι οι ηλεκτροσυγκολλήσεις έγιναν σύμφωνα με την ανωτέρω οδηγία την EN ISO 9606:1.2017 ή EN:287-1:2004 ή ΕΝ 280:2013 όπως ισχύουν σήμερα. Μετά το πέρας κάθε επισκευής, και εφόσον απαιτείται, θα επανεκδίδεται το πιστοποιητικό καταλληλόλητας, σύμφωνα με τα οριζόμενα στο ΦΕΚ 1186/ 25-08-2003 όπως ισχύει κατά την εκτέλεση των εργασιών, του καλαθοφόρου οχήματος.</w:t>
      </w:r>
    </w:p>
    <w:p w:rsidR="0023741A" w:rsidRDefault="00057CE0" w:rsidP="00057CE0">
      <w:pPr>
        <w:spacing w:after="0"/>
        <w:rPr>
          <w:lang w:val="el-GR"/>
        </w:rPr>
      </w:pPr>
      <w:r w:rsidRPr="00057CE0">
        <w:rPr>
          <w:lang w:val="el-GR"/>
        </w:rPr>
        <w:t>Σύμφωνα με όλα τα ανωτέρω ο συνολικός προϋπολογισμός της μελέτης διακρίνεται στα κάτωθι Δέκα (10) επιμέρους τμήματα, με τα αναγραφόμενα ποσά (ανά τμήμα) και τη συνολική δαπάνη ως εξής:</w:t>
      </w:r>
    </w:p>
    <w:p w:rsidR="00057CE0" w:rsidRDefault="00057CE0" w:rsidP="00057CE0">
      <w:pPr>
        <w:spacing w:after="0"/>
        <w:rPr>
          <w:lang w:val="el-GR"/>
        </w:rPr>
      </w:pPr>
    </w:p>
    <w:p w:rsidR="00057CE0" w:rsidRDefault="00057CE0" w:rsidP="00057CE0">
      <w:pPr>
        <w:spacing w:after="0"/>
        <w:rPr>
          <w:lang w:val="el-GR"/>
        </w:rPr>
      </w:pPr>
    </w:p>
    <w:p w:rsidR="0023741A" w:rsidRPr="00057CE0" w:rsidRDefault="00057CE0" w:rsidP="00057CE0">
      <w:pPr>
        <w:spacing w:after="0"/>
        <w:jc w:val="center"/>
        <w:rPr>
          <w:b/>
          <w:bCs/>
          <w:u w:val="single"/>
          <w:lang w:val="el-GR"/>
        </w:rPr>
      </w:pPr>
      <w:r w:rsidRPr="00057CE0">
        <w:rPr>
          <w:b/>
          <w:bCs/>
          <w:u w:val="single"/>
          <w:lang w:val="el-GR"/>
        </w:rPr>
        <w:lastRenderedPageBreak/>
        <w:t>Συνολικός Ενδεικτικός Προϋπολογισμός</w:t>
      </w:r>
    </w:p>
    <w:p w:rsidR="0023741A" w:rsidRDefault="0023741A" w:rsidP="00D82B16">
      <w:pPr>
        <w:spacing w:after="0"/>
        <w:rPr>
          <w:lang w:val="el-GR"/>
        </w:rPr>
      </w:pPr>
    </w:p>
    <w:tbl>
      <w:tblPr>
        <w:tblW w:w="11255" w:type="dxa"/>
        <w:tblInd w:w="-734" w:type="dxa"/>
        <w:tblLook w:val="04A0"/>
      </w:tblPr>
      <w:tblGrid>
        <w:gridCol w:w="551"/>
        <w:gridCol w:w="1746"/>
        <w:gridCol w:w="1787"/>
        <w:gridCol w:w="1213"/>
        <w:gridCol w:w="1285"/>
        <w:gridCol w:w="1427"/>
        <w:gridCol w:w="1574"/>
        <w:gridCol w:w="1426"/>
        <w:gridCol w:w="246"/>
      </w:tblGrid>
      <w:tr w:rsidR="00057CE0" w:rsidTr="00057CE0">
        <w:trPr>
          <w:gridAfter w:val="1"/>
          <w:wAfter w:w="246" w:type="dxa"/>
          <w:trHeight w:val="327"/>
        </w:trPr>
        <w:tc>
          <w:tcPr>
            <w:tcW w:w="5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Α/Α</w:t>
            </w:r>
          </w:p>
        </w:tc>
        <w:tc>
          <w:tcPr>
            <w:tcW w:w="17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Κ.Α</w:t>
            </w:r>
          </w:p>
        </w:tc>
        <w:tc>
          <w:tcPr>
            <w:tcW w:w="300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ΠΕΡΙΓΡΑΦΗ ΚΑΤΗΓΟΡΙΩΝ</w:t>
            </w:r>
          </w:p>
        </w:tc>
        <w:tc>
          <w:tcPr>
            <w:tcW w:w="4286" w:type="dxa"/>
            <w:gridSpan w:val="3"/>
            <w:vMerge w:val="restart"/>
            <w:tcBorders>
              <w:top w:val="single" w:sz="8" w:space="0" w:color="auto"/>
              <w:left w:val="single" w:sz="8" w:space="0" w:color="000000"/>
              <w:bottom w:val="single" w:sz="8" w:space="0" w:color="000000"/>
              <w:right w:val="nil"/>
            </w:tcBorders>
            <w:shd w:val="clear" w:color="auto" w:fill="auto"/>
            <w:vAlign w:val="center"/>
            <w:hideMark/>
          </w:tcPr>
          <w:p w:rsidR="00057CE0" w:rsidRDefault="00057CE0" w:rsidP="00057CE0">
            <w:pPr>
              <w:jc w:val="center"/>
              <w:rPr>
                <w:rFonts w:ascii="Arial" w:hAnsi="Arial" w:cs="Arial"/>
                <w:b/>
                <w:bCs/>
                <w:color w:val="000000"/>
                <w:sz w:val="18"/>
                <w:szCs w:val="18"/>
              </w:rPr>
            </w:pPr>
          </w:p>
        </w:tc>
        <w:tc>
          <w:tcPr>
            <w:tcW w:w="14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ΣΥΝΟΛΙΚΗ ΔΑΠΑΝΗ</w:t>
            </w:r>
          </w:p>
        </w:tc>
      </w:tr>
      <w:tr w:rsidR="00057CE0" w:rsidTr="00057CE0">
        <w:trPr>
          <w:trHeight w:val="133"/>
        </w:trPr>
        <w:tc>
          <w:tcPr>
            <w:tcW w:w="551" w:type="dxa"/>
            <w:vMerge/>
            <w:tcBorders>
              <w:top w:val="single" w:sz="8" w:space="0" w:color="auto"/>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tcBorders>
              <w:top w:val="single" w:sz="8" w:space="0" w:color="auto"/>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single" w:sz="8" w:space="0" w:color="auto"/>
              <w:left w:val="single" w:sz="8" w:space="0" w:color="auto"/>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4286" w:type="dxa"/>
            <w:gridSpan w:val="3"/>
            <w:vMerge/>
            <w:tcBorders>
              <w:top w:val="single" w:sz="8" w:space="0" w:color="auto"/>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single" w:sz="8" w:space="0" w:color="auto"/>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tcBorders>
              <w:top w:val="nil"/>
              <w:left w:val="nil"/>
              <w:bottom w:val="nil"/>
              <w:right w:val="nil"/>
            </w:tcBorders>
            <w:shd w:val="clear" w:color="auto" w:fill="auto"/>
            <w:noWrap/>
            <w:vAlign w:val="bottom"/>
            <w:hideMark/>
          </w:tcPr>
          <w:p w:rsidR="00057CE0" w:rsidRDefault="00057CE0" w:rsidP="00503EFF">
            <w:pPr>
              <w:rPr>
                <w:rFonts w:ascii="Arial" w:hAnsi="Arial" w:cs="Arial"/>
                <w:b/>
                <w:bCs/>
                <w:color w:val="000000"/>
                <w:sz w:val="18"/>
                <w:szCs w:val="18"/>
              </w:rPr>
            </w:pPr>
          </w:p>
        </w:tc>
      </w:tr>
      <w:tr w:rsidR="00057CE0" w:rsidTr="00057CE0">
        <w:trPr>
          <w:trHeight w:val="139"/>
        </w:trPr>
        <w:tc>
          <w:tcPr>
            <w:tcW w:w="551" w:type="dxa"/>
            <w:vMerge/>
            <w:tcBorders>
              <w:top w:val="single" w:sz="8" w:space="0" w:color="auto"/>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tcBorders>
              <w:top w:val="single" w:sz="8" w:space="0" w:color="auto"/>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single" w:sz="8" w:space="0" w:color="auto"/>
              <w:left w:val="single" w:sz="8" w:space="0" w:color="auto"/>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4286" w:type="dxa"/>
            <w:gridSpan w:val="3"/>
            <w:vMerge/>
            <w:tcBorders>
              <w:top w:val="single" w:sz="8" w:space="0" w:color="auto"/>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single" w:sz="8" w:space="0" w:color="auto"/>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tcBorders>
              <w:top w:val="nil"/>
              <w:left w:val="nil"/>
              <w:bottom w:val="nil"/>
              <w:right w:val="nil"/>
            </w:tcBorders>
            <w:shd w:val="clear" w:color="auto" w:fill="auto"/>
            <w:noWrap/>
            <w:vAlign w:val="bottom"/>
            <w:hideMark/>
          </w:tcPr>
          <w:p w:rsidR="00057CE0" w:rsidRDefault="00057CE0" w:rsidP="00503EFF">
            <w:pPr>
              <w:rPr>
                <w:sz w:val="20"/>
                <w:szCs w:val="20"/>
              </w:rPr>
            </w:pPr>
          </w:p>
        </w:tc>
      </w:tr>
      <w:tr w:rsidR="00057CE0" w:rsidTr="00057CE0">
        <w:trPr>
          <w:trHeight w:val="139"/>
        </w:trPr>
        <w:tc>
          <w:tcPr>
            <w:tcW w:w="551" w:type="dxa"/>
            <w:tcBorders>
              <w:top w:val="nil"/>
              <w:left w:val="single" w:sz="8" w:space="0" w:color="000000"/>
              <w:bottom w:val="single" w:sz="4" w:space="0" w:color="auto"/>
              <w:right w:val="single" w:sz="8" w:space="0" w:color="auto"/>
            </w:tcBorders>
            <w:shd w:val="clear" w:color="auto" w:fill="auto"/>
            <w:vAlign w:val="center"/>
            <w:hideMark/>
          </w:tcPr>
          <w:p w:rsidR="00057CE0" w:rsidRDefault="00057CE0" w:rsidP="00057CE0">
            <w:pPr>
              <w:jc w:val="center"/>
              <w:rPr>
                <w:color w:val="000000"/>
                <w:sz w:val="20"/>
                <w:szCs w:val="20"/>
              </w:rPr>
            </w:pPr>
          </w:p>
        </w:tc>
        <w:tc>
          <w:tcPr>
            <w:tcW w:w="1746" w:type="dxa"/>
            <w:tcBorders>
              <w:top w:val="nil"/>
              <w:left w:val="nil"/>
              <w:bottom w:val="single" w:sz="4" w:space="0" w:color="auto"/>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p>
        </w:tc>
        <w:tc>
          <w:tcPr>
            <w:tcW w:w="3000" w:type="dxa"/>
            <w:gridSpan w:val="2"/>
            <w:tcBorders>
              <w:top w:val="single" w:sz="8" w:space="0" w:color="000000"/>
              <w:left w:val="nil"/>
              <w:bottom w:val="single" w:sz="4" w:space="0" w:color="auto"/>
              <w:right w:val="single" w:sz="8" w:space="0" w:color="000000"/>
            </w:tcBorders>
            <w:shd w:val="clear" w:color="auto" w:fill="auto"/>
            <w:vAlign w:val="center"/>
            <w:hideMark/>
          </w:tcPr>
          <w:p w:rsidR="00057CE0" w:rsidRDefault="00057CE0" w:rsidP="00057CE0">
            <w:pPr>
              <w:jc w:val="center"/>
              <w:rPr>
                <w:color w:val="000000"/>
                <w:sz w:val="20"/>
                <w:szCs w:val="20"/>
              </w:rPr>
            </w:pPr>
          </w:p>
        </w:tc>
        <w:tc>
          <w:tcPr>
            <w:tcW w:w="1285" w:type="dxa"/>
            <w:tcBorders>
              <w:top w:val="nil"/>
              <w:left w:val="nil"/>
              <w:bottom w:val="single" w:sz="4" w:space="0" w:color="auto"/>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2022</w:t>
            </w:r>
          </w:p>
        </w:tc>
        <w:tc>
          <w:tcPr>
            <w:tcW w:w="1427" w:type="dxa"/>
            <w:tcBorders>
              <w:top w:val="nil"/>
              <w:left w:val="nil"/>
              <w:bottom w:val="single" w:sz="4" w:space="0" w:color="auto"/>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2023</w:t>
            </w:r>
          </w:p>
        </w:tc>
        <w:tc>
          <w:tcPr>
            <w:tcW w:w="1574" w:type="dxa"/>
            <w:tcBorders>
              <w:top w:val="nil"/>
              <w:left w:val="nil"/>
              <w:bottom w:val="single" w:sz="4" w:space="0" w:color="auto"/>
              <w:right w:val="nil"/>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2024</w:t>
            </w:r>
          </w:p>
        </w:tc>
        <w:tc>
          <w:tcPr>
            <w:tcW w:w="1426" w:type="dxa"/>
            <w:tcBorders>
              <w:top w:val="nil"/>
              <w:left w:val="single" w:sz="8" w:space="0" w:color="auto"/>
              <w:bottom w:val="single" w:sz="4" w:space="0" w:color="auto"/>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2022-2024</w:t>
            </w:r>
          </w:p>
        </w:tc>
        <w:tc>
          <w:tcPr>
            <w:tcW w:w="246" w:type="dxa"/>
            <w:vAlign w:val="center"/>
            <w:hideMark/>
          </w:tcPr>
          <w:p w:rsidR="00057CE0" w:rsidRDefault="00057CE0" w:rsidP="00503EFF">
            <w:pPr>
              <w:rPr>
                <w:sz w:val="20"/>
                <w:szCs w:val="20"/>
              </w:rPr>
            </w:pPr>
          </w:p>
        </w:tc>
      </w:tr>
      <w:tr w:rsidR="00057CE0" w:rsidTr="00057CE0">
        <w:trPr>
          <w:trHeight w:val="28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Α</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 0-6263</w:t>
            </w:r>
          </w:p>
        </w:tc>
        <w:tc>
          <w:tcPr>
            <w:tcW w:w="30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Pr="00057CE0" w:rsidRDefault="00057CE0" w:rsidP="00057CE0">
            <w:pPr>
              <w:jc w:val="center"/>
              <w:rPr>
                <w:rFonts w:ascii="Arial" w:hAnsi="Arial" w:cs="Arial"/>
                <w:b/>
                <w:bCs/>
                <w:color w:val="000000"/>
                <w:sz w:val="18"/>
                <w:szCs w:val="18"/>
                <w:lang w:val="el-GR"/>
              </w:rPr>
            </w:pPr>
            <w:r w:rsidRPr="00057CE0">
              <w:rPr>
                <w:rFonts w:ascii="Arial" w:hAnsi="Arial" w:cs="Arial"/>
                <w:b/>
                <w:bCs/>
                <w:color w:val="000000"/>
                <w:sz w:val="18"/>
                <w:szCs w:val="18"/>
                <w:lang w:val="el-GR"/>
              </w:rPr>
              <w:t>ΕΠΙΣΚΕΥΗ ΚΑΙ ΣΥΝΤΗΡΗΣΗ ΕΠΙΒΑΤΙΚΩΝ ΚΑΙ ΔΙΚΥΚΛΩΝ</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705,65 €</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2.822,58 €</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2.822,58 €</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6.350,81 €</w:t>
            </w:r>
          </w:p>
        </w:tc>
        <w:tc>
          <w:tcPr>
            <w:tcW w:w="246" w:type="dxa"/>
            <w:tcBorders>
              <w:left w:val="single" w:sz="4" w:space="0" w:color="auto"/>
            </w:tcBorders>
            <w:vAlign w:val="center"/>
            <w:hideMark/>
          </w:tcPr>
          <w:p w:rsidR="00057CE0" w:rsidRDefault="00057CE0" w:rsidP="00503EFF">
            <w:pPr>
              <w:rPr>
                <w:sz w:val="20"/>
                <w:szCs w:val="20"/>
              </w:rPr>
            </w:pPr>
          </w:p>
        </w:tc>
      </w:tr>
      <w:tr w:rsidR="00057CE0" w:rsidTr="00057CE0">
        <w:trPr>
          <w:trHeight w:val="133"/>
        </w:trPr>
        <w:tc>
          <w:tcPr>
            <w:tcW w:w="551" w:type="dxa"/>
            <w:vMerge w:val="restart"/>
            <w:tcBorders>
              <w:top w:val="single" w:sz="4" w:space="0" w:color="auto"/>
              <w:left w:val="single" w:sz="8" w:space="0" w:color="000000"/>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Β</w:t>
            </w:r>
          </w:p>
        </w:tc>
        <w:tc>
          <w:tcPr>
            <w:tcW w:w="1746" w:type="dxa"/>
            <w:tcBorders>
              <w:top w:val="single" w:sz="4" w:space="0" w:color="auto"/>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 0-6263</w:t>
            </w:r>
          </w:p>
        </w:tc>
        <w:tc>
          <w:tcPr>
            <w:tcW w:w="3000" w:type="dxa"/>
            <w:gridSpan w:val="2"/>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057CE0" w:rsidRPr="00057CE0" w:rsidRDefault="00057CE0" w:rsidP="00057CE0">
            <w:pPr>
              <w:jc w:val="center"/>
              <w:rPr>
                <w:rFonts w:ascii="Arial" w:hAnsi="Arial" w:cs="Arial"/>
                <w:b/>
                <w:bCs/>
                <w:color w:val="000000"/>
                <w:sz w:val="18"/>
                <w:szCs w:val="18"/>
                <w:lang w:val="el-GR"/>
              </w:rPr>
            </w:pPr>
            <w:r w:rsidRPr="00057CE0">
              <w:rPr>
                <w:rFonts w:ascii="Arial" w:hAnsi="Arial" w:cs="Arial"/>
                <w:b/>
                <w:bCs/>
                <w:color w:val="000000"/>
                <w:sz w:val="18"/>
                <w:szCs w:val="18"/>
                <w:lang w:val="el-GR"/>
              </w:rPr>
              <w:t>ΕΠΙΣΚΕΥΗ ΗΛΕΚΤΡΟΛΟΓΙΚΩΝ ΣΥΣΤΗΜΑΤΩΝ ΟΧΗΜΑΤΩΝ ΚΑΙ ΜΗΧΑΝΗΜΑΤΩΝ ΕΡΓΟΥ</w:t>
            </w:r>
          </w:p>
        </w:tc>
        <w:tc>
          <w:tcPr>
            <w:tcW w:w="1285"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2.116,94 €</w:t>
            </w:r>
          </w:p>
        </w:tc>
        <w:tc>
          <w:tcPr>
            <w:tcW w:w="1427"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8.467,74 €</w:t>
            </w:r>
          </w:p>
        </w:tc>
        <w:tc>
          <w:tcPr>
            <w:tcW w:w="1574" w:type="dxa"/>
            <w:vMerge w:val="restart"/>
            <w:tcBorders>
              <w:top w:val="single" w:sz="4" w:space="0" w:color="auto"/>
              <w:left w:val="single" w:sz="8" w:space="0" w:color="000000"/>
              <w:bottom w:val="single" w:sz="8" w:space="0" w:color="000000"/>
              <w:right w:val="nil"/>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8.467,74 €</w:t>
            </w:r>
          </w:p>
        </w:tc>
        <w:tc>
          <w:tcPr>
            <w:tcW w:w="1426"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19.052,42 €</w:t>
            </w: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15-6263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20-6263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30-6264</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35-6263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220"/>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single" w:sz="8" w:space="0" w:color="auto"/>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70.01-6263.001</w:t>
            </w:r>
          </w:p>
        </w:tc>
        <w:tc>
          <w:tcPr>
            <w:tcW w:w="3000" w:type="dxa"/>
            <w:gridSpan w:val="2"/>
            <w:vMerge/>
            <w:tcBorders>
              <w:top w:val="nil"/>
              <w:left w:val="nil"/>
              <w:bottom w:val="single" w:sz="8"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288"/>
        </w:trPr>
        <w:tc>
          <w:tcPr>
            <w:tcW w:w="551"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C</w:t>
            </w:r>
          </w:p>
        </w:tc>
        <w:tc>
          <w:tcPr>
            <w:tcW w:w="1746"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30-6264</w:t>
            </w:r>
          </w:p>
        </w:tc>
        <w:tc>
          <w:tcPr>
            <w:tcW w:w="300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57CE0" w:rsidRPr="00057CE0" w:rsidRDefault="00057CE0" w:rsidP="00057CE0">
            <w:pPr>
              <w:jc w:val="center"/>
              <w:rPr>
                <w:rFonts w:ascii="Arial" w:hAnsi="Arial" w:cs="Arial"/>
                <w:b/>
                <w:bCs/>
                <w:color w:val="000000"/>
                <w:sz w:val="18"/>
                <w:szCs w:val="18"/>
                <w:lang w:val="el-GR"/>
              </w:rPr>
            </w:pPr>
            <w:r w:rsidRPr="00057CE0">
              <w:rPr>
                <w:rFonts w:ascii="Arial" w:hAnsi="Arial" w:cs="Arial"/>
                <w:b/>
                <w:bCs/>
                <w:color w:val="000000"/>
                <w:sz w:val="18"/>
                <w:szCs w:val="18"/>
                <w:lang w:val="el-GR"/>
              </w:rPr>
              <w:t>ΕΠΙΣΚΕΥΗ ΚΑΙ ΣΥΝΤΗΡΗΣΗ ΜΗΧΑΝΗΜΑΤΩΝ ΕΡΓΟΥ</w:t>
            </w:r>
          </w:p>
        </w:tc>
        <w:tc>
          <w:tcPr>
            <w:tcW w:w="1285"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10.080,65 €</w:t>
            </w:r>
          </w:p>
        </w:tc>
        <w:tc>
          <w:tcPr>
            <w:tcW w:w="1427"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40.322,58 €</w:t>
            </w:r>
          </w:p>
        </w:tc>
        <w:tc>
          <w:tcPr>
            <w:tcW w:w="1574"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40.322,58 €</w:t>
            </w:r>
          </w:p>
        </w:tc>
        <w:tc>
          <w:tcPr>
            <w:tcW w:w="1426"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90.725,81 €</w:t>
            </w:r>
          </w:p>
        </w:tc>
        <w:tc>
          <w:tcPr>
            <w:tcW w:w="246" w:type="dxa"/>
            <w:vAlign w:val="center"/>
            <w:hideMark/>
          </w:tcPr>
          <w:p w:rsidR="00057CE0" w:rsidRDefault="00057CE0" w:rsidP="00503EFF">
            <w:pPr>
              <w:rPr>
                <w:sz w:val="20"/>
                <w:szCs w:val="20"/>
              </w:rPr>
            </w:pPr>
          </w:p>
        </w:tc>
      </w:tr>
      <w:tr w:rsidR="00057CE0" w:rsidTr="00057CE0">
        <w:trPr>
          <w:trHeight w:val="3"/>
        </w:trPr>
        <w:tc>
          <w:tcPr>
            <w:tcW w:w="551" w:type="dxa"/>
            <w:vMerge/>
            <w:tcBorders>
              <w:top w:val="nil"/>
              <w:left w:val="single" w:sz="8" w:space="0" w:color="auto"/>
              <w:bottom w:val="single" w:sz="4"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tcBorders>
              <w:top w:val="nil"/>
              <w:left w:val="single" w:sz="8" w:space="0" w:color="auto"/>
              <w:bottom w:val="single" w:sz="4"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single" w:sz="8" w:space="0" w:color="auto"/>
              <w:left w:val="single" w:sz="8" w:space="0" w:color="auto"/>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auto"/>
              <w:bottom w:val="single" w:sz="4"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auto"/>
              <w:bottom w:val="single" w:sz="4"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auto"/>
              <w:bottom w:val="single" w:sz="4"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4"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tcBorders>
              <w:top w:val="nil"/>
              <w:left w:val="nil"/>
              <w:bottom w:val="nil"/>
              <w:right w:val="nil"/>
            </w:tcBorders>
            <w:shd w:val="clear" w:color="auto" w:fill="auto"/>
            <w:noWrap/>
            <w:vAlign w:val="bottom"/>
            <w:hideMark/>
          </w:tcPr>
          <w:p w:rsidR="00057CE0" w:rsidRDefault="00057CE0" w:rsidP="00503EFF">
            <w:pPr>
              <w:rPr>
                <w:rFonts w:ascii="Arial" w:hAnsi="Arial" w:cs="Arial"/>
                <w:b/>
                <w:bCs/>
                <w:color w:val="000000"/>
                <w:sz w:val="18"/>
                <w:szCs w:val="18"/>
              </w:rPr>
            </w:pPr>
          </w:p>
        </w:tc>
      </w:tr>
      <w:tr w:rsidR="00057CE0" w:rsidTr="00057CE0">
        <w:trPr>
          <w:trHeight w:val="396"/>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D</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15-6263</w:t>
            </w:r>
          </w:p>
        </w:tc>
        <w:tc>
          <w:tcPr>
            <w:tcW w:w="3000" w:type="dxa"/>
            <w:gridSpan w:val="2"/>
            <w:tcBorders>
              <w:top w:val="single" w:sz="8" w:space="0" w:color="auto"/>
              <w:left w:val="single" w:sz="4" w:space="0" w:color="auto"/>
              <w:bottom w:val="nil"/>
              <w:right w:val="single" w:sz="4" w:space="0" w:color="auto"/>
            </w:tcBorders>
            <w:shd w:val="clear" w:color="auto" w:fill="auto"/>
            <w:vAlign w:val="center"/>
            <w:hideMark/>
          </w:tcPr>
          <w:p w:rsidR="00057CE0" w:rsidRPr="00057CE0" w:rsidRDefault="00057CE0" w:rsidP="00057CE0">
            <w:pPr>
              <w:jc w:val="center"/>
              <w:rPr>
                <w:rFonts w:ascii="Arial" w:hAnsi="Arial" w:cs="Arial"/>
                <w:b/>
                <w:bCs/>
                <w:color w:val="000000"/>
                <w:sz w:val="18"/>
                <w:szCs w:val="18"/>
                <w:lang w:val="el-GR"/>
              </w:rPr>
            </w:pPr>
            <w:r w:rsidRPr="00057CE0">
              <w:rPr>
                <w:rFonts w:ascii="Arial" w:hAnsi="Arial" w:cs="Arial"/>
                <w:b/>
                <w:bCs/>
                <w:color w:val="000000"/>
                <w:sz w:val="18"/>
                <w:szCs w:val="18"/>
                <w:lang w:val="el-GR"/>
              </w:rPr>
              <w:t>ΕΠΙΣΚΕΥΗ ΚΑΙ ΣΥΝΤΗΡΗΣΗ ΟΧΗΜΑΤΩΝ ΜΕΤΑΦΟΡΑΣ ΠΡΟΣΩΠΩΝ</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403,23 €</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1.612,90 €</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1.612,90 €</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3.629,03 €</w:t>
            </w:r>
          </w:p>
        </w:tc>
        <w:tc>
          <w:tcPr>
            <w:tcW w:w="246" w:type="dxa"/>
            <w:tcBorders>
              <w:left w:val="single" w:sz="4" w:space="0" w:color="auto"/>
            </w:tcBorders>
            <w:vAlign w:val="center"/>
            <w:hideMark/>
          </w:tcPr>
          <w:p w:rsidR="00057CE0" w:rsidRDefault="00057CE0" w:rsidP="00503EFF">
            <w:pPr>
              <w:rPr>
                <w:sz w:val="20"/>
                <w:szCs w:val="20"/>
              </w:rPr>
            </w:pPr>
          </w:p>
        </w:tc>
      </w:tr>
      <w:tr w:rsidR="00057CE0" w:rsidTr="00057CE0">
        <w:trPr>
          <w:trHeight w:val="260"/>
        </w:trPr>
        <w:tc>
          <w:tcPr>
            <w:tcW w:w="5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E</w:t>
            </w:r>
          </w:p>
        </w:tc>
        <w:tc>
          <w:tcPr>
            <w:tcW w:w="17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20-6263</w:t>
            </w:r>
          </w:p>
        </w:tc>
        <w:tc>
          <w:tcPr>
            <w:tcW w:w="3000" w:type="dxa"/>
            <w:gridSpan w:val="2"/>
            <w:vMerge w:val="restart"/>
            <w:tcBorders>
              <w:top w:val="single" w:sz="8" w:space="0" w:color="000000"/>
              <w:left w:val="single" w:sz="4" w:space="0" w:color="auto"/>
              <w:bottom w:val="single" w:sz="8" w:space="0" w:color="000000"/>
              <w:right w:val="single" w:sz="4" w:space="0" w:color="auto"/>
            </w:tcBorders>
            <w:shd w:val="clear" w:color="auto" w:fill="auto"/>
            <w:vAlign w:val="center"/>
            <w:hideMark/>
          </w:tcPr>
          <w:p w:rsidR="00057CE0" w:rsidRPr="00057CE0" w:rsidRDefault="00057CE0" w:rsidP="00057CE0">
            <w:pPr>
              <w:jc w:val="center"/>
              <w:rPr>
                <w:rFonts w:ascii="Arial" w:hAnsi="Arial" w:cs="Arial"/>
                <w:b/>
                <w:bCs/>
                <w:color w:val="000000"/>
                <w:sz w:val="18"/>
                <w:szCs w:val="18"/>
                <w:lang w:val="el-GR"/>
              </w:rPr>
            </w:pPr>
            <w:r w:rsidRPr="00057CE0">
              <w:rPr>
                <w:rFonts w:ascii="Arial" w:hAnsi="Arial" w:cs="Arial"/>
                <w:b/>
                <w:bCs/>
                <w:color w:val="000000"/>
                <w:sz w:val="18"/>
                <w:szCs w:val="18"/>
                <w:lang w:val="el-GR"/>
              </w:rPr>
              <w:t>ΕΠΙΣΚΕΥΗ ΚΑΙ ΣΥΝΤΗΡΗΣΗ ΑΠΟΡΡΙΜΜΑΤΟΦΩΡΩΝ ΣΑΡΩΘΡΩΝ ΚΑΛΑΘΟΦΩΡΩΝ</w:t>
            </w:r>
          </w:p>
        </w:tc>
        <w:tc>
          <w:tcPr>
            <w:tcW w:w="12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11.895,16 €</w:t>
            </w:r>
          </w:p>
        </w:tc>
        <w:tc>
          <w:tcPr>
            <w:tcW w:w="14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47.580,64 €</w:t>
            </w:r>
          </w:p>
        </w:tc>
        <w:tc>
          <w:tcPr>
            <w:tcW w:w="15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47.580,64 €</w:t>
            </w:r>
          </w:p>
        </w:tc>
        <w:tc>
          <w:tcPr>
            <w:tcW w:w="1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107.056,44 €</w:t>
            </w:r>
          </w:p>
        </w:tc>
        <w:tc>
          <w:tcPr>
            <w:tcW w:w="246" w:type="dxa"/>
            <w:tcBorders>
              <w:left w:val="single" w:sz="4" w:space="0" w:color="auto"/>
            </w:tcBorders>
            <w:vAlign w:val="center"/>
            <w:hideMark/>
          </w:tcPr>
          <w:p w:rsidR="00057CE0" w:rsidRDefault="00057CE0" w:rsidP="00503EFF">
            <w:pPr>
              <w:rPr>
                <w:sz w:val="20"/>
                <w:szCs w:val="20"/>
              </w:rPr>
            </w:pPr>
          </w:p>
        </w:tc>
      </w:tr>
      <w:tr w:rsidR="00057CE0" w:rsidTr="00057CE0">
        <w:trPr>
          <w:trHeight w:val="133"/>
        </w:trPr>
        <w:tc>
          <w:tcPr>
            <w:tcW w:w="551"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single" w:sz="8" w:space="0" w:color="000000"/>
              <w:left w:val="single" w:sz="4" w:space="0" w:color="auto"/>
              <w:bottom w:val="single" w:sz="8" w:space="0" w:color="000000"/>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tcBorders>
              <w:top w:val="nil"/>
              <w:left w:val="single" w:sz="4" w:space="0" w:color="auto"/>
              <w:bottom w:val="nil"/>
              <w:right w:val="nil"/>
            </w:tcBorders>
            <w:shd w:val="clear" w:color="auto" w:fill="auto"/>
            <w:noWrap/>
            <w:vAlign w:val="bottom"/>
            <w:hideMark/>
          </w:tcPr>
          <w:p w:rsidR="00057CE0" w:rsidRDefault="00057CE0" w:rsidP="00503EFF">
            <w:pPr>
              <w:rPr>
                <w:rFonts w:ascii="Arial" w:hAnsi="Arial" w:cs="Arial"/>
                <w:b/>
                <w:bCs/>
                <w:color w:val="000000"/>
                <w:sz w:val="18"/>
                <w:szCs w:val="18"/>
              </w:rPr>
            </w:pPr>
          </w:p>
        </w:tc>
      </w:tr>
      <w:tr w:rsidR="00057CE0" w:rsidTr="00057CE0">
        <w:trPr>
          <w:trHeight w:val="71"/>
        </w:trPr>
        <w:tc>
          <w:tcPr>
            <w:tcW w:w="551"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single" w:sz="8" w:space="0" w:color="000000"/>
              <w:left w:val="single" w:sz="4" w:space="0" w:color="auto"/>
              <w:bottom w:val="single" w:sz="8" w:space="0" w:color="000000"/>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tcBorders>
              <w:top w:val="nil"/>
              <w:left w:val="single" w:sz="4" w:space="0" w:color="auto"/>
              <w:bottom w:val="nil"/>
              <w:right w:val="nil"/>
            </w:tcBorders>
            <w:shd w:val="clear" w:color="auto" w:fill="auto"/>
            <w:noWrap/>
            <w:vAlign w:val="bottom"/>
            <w:hideMark/>
          </w:tcPr>
          <w:p w:rsidR="00057CE0" w:rsidRDefault="00057CE0" w:rsidP="00503EFF">
            <w:pPr>
              <w:rPr>
                <w:sz w:val="20"/>
                <w:szCs w:val="20"/>
              </w:rPr>
            </w:pPr>
          </w:p>
        </w:tc>
      </w:tr>
      <w:tr w:rsidR="00057CE0" w:rsidTr="00057CE0">
        <w:trPr>
          <w:trHeight w:val="450"/>
        </w:trPr>
        <w:tc>
          <w:tcPr>
            <w:tcW w:w="551" w:type="dxa"/>
            <w:vMerge w:val="restart"/>
            <w:tcBorders>
              <w:top w:val="single" w:sz="4" w:space="0" w:color="auto"/>
              <w:left w:val="single" w:sz="8" w:space="0" w:color="000000"/>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F</w:t>
            </w:r>
          </w:p>
        </w:tc>
        <w:tc>
          <w:tcPr>
            <w:tcW w:w="1746" w:type="dxa"/>
            <w:tcBorders>
              <w:top w:val="single" w:sz="4" w:space="0" w:color="auto"/>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30-6263</w:t>
            </w:r>
          </w:p>
        </w:tc>
        <w:tc>
          <w:tcPr>
            <w:tcW w:w="3000"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057CE0" w:rsidRPr="00057CE0" w:rsidRDefault="00057CE0" w:rsidP="00057CE0">
            <w:pPr>
              <w:jc w:val="center"/>
              <w:rPr>
                <w:rFonts w:ascii="Arial" w:hAnsi="Arial" w:cs="Arial"/>
                <w:b/>
                <w:bCs/>
                <w:color w:val="000000"/>
                <w:sz w:val="18"/>
                <w:szCs w:val="18"/>
                <w:lang w:val="el-GR"/>
              </w:rPr>
            </w:pPr>
            <w:r w:rsidRPr="00057CE0">
              <w:rPr>
                <w:rFonts w:ascii="Arial" w:hAnsi="Arial" w:cs="Arial"/>
                <w:b/>
                <w:bCs/>
                <w:color w:val="000000"/>
                <w:sz w:val="18"/>
                <w:szCs w:val="18"/>
                <w:lang w:val="el-GR"/>
              </w:rPr>
              <w:t>ΕΠΙΣΚΕΥΗ ΚΑΙ ΣΥΝΤΗΡΗΣΗ ΦΟΡΤΗΓΩΝ (ΚΛΕΙΣΤΩΝ, ΑΝΟΙΧΤΩΝ, ΑΝΑΤΡΕΠΟΜΕΝΩΝ, Ή ΜΗ ΑΝΑΤΡΕΠΟΜΕΝΩΝ)</w:t>
            </w:r>
            <w:r w:rsidRPr="00057CE0">
              <w:rPr>
                <w:b/>
                <w:bCs/>
                <w:color w:val="000000"/>
                <w:sz w:val="18"/>
                <w:szCs w:val="18"/>
                <w:lang w:val="el-GR"/>
              </w:rPr>
              <w:t>≤3,5</w:t>
            </w:r>
            <w:r>
              <w:rPr>
                <w:b/>
                <w:bCs/>
                <w:color w:val="000000"/>
                <w:sz w:val="18"/>
                <w:szCs w:val="18"/>
              </w:rPr>
              <w:t>ton</w:t>
            </w:r>
          </w:p>
        </w:tc>
        <w:tc>
          <w:tcPr>
            <w:tcW w:w="1285"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1.375,00 €</w:t>
            </w:r>
          </w:p>
        </w:tc>
        <w:tc>
          <w:tcPr>
            <w:tcW w:w="1427"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5.500,00 €</w:t>
            </w:r>
          </w:p>
        </w:tc>
        <w:tc>
          <w:tcPr>
            <w:tcW w:w="1574" w:type="dxa"/>
            <w:vMerge w:val="restart"/>
            <w:tcBorders>
              <w:top w:val="single" w:sz="4" w:space="0" w:color="auto"/>
              <w:left w:val="single" w:sz="8" w:space="0" w:color="000000"/>
              <w:bottom w:val="single" w:sz="8" w:space="0" w:color="000000"/>
              <w:right w:val="nil"/>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5.500,00 €</w:t>
            </w:r>
          </w:p>
        </w:tc>
        <w:tc>
          <w:tcPr>
            <w:tcW w:w="1426"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12.375,00 €</w:t>
            </w: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70.01-6263.001</w:t>
            </w:r>
          </w:p>
        </w:tc>
        <w:tc>
          <w:tcPr>
            <w:tcW w:w="3000" w:type="dxa"/>
            <w:gridSpan w:val="2"/>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single" w:sz="8" w:space="0" w:color="auto"/>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single" w:sz="8" w:space="0" w:color="auto"/>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tcBorders>
              <w:top w:val="nil"/>
              <w:left w:val="nil"/>
              <w:bottom w:val="nil"/>
              <w:right w:val="nil"/>
            </w:tcBorders>
            <w:shd w:val="clear" w:color="auto" w:fill="auto"/>
            <w:noWrap/>
            <w:vAlign w:val="bottom"/>
            <w:hideMark/>
          </w:tcPr>
          <w:p w:rsidR="00057CE0" w:rsidRDefault="00057CE0" w:rsidP="00503EFF">
            <w:pPr>
              <w:rPr>
                <w:rFonts w:ascii="Arial" w:hAnsi="Arial" w:cs="Arial"/>
                <w:b/>
                <w:bCs/>
                <w:color w:val="000000"/>
                <w:sz w:val="18"/>
                <w:szCs w:val="18"/>
              </w:rPr>
            </w:pPr>
          </w:p>
        </w:tc>
      </w:tr>
      <w:tr w:rsidR="00057CE0" w:rsidTr="00057CE0">
        <w:trPr>
          <w:trHeight w:val="38"/>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single" w:sz="8" w:space="0" w:color="auto"/>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tcBorders>
              <w:top w:val="nil"/>
              <w:left w:val="nil"/>
              <w:bottom w:val="nil"/>
              <w:right w:val="nil"/>
            </w:tcBorders>
            <w:shd w:val="clear" w:color="auto" w:fill="auto"/>
            <w:noWrap/>
            <w:vAlign w:val="bottom"/>
            <w:hideMark/>
          </w:tcPr>
          <w:p w:rsidR="00057CE0" w:rsidRDefault="00057CE0" w:rsidP="00503EFF">
            <w:pPr>
              <w:rPr>
                <w:sz w:val="20"/>
                <w:szCs w:val="20"/>
              </w:rPr>
            </w:pPr>
          </w:p>
        </w:tc>
      </w:tr>
      <w:tr w:rsidR="00057CE0" w:rsidTr="00057CE0">
        <w:trPr>
          <w:trHeight w:val="234"/>
        </w:trPr>
        <w:tc>
          <w:tcPr>
            <w:tcW w:w="551" w:type="dxa"/>
            <w:vMerge w:val="restart"/>
            <w:tcBorders>
              <w:top w:val="nil"/>
              <w:left w:val="single" w:sz="8" w:space="0" w:color="000000"/>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G</w:t>
            </w: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30-6263</w:t>
            </w:r>
          </w:p>
        </w:tc>
        <w:tc>
          <w:tcPr>
            <w:tcW w:w="3000"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057CE0" w:rsidRPr="00057CE0" w:rsidRDefault="00057CE0" w:rsidP="00057CE0">
            <w:pPr>
              <w:jc w:val="center"/>
              <w:rPr>
                <w:rFonts w:ascii="Arial" w:hAnsi="Arial" w:cs="Arial"/>
                <w:b/>
                <w:bCs/>
                <w:color w:val="000000"/>
                <w:sz w:val="18"/>
                <w:szCs w:val="18"/>
                <w:lang w:val="el-GR"/>
              </w:rPr>
            </w:pPr>
            <w:r w:rsidRPr="00057CE0">
              <w:rPr>
                <w:b/>
                <w:bCs/>
                <w:color w:val="000000"/>
                <w:sz w:val="18"/>
                <w:szCs w:val="18"/>
                <w:lang w:val="el-GR"/>
              </w:rPr>
              <w:t>3,5</w:t>
            </w:r>
            <w:r>
              <w:rPr>
                <w:b/>
                <w:bCs/>
                <w:color w:val="000000"/>
                <w:sz w:val="18"/>
                <w:szCs w:val="18"/>
              </w:rPr>
              <w:t>ton</w:t>
            </w:r>
            <w:r w:rsidRPr="00057CE0">
              <w:rPr>
                <w:b/>
                <w:bCs/>
                <w:color w:val="000000"/>
                <w:sz w:val="18"/>
                <w:szCs w:val="18"/>
                <w:lang w:val="el-GR"/>
              </w:rPr>
              <w:t>≤</w:t>
            </w:r>
            <w:r w:rsidRPr="00057CE0">
              <w:rPr>
                <w:rFonts w:ascii="Arial" w:hAnsi="Arial" w:cs="Arial"/>
                <w:b/>
                <w:bCs/>
                <w:color w:val="000000"/>
                <w:sz w:val="18"/>
                <w:szCs w:val="18"/>
                <w:lang w:val="el-GR"/>
              </w:rPr>
              <w:t>ΕΠΙΣΚΕΥΗ ΚΑΙ ΣΥΝΤΗΡΗΣΗ ΦΟΡΤΗΓΩΝ (ΚΛΕΙΣΤΩΝ, ΑΝΟΙΧΤΩΝ, ΑΝΑΤΡΕΠΟΜΕΝΩΝ, Ή ΜΗ ΑΝΑΤΡΕΠΟΜΕΝΩΝ)≤12</w:t>
            </w:r>
            <w:r>
              <w:rPr>
                <w:rFonts w:ascii="Arial" w:hAnsi="Arial" w:cs="Arial"/>
                <w:b/>
                <w:bCs/>
                <w:color w:val="000000"/>
                <w:sz w:val="18"/>
                <w:szCs w:val="18"/>
              </w:rPr>
              <w:t>ton</w:t>
            </w:r>
          </w:p>
        </w:tc>
        <w:tc>
          <w:tcPr>
            <w:tcW w:w="12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2.000,00 €</w:t>
            </w:r>
          </w:p>
        </w:tc>
        <w:tc>
          <w:tcPr>
            <w:tcW w:w="142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8.000,00 €</w:t>
            </w:r>
          </w:p>
        </w:tc>
        <w:tc>
          <w:tcPr>
            <w:tcW w:w="1574" w:type="dxa"/>
            <w:vMerge w:val="restart"/>
            <w:tcBorders>
              <w:top w:val="nil"/>
              <w:left w:val="single" w:sz="8" w:space="0" w:color="000000"/>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8.000,00 €</w:t>
            </w:r>
          </w:p>
        </w:tc>
        <w:tc>
          <w:tcPr>
            <w:tcW w:w="1426" w:type="dxa"/>
            <w:vMerge w:val="restart"/>
            <w:tcBorders>
              <w:top w:val="nil"/>
              <w:left w:val="single" w:sz="8" w:space="0" w:color="auto"/>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18.000,00 €</w:t>
            </w: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70.01-6263.001</w:t>
            </w:r>
          </w:p>
        </w:tc>
        <w:tc>
          <w:tcPr>
            <w:tcW w:w="3000" w:type="dxa"/>
            <w:gridSpan w:val="2"/>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246" w:type="dxa"/>
            <w:tcBorders>
              <w:top w:val="nil"/>
              <w:left w:val="nil"/>
              <w:bottom w:val="nil"/>
              <w:right w:val="nil"/>
            </w:tcBorders>
            <w:shd w:val="clear" w:color="auto" w:fill="auto"/>
            <w:noWrap/>
            <w:vAlign w:val="bottom"/>
            <w:hideMark/>
          </w:tcPr>
          <w:p w:rsidR="00057CE0" w:rsidRDefault="00057CE0" w:rsidP="00503EFF">
            <w:pPr>
              <w:rPr>
                <w:rFonts w:ascii="Arial" w:hAnsi="Arial" w:cs="Arial"/>
                <w:b/>
                <w:bCs/>
                <w:color w:val="000000"/>
                <w:sz w:val="18"/>
                <w:szCs w:val="18"/>
              </w:rPr>
            </w:pPr>
          </w:p>
        </w:tc>
      </w:tr>
      <w:tr w:rsidR="00057CE0" w:rsidTr="00057CE0">
        <w:trPr>
          <w:trHeight w:val="71"/>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246" w:type="dxa"/>
            <w:tcBorders>
              <w:top w:val="nil"/>
              <w:left w:val="nil"/>
              <w:bottom w:val="nil"/>
              <w:right w:val="nil"/>
            </w:tcBorders>
            <w:shd w:val="clear" w:color="auto" w:fill="auto"/>
            <w:noWrap/>
            <w:vAlign w:val="bottom"/>
            <w:hideMark/>
          </w:tcPr>
          <w:p w:rsidR="00057CE0" w:rsidRDefault="00057CE0" w:rsidP="00503EFF">
            <w:pPr>
              <w:rPr>
                <w:sz w:val="20"/>
                <w:szCs w:val="20"/>
              </w:rPr>
            </w:pPr>
          </w:p>
        </w:tc>
      </w:tr>
      <w:tr w:rsidR="00057CE0" w:rsidTr="00057CE0">
        <w:trPr>
          <w:trHeight w:val="133"/>
        </w:trPr>
        <w:tc>
          <w:tcPr>
            <w:tcW w:w="551" w:type="dxa"/>
            <w:vMerge w:val="restart"/>
            <w:tcBorders>
              <w:top w:val="nil"/>
              <w:left w:val="single" w:sz="8" w:space="0" w:color="000000"/>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H</w:t>
            </w: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057CE0" w:rsidRPr="00057CE0" w:rsidRDefault="00057CE0" w:rsidP="00057CE0">
            <w:pPr>
              <w:jc w:val="center"/>
              <w:rPr>
                <w:rFonts w:ascii="Arial" w:hAnsi="Arial" w:cs="Arial"/>
                <w:b/>
                <w:bCs/>
                <w:color w:val="000000"/>
                <w:sz w:val="18"/>
                <w:szCs w:val="18"/>
                <w:lang w:val="el-GR"/>
              </w:rPr>
            </w:pPr>
            <w:r w:rsidRPr="00057CE0">
              <w:rPr>
                <w:rFonts w:ascii="Arial" w:hAnsi="Arial" w:cs="Arial"/>
                <w:b/>
                <w:bCs/>
                <w:color w:val="000000"/>
                <w:sz w:val="18"/>
                <w:szCs w:val="18"/>
                <w:lang w:val="el-GR"/>
              </w:rPr>
              <w:t>ΕΠΙΣΚΕΥΗ ΚΑΙ ΣΥΝΤΗΡΗΣΗ ΦΟΡΤΗΓΩΝ (ΚΛΕΙΣΤΩΝ, ΑΝΟΙΧΤΩΝ, ΑΝΑΤΡΕΠΟΜΕΝΩΝ, Ή ΜΗ ΑΝΑΤΡΕΠΟΜΕΝΩΝ)</w:t>
            </w:r>
            <w:r w:rsidRPr="00057CE0">
              <w:rPr>
                <w:b/>
                <w:bCs/>
                <w:color w:val="000000"/>
                <w:sz w:val="18"/>
                <w:szCs w:val="18"/>
                <w:lang w:val="el-GR"/>
              </w:rPr>
              <w:t>≥</w:t>
            </w:r>
            <w:r w:rsidRPr="00057CE0">
              <w:rPr>
                <w:rFonts w:ascii="Arial" w:hAnsi="Arial" w:cs="Arial"/>
                <w:b/>
                <w:bCs/>
                <w:color w:val="000000"/>
                <w:sz w:val="18"/>
                <w:szCs w:val="18"/>
                <w:lang w:val="el-GR"/>
              </w:rPr>
              <w:t>3,5</w:t>
            </w:r>
            <w:r>
              <w:rPr>
                <w:rFonts w:ascii="Arial" w:hAnsi="Arial" w:cs="Arial"/>
                <w:b/>
                <w:bCs/>
                <w:color w:val="000000"/>
                <w:sz w:val="18"/>
                <w:szCs w:val="18"/>
              </w:rPr>
              <w:t>ton</w:t>
            </w:r>
          </w:p>
        </w:tc>
        <w:tc>
          <w:tcPr>
            <w:tcW w:w="12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3.076,61 €</w:t>
            </w:r>
          </w:p>
        </w:tc>
        <w:tc>
          <w:tcPr>
            <w:tcW w:w="142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12.306,45 €</w:t>
            </w:r>
          </w:p>
        </w:tc>
        <w:tc>
          <w:tcPr>
            <w:tcW w:w="1574" w:type="dxa"/>
            <w:vMerge w:val="restart"/>
            <w:tcBorders>
              <w:top w:val="nil"/>
              <w:left w:val="single" w:sz="8" w:space="0" w:color="000000"/>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12.306,45 €</w:t>
            </w:r>
          </w:p>
        </w:tc>
        <w:tc>
          <w:tcPr>
            <w:tcW w:w="1426"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27.689,51 €</w:t>
            </w: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214"/>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70.01-6263.001</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9"/>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p>
        </w:tc>
        <w:tc>
          <w:tcPr>
            <w:tcW w:w="3000" w:type="dxa"/>
            <w:gridSpan w:val="2"/>
            <w:vMerge/>
            <w:tcBorders>
              <w:top w:val="nil"/>
              <w:left w:val="nil"/>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val="restart"/>
            <w:tcBorders>
              <w:top w:val="nil"/>
              <w:left w:val="single" w:sz="8" w:space="0" w:color="000000"/>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I</w:t>
            </w: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 0-6263</w:t>
            </w:r>
          </w:p>
        </w:tc>
        <w:tc>
          <w:tcPr>
            <w:tcW w:w="3000"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ΕΡΓΑΣΙΕΣ ΦΑΝΟΠΟΙΙΑΣ</w:t>
            </w:r>
          </w:p>
        </w:tc>
        <w:tc>
          <w:tcPr>
            <w:tcW w:w="12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1.108,86 €</w:t>
            </w:r>
          </w:p>
        </w:tc>
        <w:tc>
          <w:tcPr>
            <w:tcW w:w="142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4.435,48 €</w:t>
            </w:r>
          </w:p>
        </w:tc>
        <w:tc>
          <w:tcPr>
            <w:tcW w:w="1574" w:type="dxa"/>
            <w:vMerge w:val="restart"/>
            <w:tcBorders>
              <w:top w:val="nil"/>
              <w:left w:val="single" w:sz="8" w:space="0" w:color="000000"/>
              <w:bottom w:val="single" w:sz="8" w:space="0" w:color="000000"/>
              <w:right w:val="nil"/>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4.435,48 €</w:t>
            </w:r>
          </w:p>
        </w:tc>
        <w:tc>
          <w:tcPr>
            <w:tcW w:w="1426"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9.979,82 €</w:t>
            </w: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15-6263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20-6263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30-6264</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35-6263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220"/>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single" w:sz="8" w:space="0" w:color="auto"/>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70.01-6263.001</w:t>
            </w:r>
          </w:p>
        </w:tc>
        <w:tc>
          <w:tcPr>
            <w:tcW w:w="3000" w:type="dxa"/>
            <w:gridSpan w:val="2"/>
            <w:vMerge/>
            <w:tcBorders>
              <w:top w:val="nil"/>
              <w:left w:val="nil"/>
              <w:bottom w:val="single" w:sz="8"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val="restart"/>
            <w:tcBorders>
              <w:top w:val="nil"/>
              <w:left w:val="single" w:sz="8" w:space="0" w:color="000000"/>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J</w:t>
            </w: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 0-6263</w:t>
            </w:r>
          </w:p>
        </w:tc>
        <w:tc>
          <w:tcPr>
            <w:tcW w:w="300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ΕΠΙΣΚΕΥΗ ΚΑΙ ΣΥΝΤΗΡΗΣΗ ΕΛΑΣΤΙΚΩΝ</w:t>
            </w:r>
          </w:p>
        </w:tc>
        <w:tc>
          <w:tcPr>
            <w:tcW w:w="1285"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1.108,87 €</w:t>
            </w:r>
          </w:p>
        </w:tc>
        <w:tc>
          <w:tcPr>
            <w:tcW w:w="1427"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4.435,50 €</w:t>
            </w:r>
          </w:p>
        </w:tc>
        <w:tc>
          <w:tcPr>
            <w:tcW w:w="1574" w:type="dxa"/>
            <w:vMerge w:val="restart"/>
            <w:tcBorders>
              <w:top w:val="nil"/>
              <w:left w:val="single" w:sz="8" w:space="0" w:color="000000"/>
              <w:bottom w:val="single" w:sz="8" w:space="0" w:color="000000"/>
              <w:right w:val="nil"/>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4.435,50 €</w:t>
            </w:r>
          </w:p>
        </w:tc>
        <w:tc>
          <w:tcPr>
            <w:tcW w:w="1426" w:type="dxa"/>
            <w:vMerge w:val="restart"/>
            <w:tcBorders>
              <w:top w:val="nil"/>
              <w:left w:val="single" w:sz="8" w:space="0" w:color="auto"/>
              <w:bottom w:val="single" w:sz="8" w:space="0" w:color="000000"/>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9.979,87 €</w:t>
            </w: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15-6263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20-6263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30-6264</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133"/>
        </w:trPr>
        <w:tc>
          <w:tcPr>
            <w:tcW w:w="551" w:type="dxa"/>
            <w:vMerge/>
            <w:tcBorders>
              <w:top w:val="nil"/>
              <w:left w:val="single" w:sz="8" w:space="0" w:color="000000"/>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nil"/>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35-6263</w:t>
            </w:r>
          </w:p>
        </w:tc>
        <w:tc>
          <w:tcPr>
            <w:tcW w:w="3000" w:type="dxa"/>
            <w:gridSpan w:val="2"/>
            <w:vMerge/>
            <w:tcBorders>
              <w:top w:val="nil"/>
              <w:left w:val="nil"/>
              <w:bottom w:val="nil"/>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8" w:space="0" w:color="000000"/>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8" w:space="0" w:color="000000"/>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8" w:space="0" w:color="000000"/>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220"/>
        </w:trPr>
        <w:tc>
          <w:tcPr>
            <w:tcW w:w="551" w:type="dxa"/>
            <w:vMerge/>
            <w:tcBorders>
              <w:top w:val="nil"/>
              <w:left w:val="single" w:sz="8" w:space="0" w:color="000000"/>
              <w:bottom w:val="single" w:sz="4"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746" w:type="dxa"/>
            <w:tcBorders>
              <w:top w:val="nil"/>
              <w:left w:val="nil"/>
              <w:bottom w:val="single" w:sz="4" w:space="0" w:color="auto"/>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70.01-6263.001</w:t>
            </w:r>
          </w:p>
        </w:tc>
        <w:tc>
          <w:tcPr>
            <w:tcW w:w="3000" w:type="dxa"/>
            <w:gridSpan w:val="2"/>
            <w:vMerge/>
            <w:tcBorders>
              <w:top w:val="nil"/>
              <w:left w:val="nil"/>
              <w:bottom w:val="single" w:sz="4"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1285" w:type="dxa"/>
            <w:vMerge/>
            <w:tcBorders>
              <w:top w:val="nil"/>
              <w:left w:val="single" w:sz="8" w:space="0" w:color="000000"/>
              <w:bottom w:val="single" w:sz="4" w:space="0" w:color="auto"/>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427" w:type="dxa"/>
            <w:vMerge/>
            <w:tcBorders>
              <w:top w:val="nil"/>
              <w:left w:val="single" w:sz="8" w:space="0" w:color="000000"/>
              <w:bottom w:val="single" w:sz="4" w:space="0" w:color="auto"/>
              <w:right w:val="single" w:sz="8" w:space="0" w:color="000000"/>
            </w:tcBorders>
            <w:vAlign w:val="center"/>
            <w:hideMark/>
          </w:tcPr>
          <w:p w:rsidR="00057CE0" w:rsidRDefault="00057CE0" w:rsidP="00057CE0">
            <w:pPr>
              <w:jc w:val="center"/>
              <w:rPr>
                <w:rFonts w:ascii="Arial" w:hAnsi="Arial" w:cs="Arial"/>
                <w:b/>
                <w:bCs/>
                <w:color w:val="000000"/>
                <w:sz w:val="18"/>
                <w:szCs w:val="18"/>
              </w:rPr>
            </w:pPr>
          </w:p>
        </w:tc>
        <w:tc>
          <w:tcPr>
            <w:tcW w:w="1574" w:type="dxa"/>
            <w:vMerge/>
            <w:tcBorders>
              <w:top w:val="nil"/>
              <w:left w:val="single" w:sz="8" w:space="0" w:color="000000"/>
              <w:bottom w:val="single" w:sz="4" w:space="0" w:color="auto"/>
              <w:right w:val="nil"/>
            </w:tcBorders>
            <w:vAlign w:val="center"/>
            <w:hideMark/>
          </w:tcPr>
          <w:p w:rsidR="00057CE0" w:rsidRDefault="00057CE0" w:rsidP="00057CE0">
            <w:pPr>
              <w:jc w:val="center"/>
              <w:rPr>
                <w:rFonts w:ascii="Arial" w:hAnsi="Arial" w:cs="Arial"/>
                <w:b/>
                <w:bCs/>
                <w:color w:val="000000"/>
                <w:sz w:val="18"/>
                <w:szCs w:val="18"/>
              </w:rPr>
            </w:pPr>
          </w:p>
        </w:tc>
        <w:tc>
          <w:tcPr>
            <w:tcW w:w="1426" w:type="dxa"/>
            <w:vMerge/>
            <w:tcBorders>
              <w:top w:val="nil"/>
              <w:left w:val="single" w:sz="8" w:space="0" w:color="auto"/>
              <w:bottom w:val="single" w:sz="4" w:space="0" w:color="auto"/>
              <w:right w:val="single" w:sz="8" w:space="0" w:color="auto"/>
            </w:tcBorders>
            <w:vAlign w:val="center"/>
            <w:hideMark/>
          </w:tcPr>
          <w:p w:rsidR="00057CE0" w:rsidRDefault="00057CE0" w:rsidP="00057CE0">
            <w:pPr>
              <w:jc w:val="center"/>
              <w:rPr>
                <w:rFonts w:ascii="Arial" w:hAnsi="Arial" w:cs="Arial"/>
                <w:b/>
                <w:bCs/>
                <w:color w:val="000000"/>
                <w:sz w:val="18"/>
                <w:szCs w:val="18"/>
              </w:rPr>
            </w:pPr>
          </w:p>
        </w:tc>
        <w:tc>
          <w:tcPr>
            <w:tcW w:w="246" w:type="dxa"/>
            <w:vAlign w:val="center"/>
            <w:hideMark/>
          </w:tcPr>
          <w:p w:rsidR="00057CE0" w:rsidRDefault="00057CE0" w:rsidP="00503EFF">
            <w:pPr>
              <w:rPr>
                <w:sz w:val="20"/>
                <w:szCs w:val="20"/>
              </w:rPr>
            </w:pPr>
          </w:p>
        </w:tc>
      </w:tr>
      <w:tr w:rsidR="00057CE0" w:rsidTr="00057CE0">
        <w:trPr>
          <w:trHeight w:val="220"/>
        </w:trPr>
        <w:tc>
          <w:tcPr>
            <w:tcW w:w="40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p>
        </w:tc>
        <w:tc>
          <w:tcPr>
            <w:tcW w:w="12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ΜΕΡΙΚΟ ΣΥΝΟΛΟ</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33.870,97 €</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135.483,87 €</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135.483,87 €</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304.838,71 €</w:t>
            </w:r>
          </w:p>
        </w:tc>
        <w:tc>
          <w:tcPr>
            <w:tcW w:w="246" w:type="dxa"/>
            <w:tcBorders>
              <w:left w:val="single" w:sz="4" w:space="0" w:color="auto"/>
            </w:tcBorders>
            <w:vAlign w:val="center"/>
            <w:hideMark/>
          </w:tcPr>
          <w:p w:rsidR="00057CE0" w:rsidRDefault="00057CE0" w:rsidP="00503EFF">
            <w:pPr>
              <w:rPr>
                <w:sz w:val="20"/>
                <w:szCs w:val="20"/>
              </w:rPr>
            </w:pPr>
          </w:p>
        </w:tc>
      </w:tr>
      <w:tr w:rsidR="00057CE0" w:rsidTr="00057CE0">
        <w:trPr>
          <w:trHeight w:val="139"/>
        </w:trPr>
        <w:tc>
          <w:tcPr>
            <w:tcW w:w="4084" w:type="dxa"/>
            <w:gridSpan w:val="3"/>
            <w:tcBorders>
              <w:top w:val="single" w:sz="4" w:space="0" w:color="auto"/>
              <w:left w:val="single" w:sz="8" w:space="0" w:color="auto"/>
              <w:bottom w:val="single" w:sz="8" w:space="0" w:color="auto"/>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p>
        </w:tc>
        <w:tc>
          <w:tcPr>
            <w:tcW w:w="1213" w:type="dxa"/>
            <w:tcBorders>
              <w:top w:val="single" w:sz="4" w:space="0" w:color="auto"/>
              <w:left w:val="nil"/>
              <w:bottom w:val="single" w:sz="8" w:space="0" w:color="auto"/>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ΦΠΑ</w:t>
            </w:r>
          </w:p>
        </w:tc>
        <w:tc>
          <w:tcPr>
            <w:tcW w:w="1285" w:type="dxa"/>
            <w:tcBorders>
              <w:top w:val="single" w:sz="4" w:space="0" w:color="auto"/>
              <w:left w:val="nil"/>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8.129,03 €</w:t>
            </w:r>
          </w:p>
        </w:tc>
        <w:tc>
          <w:tcPr>
            <w:tcW w:w="1427" w:type="dxa"/>
            <w:tcBorders>
              <w:top w:val="single" w:sz="4" w:space="0" w:color="auto"/>
              <w:left w:val="nil"/>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32.516,13 €</w:t>
            </w:r>
          </w:p>
        </w:tc>
        <w:tc>
          <w:tcPr>
            <w:tcW w:w="1574" w:type="dxa"/>
            <w:tcBorders>
              <w:top w:val="single" w:sz="4" w:space="0" w:color="auto"/>
              <w:left w:val="nil"/>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32.516,13 €</w:t>
            </w:r>
          </w:p>
        </w:tc>
        <w:tc>
          <w:tcPr>
            <w:tcW w:w="1426" w:type="dxa"/>
            <w:tcBorders>
              <w:top w:val="single" w:sz="4" w:space="0" w:color="auto"/>
              <w:left w:val="nil"/>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73.161,29 €</w:t>
            </w:r>
          </w:p>
        </w:tc>
        <w:tc>
          <w:tcPr>
            <w:tcW w:w="246" w:type="dxa"/>
            <w:vAlign w:val="center"/>
            <w:hideMark/>
          </w:tcPr>
          <w:p w:rsidR="00057CE0" w:rsidRDefault="00057CE0" w:rsidP="00503EFF">
            <w:pPr>
              <w:rPr>
                <w:sz w:val="20"/>
                <w:szCs w:val="20"/>
              </w:rPr>
            </w:pPr>
          </w:p>
        </w:tc>
      </w:tr>
      <w:tr w:rsidR="00057CE0" w:rsidTr="00057CE0">
        <w:trPr>
          <w:trHeight w:val="220"/>
        </w:trPr>
        <w:tc>
          <w:tcPr>
            <w:tcW w:w="408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p>
        </w:tc>
        <w:tc>
          <w:tcPr>
            <w:tcW w:w="1213" w:type="dxa"/>
            <w:tcBorders>
              <w:top w:val="nil"/>
              <w:left w:val="nil"/>
              <w:bottom w:val="single" w:sz="8" w:space="0" w:color="auto"/>
              <w:right w:val="single" w:sz="8" w:space="0" w:color="auto"/>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ΤΕΛΙΚΟ ΣΥΝΟΛΟ</w:t>
            </w:r>
          </w:p>
        </w:tc>
        <w:tc>
          <w:tcPr>
            <w:tcW w:w="1285" w:type="dxa"/>
            <w:tcBorders>
              <w:top w:val="nil"/>
              <w:left w:val="nil"/>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42.000,00 €</w:t>
            </w:r>
          </w:p>
        </w:tc>
        <w:tc>
          <w:tcPr>
            <w:tcW w:w="1427" w:type="dxa"/>
            <w:tcBorders>
              <w:top w:val="nil"/>
              <w:left w:val="nil"/>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168.000,00 €</w:t>
            </w:r>
          </w:p>
        </w:tc>
        <w:tc>
          <w:tcPr>
            <w:tcW w:w="1574" w:type="dxa"/>
            <w:tcBorders>
              <w:top w:val="nil"/>
              <w:left w:val="nil"/>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168.000,00 €</w:t>
            </w:r>
          </w:p>
        </w:tc>
        <w:tc>
          <w:tcPr>
            <w:tcW w:w="1426" w:type="dxa"/>
            <w:tcBorders>
              <w:top w:val="nil"/>
              <w:left w:val="nil"/>
              <w:bottom w:val="single" w:sz="8" w:space="0" w:color="000000"/>
              <w:right w:val="single" w:sz="8" w:space="0" w:color="000000"/>
            </w:tcBorders>
            <w:shd w:val="clear" w:color="auto" w:fill="auto"/>
            <w:vAlign w:val="center"/>
            <w:hideMark/>
          </w:tcPr>
          <w:p w:rsidR="00057CE0" w:rsidRDefault="00057CE0" w:rsidP="00057CE0">
            <w:pPr>
              <w:jc w:val="center"/>
              <w:rPr>
                <w:rFonts w:ascii="Arial" w:hAnsi="Arial" w:cs="Arial"/>
                <w:b/>
                <w:bCs/>
                <w:color w:val="000000"/>
                <w:sz w:val="18"/>
                <w:szCs w:val="18"/>
              </w:rPr>
            </w:pPr>
            <w:r>
              <w:rPr>
                <w:rFonts w:ascii="Arial" w:hAnsi="Arial" w:cs="Arial"/>
                <w:b/>
                <w:bCs/>
                <w:color w:val="000000"/>
                <w:sz w:val="18"/>
                <w:szCs w:val="18"/>
              </w:rPr>
              <w:t>378.000,00 €</w:t>
            </w:r>
          </w:p>
        </w:tc>
        <w:tc>
          <w:tcPr>
            <w:tcW w:w="246" w:type="dxa"/>
            <w:vAlign w:val="center"/>
            <w:hideMark/>
          </w:tcPr>
          <w:p w:rsidR="00057CE0" w:rsidRDefault="00057CE0" w:rsidP="00503EFF">
            <w:pPr>
              <w:rPr>
                <w:sz w:val="20"/>
                <w:szCs w:val="20"/>
              </w:rPr>
            </w:pPr>
          </w:p>
        </w:tc>
      </w:tr>
    </w:tbl>
    <w:p w:rsidR="0023741A" w:rsidRDefault="0023741A" w:rsidP="00D82B16">
      <w:pPr>
        <w:spacing w:after="0"/>
        <w:rPr>
          <w:lang w:val="el-GR"/>
        </w:rPr>
      </w:pPr>
    </w:p>
    <w:p w:rsidR="0023741A" w:rsidRDefault="0023741A" w:rsidP="00D82B16">
      <w:pPr>
        <w:spacing w:after="0"/>
        <w:rPr>
          <w:lang w:val="el-GR"/>
        </w:rPr>
      </w:pPr>
    </w:p>
    <w:p w:rsidR="00057CE0" w:rsidRPr="00057CE0" w:rsidRDefault="00057CE0" w:rsidP="00057CE0">
      <w:pPr>
        <w:spacing w:after="0"/>
        <w:rPr>
          <w:lang w:val="el-GR"/>
        </w:rPr>
      </w:pPr>
      <w:r w:rsidRPr="00057CE0">
        <w:rPr>
          <w:lang w:val="el-GR"/>
        </w:rPr>
        <w:t xml:space="preserve">Τα ποσά που αναφέρονται στον ενδεικτικό προϋπολογισμό είναι τα διαθέσιμα από το Δήμο για το σύνολο των εργασιών και ανταλλακτικών επισκευής και συντήρησης ανά ομάδα-κατηγορία έως την λήξη της σύμβασης και δεν δεσμεύουν το Δήμο σε κατώτερα όρια. Ο Δήμος δεν δεσμεύεται όσον αφορά στην ποσότητα των εργασιών συντήρησης και επισκευής που θα προκύψουν και κατά τη φάση υλοποίησης διατηρεί το δικαίωμα να μην εξαντλήσει το σύνολο του προϋπολογισμού εάν κριθεί σκόπιμο. </w:t>
      </w:r>
    </w:p>
    <w:p w:rsidR="0023741A" w:rsidRDefault="00057CE0" w:rsidP="00057CE0">
      <w:pPr>
        <w:spacing w:after="0"/>
        <w:rPr>
          <w:lang w:val="el-GR"/>
        </w:rPr>
      </w:pPr>
      <w:r w:rsidRPr="00057CE0">
        <w:rPr>
          <w:lang w:val="el-GR"/>
        </w:rPr>
        <w:t>Δαπάνη που δεν εξαντλήθηκε εντός συγκεκριμένου οικονομικού έτους, λόγω μικρότερης ποσότητας προκυπτουσών απαιτούμενων εργασιών, δύναται να μεταφερθεί στο επόμενο οικ. έτος για την κάλυψη τυχόν πρόσθετων έκτακτων αναγκών εκτέλεσης εργασιών επισκευής και συντήρησης και για τον λόγο αυτό ο ανωτέρω επιμερισμός των δαπανών ανά έτος είναι ενδεικτικός και όχι δεσμευτικός.</w:t>
      </w:r>
    </w:p>
    <w:p w:rsidR="0023741A" w:rsidRDefault="0023741A" w:rsidP="00D82B16">
      <w:pPr>
        <w:spacing w:after="0"/>
        <w:rPr>
          <w:lang w:val="el-GR"/>
        </w:rPr>
      </w:pPr>
    </w:p>
    <w:p w:rsidR="00312DAA" w:rsidRPr="00A24EB7" w:rsidRDefault="00312DAA" w:rsidP="00A24EB7">
      <w:pPr>
        <w:spacing w:after="0"/>
        <w:jc w:val="center"/>
        <w:rPr>
          <w:b/>
          <w:bCs/>
          <w:u w:val="single"/>
          <w:lang w:val="el-GR"/>
        </w:rPr>
      </w:pPr>
      <w:r w:rsidRPr="00312DAA">
        <w:rPr>
          <w:b/>
          <w:bCs/>
          <w:u w:val="single"/>
          <w:lang w:val="el-GR"/>
        </w:rPr>
        <w:t>1.Τεχνική ικανότητα υποψήφιων αναδόχων</w:t>
      </w:r>
    </w:p>
    <w:p w:rsidR="00312DAA" w:rsidRPr="00312DAA" w:rsidRDefault="00312DAA" w:rsidP="00312DAA">
      <w:pPr>
        <w:spacing w:after="0"/>
        <w:rPr>
          <w:lang w:val="el-GR"/>
        </w:rPr>
      </w:pPr>
      <w:r w:rsidRPr="00312DAA">
        <w:rPr>
          <w:lang w:val="el-GR"/>
        </w:rPr>
        <w:t>Η τεχνική ικανότητα των υποψήφιων αναδόχων περιλαμβάνει:</w:t>
      </w:r>
    </w:p>
    <w:p w:rsidR="00312DAA" w:rsidRPr="00312DAA" w:rsidRDefault="00312DAA" w:rsidP="00312DAA">
      <w:pPr>
        <w:spacing w:after="0"/>
        <w:rPr>
          <w:lang w:val="el-GR"/>
        </w:rPr>
      </w:pPr>
    </w:p>
    <w:p w:rsidR="00312DAA" w:rsidRPr="00312DAA" w:rsidRDefault="00312DAA" w:rsidP="00312DAA">
      <w:pPr>
        <w:spacing w:after="0"/>
        <w:rPr>
          <w:lang w:val="el-GR"/>
        </w:rPr>
      </w:pPr>
      <w:r w:rsidRPr="00312DAA">
        <w:rPr>
          <w:lang w:val="el-GR"/>
        </w:rPr>
        <w:t>1)</w:t>
      </w:r>
      <w:r w:rsidRPr="00312DAA">
        <w:rPr>
          <w:lang w:val="el-GR"/>
        </w:rPr>
        <w:tab/>
        <w:t>Οι υποψήφιοι ανάδοχοι θα πρέπει να διαθέτουν άδεια λειτουργίας συνεργείου με τον  απαιτούμενο εξοπλισμό, σχετική με το αντικείμενο της κατηγορίας που επιθυμούν να συμμετάσχουν, η οποία να είναι σε ισχύ.</w:t>
      </w:r>
    </w:p>
    <w:p w:rsidR="00312DAA" w:rsidRPr="00312DAA" w:rsidRDefault="00312DAA" w:rsidP="00312DAA">
      <w:pPr>
        <w:spacing w:after="0"/>
        <w:rPr>
          <w:lang w:val="el-GR"/>
        </w:rPr>
      </w:pPr>
      <w:r w:rsidRPr="00312DAA">
        <w:rPr>
          <w:lang w:val="el-GR"/>
        </w:rPr>
        <w:t>2) Εξειδικευμένο τεχνικό προσωπικό ανάλογα με αντικείμενο της κατηγορίας που επιθυμούν να συμμετάσχουν.</w:t>
      </w:r>
    </w:p>
    <w:p w:rsidR="00312DAA" w:rsidRPr="00312DAA" w:rsidRDefault="00312DAA" w:rsidP="00312DAA">
      <w:pPr>
        <w:spacing w:after="0"/>
        <w:rPr>
          <w:lang w:val="el-GR"/>
        </w:rPr>
      </w:pPr>
      <w:r w:rsidRPr="00312DAA">
        <w:rPr>
          <w:lang w:val="el-GR"/>
        </w:rPr>
        <w:t>3) Να συμμορφώνονται και να ακολουθούν πιστοποιημένο σύστημα διασφάλισης   ποιότητας Πιστοποιητικά διασφάλισης ποιότητας EN ISO 9001, β) ΕΝ ISO 14001, γ) OHSAS 1801 ή ισοδύναμα με αυτά με πεδίο αναφοράς «Συντήρηση και επισκευή οχημάτων» και «Συντήρηση και Επισκευή Μηχανημάτων Έργου» για τις Ομάδες Α έως Ι.</w:t>
      </w:r>
    </w:p>
    <w:p w:rsidR="0023741A" w:rsidRDefault="00312DAA" w:rsidP="00312DAA">
      <w:pPr>
        <w:spacing w:after="0"/>
        <w:rPr>
          <w:lang w:val="el-GR"/>
        </w:rPr>
      </w:pPr>
      <w:r w:rsidRPr="00312DAA">
        <w:rPr>
          <w:lang w:val="el-GR"/>
        </w:rPr>
        <w:t>Για την Ομάδα J απαιτείται υποβολή ISO 9001 και ISO 39001 ή ισοδύναμα αυτών, του  συμμετέχοντος οικονομικού φορέα και των συνεργαζόμενων οικονομικών φορέων.</w:t>
      </w:r>
    </w:p>
    <w:p w:rsidR="0023741A" w:rsidRDefault="0023741A" w:rsidP="00D82B16">
      <w:pPr>
        <w:spacing w:after="0"/>
        <w:rPr>
          <w:lang w:val="el-GR"/>
        </w:rPr>
      </w:pPr>
    </w:p>
    <w:p w:rsidR="00312DAA" w:rsidRPr="00312DAA" w:rsidRDefault="00312DAA" w:rsidP="00A24EB7">
      <w:pPr>
        <w:spacing w:after="0"/>
        <w:jc w:val="center"/>
        <w:rPr>
          <w:b/>
          <w:bCs/>
          <w:u w:val="single"/>
          <w:lang w:val="el-GR"/>
        </w:rPr>
      </w:pPr>
      <w:r w:rsidRPr="00312DAA">
        <w:rPr>
          <w:b/>
          <w:bCs/>
          <w:u w:val="single"/>
          <w:lang w:val="el-GR"/>
        </w:rPr>
        <w:t>2. Υποχρεώσεις αναδόχου</w:t>
      </w:r>
    </w:p>
    <w:p w:rsidR="00312DAA" w:rsidRPr="00312DAA" w:rsidRDefault="00312DAA" w:rsidP="00312DAA">
      <w:pPr>
        <w:spacing w:after="0"/>
        <w:rPr>
          <w:lang w:val="el-GR"/>
        </w:rPr>
      </w:pPr>
      <w:r w:rsidRPr="00312DAA">
        <w:rPr>
          <w:lang w:val="el-GR"/>
        </w:rPr>
        <w:t xml:space="preserve">Ο ανάδοχος κατά την διάρκεια υλοποίησης της σύμβασης υποχρεούται: </w:t>
      </w:r>
    </w:p>
    <w:p w:rsidR="00312DAA" w:rsidRPr="00312DAA" w:rsidRDefault="00312DAA" w:rsidP="00312DAA">
      <w:pPr>
        <w:spacing w:after="0"/>
        <w:rPr>
          <w:lang w:val="el-GR"/>
        </w:rPr>
      </w:pPr>
      <w:r w:rsidRPr="00312DAA">
        <w:rPr>
          <w:lang w:val="el-GR"/>
        </w:rPr>
        <w:t xml:space="preserve">1) Να τηρεί τους κείμενους νόμους και διατάξεις και τα δυνάμει αυτών διατάγματα καθώς και τις συναφείς εν γένει αστυνομικές και άλλες διοικητικές διατάξεις σχετικές με τις εργασίες που αναλαμβάνει, ευθύνεται δε προσωπικά για κάθε παράβαση τους. </w:t>
      </w:r>
    </w:p>
    <w:p w:rsidR="00312DAA" w:rsidRPr="00312DAA" w:rsidRDefault="00312DAA" w:rsidP="00312DAA">
      <w:pPr>
        <w:spacing w:after="0"/>
        <w:rPr>
          <w:lang w:val="el-GR"/>
        </w:rPr>
      </w:pPr>
      <w:r w:rsidRPr="00312DAA">
        <w:rPr>
          <w:lang w:val="el-GR"/>
        </w:rPr>
        <w:t xml:space="preserve">2) Να αναλαμβάνει κάθε ευθύνη καθώς καθίσταται μόνος και αποκλειστικά υπεύθυνος για οποιεσδήποτε φθορές ή ζημιές που προξένησε ο ίδιος ή οι συνεργάτες του κατά την εκτέλεση των εργασιών σε πρόσωπα ή πράγματα του Δήμου από οποιαδήποτε ανεξαρτήτως αιτία. </w:t>
      </w:r>
    </w:p>
    <w:p w:rsidR="00312DAA" w:rsidRPr="00312DAA" w:rsidRDefault="00312DAA" w:rsidP="00312DAA">
      <w:pPr>
        <w:spacing w:after="0"/>
        <w:rPr>
          <w:lang w:val="el-GR"/>
        </w:rPr>
      </w:pPr>
      <w:r w:rsidRPr="00312DAA">
        <w:rPr>
          <w:lang w:val="el-GR"/>
        </w:rPr>
        <w:t xml:space="preserve">3) Να τηρεί τους ισχύοντες νόμους, διατάγματα, υπουργικές αποφάσεις ή αστυνομικές διατάξεις, περί υγείας και ασφάλειας εργαζομένων για το σύνολο του προσωπικού που απασχολείται στις ανατιθέμενες εργασίες. </w:t>
      </w:r>
    </w:p>
    <w:p w:rsidR="00312DAA" w:rsidRPr="00312DAA" w:rsidRDefault="00312DAA" w:rsidP="00312DAA">
      <w:pPr>
        <w:spacing w:after="0"/>
        <w:rPr>
          <w:lang w:val="el-GR"/>
        </w:rPr>
      </w:pPr>
      <w:r w:rsidRPr="00312DAA">
        <w:rPr>
          <w:lang w:val="el-GR"/>
        </w:rPr>
        <w:t xml:space="preserve">4) Σε περίπτωση οχημάτων ή μηχανημάτων τα οποία είναι ακινητοποιημένα από βλάβη στις εγκαταστάσεις του Δήμου ή στο χώρο στάθμευσης των οχημάτων, μετά από συνεννόηση με την Υπηρεσία και εάν αυτό είναι εφικτό, ο ανάδοχος θα μπορεί να επισκευάσει τα οχήματα/μηχανήματα επί τόπου σε αυτούς τους χώρους με δικούς του τεχνικούς, εργαλεία, όργανα και συσκευές. Εάν η βλάβη δεν είναι δυνατόν να αποκατασταθεί άμεσα από το συνεργείο του αναδόχου ή υπό την επίβλεψή του, τότε το όχημα θα μεταφέρεται με ευθύνη του αναδόχου στον χώρο επισκευής και συντηρήσεως που προκύπτει από την σύμβαση, οποιαδήποτε ώρα της ημέρας ή νύχτας. </w:t>
      </w:r>
    </w:p>
    <w:p w:rsidR="00312DAA" w:rsidRPr="00312DAA" w:rsidRDefault="00312DAA" w:rsidP="00312DAA">
      <w:pPr>
        <w:spacing w:after="0"/>
        <w:rPr>
          <w:lang w:val="el-GR"/>
        </w:rPr>
      </w:pPr>
      <w:r w:rsidRPr="00312DAA">
        <w:rPr>
          <w:lang w:val="el-GR"/>
        </w:rPr>
        <w:lastRenderedPageBreak/>
        <w:t xml:space="preserve">5) Να τηρεί καρτέλες (σε έντυπη ή ηλεκτρονική μορφή) των επισκευών/ συντηρήσεων που πραγματοποιεί για κάθε όχημα. Οι καρτέλες θα είναι στην διάθεση της Υπηρεσίας και θα περιέχουν το πλήρες ιστορικό επεμβάσεων από τον ανάδοχο, ενώ θα παραδίδονται στην Υπηρεσία ανά έξι (6) μήνες και με το πέρας της σύμβασης το σύνολο των στοιχείων. </w:t>
      </w:r>
    </w:p>
    <w:p w:rsidR="00312DAA" w:rsidRPr="00312DAA" w:rsidRDefault="00312DAA" w:rsidP="00312DAA">
      <w:pPr>
        <w:spacing w:after="0"/>
        <w:rPr>
          <w:lang w:val="el-GR"/>
        </w:rPr>
      </w:pPr>
      <w:r w:rsidRPr="00312DAA">
        <w:rPr>
          <w:lang w:val="el-GR"/>
        </w:rPr>
        <w:t xml:space="preserve">6) Θα εγγυάται την διαθεσιμότητα των οχημάτων / μηχανημάτων της κατηγορίας σε ποσοστό τουλάχιστον 80%. Δηλαδή καθημερινά τουλάχιστον το 80% των οχημάτων /μηχανημάτων της κάθε κατηγορίας θα είναι επισκευασμένα / συντηρημένα και έτοιμα προς ασφαλή χρήση. </w:t>
      </w:r>
    </w:p>
    <w:p w:rsidR="00312DAA" w:rsidRPr="00312DAA" w:rsidRDefault="00312DAA" w:rsidP="00312DAA">
      <w:pPr>
        <w:spacing w:after="0"/>
        <w:rPr>
          <w:lang w:val="el-GR"/>
        </w:rPr>
      </w:pPr>
      <w:r w:rsidRPr="00312DAA">
        <w:rPr>
          <w:lang w:val="el-GR"/>
        </w:rPr>
        <w:t xml:space="preserve">7) Να μπορεί να προμηθεύει μόνο ανταλλακτικά (διάφορα μαρκούτσια, μπαταρίες, λάμπες ή οτιδήποτε άλλο αναλώσιμο) χωρίς να χρειάζεται η εισαγωγή του οχήματος στο συνεργείο.   </w:t>
      </w:r>
    </w:p>
    <w:p w:rsidR="00312DAA" w:rsidRPr="00312DAA" w:rsidRDefault="00312DAA" w:rsidP="00312DAA">
      <w:pPr>
        <w:spacing w:after="0"/>
        <w:rPr>
          <w:lang w:val="el-GR"/>
        </w:rPr>
      </w:pPr>
      <w:r w:rsidRPr="00312DAA">
        <w:rPr>
          <w:lang w:val="el-GR"/>
        </w:rPr>
        <w:t xml:space="preserve">8) Να επισκευάζει τα οχήματα / μηχανήματα εντός επτά (7) εργάσιμων ημερών από την ημερομηνία παράδοσης του οχήματος στον ανάδοχο από την υπηρεσία. Ο ανάδοχος μπορεί να αιτηθεί επέκταση του χρόνου επισκευής, αιτιολογώντας πλήρως του λόγους που συντρέχουν και κρίνεται αναγκαία η επέκταση. Η αίτηση του αναδόχου θα εξετάζεται και θα αξιολογείται από την επιτροπή και σε ιδιαίτερες και μόνο περιπτώσεις όπου πχ. υπάρχει έλλειψη ανταλλακτικών ή άλλος λόγος θα γίνεται αποδεκτή η σχετική αίτηση. Σε περίπτωση από κοινού αποδοχής χρόνου επισκευής μεγαλύτερη των επτά (7) εργάσιμων ημερών, τότε το όχημα / μηχάνημα δεν θα υπολογίζεται στη διαμόρφωση του ποσοστού διαθεσιμότητας της αντίστοιχης κατηγορίας. Ο αριθμός των οχημάτων / μηχανημάτων κάθε κατηγορίας ορίζεται αρχικά από την διακήρυξη. Κατά την υπογραφή της σύμβασης ο αριθμός αυτός επικαιροποιείται από το Γραφείο Διαχείρισης και Κίνησης Οχημάτων. Ο αριθμός των οχημάτων/ μηχανημάτων κάθε κατηγορίας μπορεί να μεταβάλλεται σε περιπτώσεις αγοράς, απόσυρσης ή δωρεάς οχημάτων / μηχανημάτων. Για τον έλεγχο της διαθεσιμότητας των οχημάτων και την τήρηση του παραπάνω ποσοστού, καθημερινά (εκτός Σάββατου, Κυριακής και επίσημων αργιών) το Γραφείο Διαχείρισης και Κίνησης Οχημάτων θα εκδίδει φύλλο αναφοράς. Σε αυτό θα καταγράφονται τα διαθέσιμα οχήματα / μηχανήματα κάθε κατηγορίας σε αριθμό και σε ποσοστό, χρησιμοποιώντας τις παραμέτρους του παρόντος άρθρου. </w:t>
      </w:r>
    </w:p>
    <w:p w:rsidR="00312DAA" w:rsidRPr="00312DAA" w:rsidRDefault="00312DAA" w:rsidP="00312DAA">
      <w:pPr>
        <w:spacing w:after="0"/>
        <w:rPr>
          <w:lang w:val="el-GR"/>
        </w:rPr>
      </w:pPr>
      <w:r w:rsidRPr="00312DAA">
        <w:rPr>
          <w:lang w:val="el-GR"/>
        </w:rPr>
        <w:t xml:space="preserve">9) Να παρέχει τεχνική υποστήριξη (επίβλεψη - τεχνογνωσία), όποτε απαιτείται, προς το προσωπικό του Δήμου για την επισκευή οχημάτων στις εγκαταστάσεις του Δήμου, προσφέροντας και τα τυχόν απαραίτητα ανταλλακτικά. </w:t>
      </w:r>
    </w:p>
    <w:p w:rsidR="00312DAA" w:rsidRPr="00312DAA" w:rsidRDefault="00312DAA" w:rsidP="00312DAA">
      <w:pPr>
        <w:spacing w:after="0"/>
        <w:rPr>
          <w:lang w:val="el-GR"/>
        </w:rPr>
      </w:pPr>
      <w:r w:rsidRPr="00312DAA">
        <w:rPr>
          <w:lang w:val="el-GR"/>
        </w:rPr>
        <w:t xml:space="preserve">10) Ο ανάδοχος θα προβαίνει στην έκδοση Τιμολογίων Παροχής Υπηρεσιών, αφού η προέχουσα σύμβαση είναι η εργασία. Επισημαίνεται ότι για τα συνεργεία οχημάτων, στην παρ. 13.2.2 Εγκ. ΚΦΑΣ 3/92 (ΠΔ 18β/ΐ992 ΦΕΚ Α'84/26-05-1992) τονίζεται ότι «και στις περιπτώσεις επισκευών ή συντηρήσεων, που χρησιμοποιούνται ανταλλακτικά ή υλικά, τα οποία τοποθετούνται στα επισκευαζόμενα αυτοκίνητα, μπορούν να εκδίδουν Α.Π.Υ. ανεξαρτήτως της αξίας των χρησιμοποιηθέντων ανταλλακτικών ή υλικών, γιατί η προέχουσα σύμβαση στις περιπτώσεις αυτές είναι η παροχή υπηρεσιών και όχι η πώληση αγαθών. Στις εκδιδόμενες κατά τα ανωτέρω Α.Π.Υ. πρέπει να αναγράφονται εκτός των άλλων, διακεκριμένα το είδος, η ποσότητα και η  αξία των αγαθών, εφόσον η αξία τους ξεπερνά το 1/3 της συνολικής αμοιβής». Τα χρησιμοποιηθέντα ανταλλακτικά, θα αναγράφονται ξεχωριστά επί του Τιμολογίου κατά τα οριζόμενα της παραπάνω παραγράφου και σύμφωνα με την κείμενη νομοθεσία. </w:t>
      </w:r>
    </w:p>
    <w:p w:rsidR="00312DAA" w:rsidRPr="00312DAA" w:rsidRDefault="00312DAA" w:rsidP="00312DAA">
      <w:pPr>
        <w:spacing w:after="0"/>
        <w:rPr>
          <w:lang w:val="el-GR"/>
        </w:rPr>
      </w:pPr>
      <w:r w:rsidRPr="00312DAA">
        <w:rPr>
          <w:lang w:val="el-GR"/>
        </w:rPr>
        <w:t xml:space="preserve">11) Οι εργασίες εκτέλεσης επισκευών κάθε κατηγορίας, με την παρούσα μελέτη, θα γίνονται με μέριμνα και αποκλειστική ευθύνη του αναδόχου προκειμένου να διασφαλίζονται και να ικανοποιούνται όλα τα πρότυπα για την σήμανση CE. </w:t>
      </w:r>
    </w:p>
    <w:p w:rsidR="00312DAA" w:rsidRPr="00312DAA" w:rsidRDefault="00312DAA" w:rsidP="00312DAA">
      <w:pPr>
        <w:spacing w:after="0"/>
        <w:rPr>
          <w:lang w:val="el-GR"/>
        </w:rPr>
      </w:pPr>
      <w:r w:rsidRPr="00312DAA">
        <w:rPr>
          <w:lang w:val="el-GR"/>
        </w:rPr>
        <w:t>12) Σε περίπτωση που οι απαιτούμενες εργασίες δεν προβλέπονται στους πίνακες της παρούσας μελέτης θα κοστολογούνται με την ίδια χρέωση ανά εργατοώρα στην τιμή που προσέφερε ο ανάδοχος και πάντα με την σύμφωνη γνώμη της Επιτροπής συντήρησης και επισκευής οχημάτων του Δήμου Ναυπακτίας.</w:t>
      </w:r>
    </w:p>
    <w:p w:rsidR="00312DAA" w:rsidRPr="00312DAA" w:rsidRDefault="00312DAA" w:rsidP="00312DAA">
      <w:pPr>
        <w:spacing w:after="0"/>
        <w:rPr>
          <w:lang w:val="el-GR"/>
        </w:rPr>
      </w:pPr>
      <w:r w:rsidRPr="00312DAA">
        <w:rPr>
          <w:lang w:val="el-GR"/>
        </w:rPr>
        <w:t>13) Ο Ανάδοχος θα προχωρά στις απαραίτητες ενέργειες επισκευής μόνον εάν εγκριθεί  από την τριμελή Επιτροπή Συντήρησης - Επισκευής και προμήθειας ανταλλακτικών Οχημάτων του Δήμου Ναυπακτίας (Υ.Α. 3373/390/1975).</w:t>
      </w:r>
    </w:p>
    <w:p w:rsidR="00312DAA" w:rsidRPr="00312DAA" w:rsidRDefault="00312DAA" w:rsidP="00312DAA">
      <w:pPr>
        <w:spacing w:after="0"/>
        <w:rPr>
          <w:lang w:val="el-GR"/>
        </w:rPr>
      </w:pPr>
      <w:r w:rsidRPr="00312DAA">
        <w:rPr>
          <w:lang w:val="el-GR"/>
        </w:rPr>
        <w:t>14) Καμία εργασία δεν θα αναγνωρίζεται αν δεν έχει εκδοθεί η παραπάνω αναφερόμενη Εντολή της Επιτροπής και δεν εγκριθεί το ανωτέρω Δελτίο.</w:t>
      </w:r>
    </w:p>
    <w:p w:rsidR="00C41A1A" w:rsidRPr="00C41A1A" w:rsidRDefault="00312DAA" w:rsidP="00C41A1A">
      <w:pPr>
        <w:spacing w:after="0"/>
        <w:rPr>
          <w:lang w:val="el-GR"/>
        </w:rPr>
      </w:pPr>
      <w:r w:rsidRPr="00312DAA">
        <w:rPr>
          <w:lang w:val="el-GR"/>
        </w:rPr>
        <w:t>15)</w:t>
      </w:r>
      <w:r w:rsidR="00B46ED2">
        <w:rPr>
          <w:lang w:val="el-GR"/>
        </w:rPr>
        <w:t xml:space="preserve"> </w:t>
      </w:r>
      <w:r w:rsidR="00C41A1A" w:rsidRPr="00C41A1A">
        <w:rPr>
          <w:lang w:val="el-GR"/>
        </w:rPr>
        <w:t xml:space="preserve">Με ποινή αποκλεισμού ο οικονομικός φορέας που θα υποβάλλει προσφορά για τις Ομάδες A έως J  καθώς και οι οικονομικοί φορείς στις ικανότητες των οποίων στηρίζεται  θα πρέπει να συμμορφώνονται με ορισμένα πρότυπα διασφάλισης ποιότητας: </w:t>
      </w:r>
    </w:p>
    <w:p w:rsidR="00C41A1A" w:rsidRPr="00C41A1A" w:rsidRDefault="00C41A1A" w:rsidP="00C41A1A">
      <w:pPr>
        <w:spacing w:after="0"/>
        <w:rPr>
          <w:lang w:val="el-GR"/>
        </w:rPr>
      </w:pPr>
      <w:r w:rsidRPr="00C41A1A">
        <w:rPr>
          <w:lang w:val="el-GR"/>
        </w:rPr>
        <w:t>Πιστοποιητικά διασφάλισης ποιότητας EN ISO 9001, β) ΕΝ ISO 14001, γ) OHSAS 1801 ή ισοδύναμα με αυτά με πεδίο αναφοράς «Συντήρηση και επισκευή οχημάτων» και «Συντήρηση και Επισκευή Μηχανημάτων Έργου» για τις Ομάδες Α εως Ι.</w:t>
      </w:r>
    </w:p>
    <w:p w:rsidR="0023741A" w:rsidRDefault="00C41A1A" w:rsidP="00C41A1A">
      <w:pPr>
        <w:spacing w:after="0"/>
        <w:rPr>
          <w:lang w:val="el-GR"/>
        </w:rPr>
      </w:pPr>
      <w:r w:rsidRPr="00C41A1A">
        <w:rPr>
          <w:lang w:val="el-GR"/>
        </w:rPr>
        <w:lastRenderedPageBreak/>
        <w:t>Για την Ομάδα J απαιτείται υποβολή ISO 9001 και ISO 39001 ή ισοδύναμα αυτών, του συμμετέχοντος οικονομικού φορέα και των συνεργαζόμενων οικονομικών φορέων.</w:t>
      </w:r>
    </w:p>
    <w:p w:rsidR="00C41A1A" w:rsidRDefault="00C41A1A" w:rsidP="00C41A1A">
      <w:pPr>
        <w:spacing w:after="0"/>
        <w:rPr>
          <w:lang w:val="el-GR"/>
        </w:rPr>
      </w:pPr>
    </w:p>
    <w:p w:rsidR="00312DAA" w:rsidRPr="00312DAA" w:rsidRDefault="00312DAA" w:rsidP="00A24EB7">
      <w:pPr>
        <w:spacing w:after="0"/>
        <w:jc w:val="center"/>
        <w:rPr>
          <w:b/>
          <w:bCs/>
          <w:u w:val="single"/>
          <w:lang w:val="el-GR"/>
        </w:rPr>
      </w:pPr>
      <w:r w:rsidRPr="00312DAA">
        <w:rPr>
          <w:b/>
          <w:bCs/>
          <w:u w:val="single"/>
          <w:lang w:val="el-GR"/>
        </w:rPr>
        <w:t>3. Περιεχόμενα Φακέλου Τεχνικής Προσφοράς</w:t>
      </w:r>
    </w:p>
    <w:p w:rsidR="00312DAA" w:rsidRPr="00312DAA" w:rsidRDefault="00312DAA" w:rsidP="00312DAA">
      <w:pPr>
        <w:spacing w:after="0"/>
        <w:rPr>
          <w:lang w:val="el-GR"/>
        </w:rPr>
      </w:pPr>
      <w:r w:rsidRPr="00312DAA">
        <w:rPr>
          <w:lang w:val="el-GR"/>
        </w:rPr>
        <w:t>Για την απόδειξη της τεχνικής ικανότητας τους, οι υποψήφιοι ανάδοχοι θα πρέπει να καταθέσουν στην προσφορά τους Φάκελο Τεχνικής Προσφοράς, ο οποίος κατ' ελάχιστο θα πρέπει να περιλαμβάνει τα ακόλουθα:</w:t>
      </w:r>
    </w:p>
    <w:p w:rsidR="00312DAA" w:rsidRPr="00312DAA" w:rsidRDefault="00312DAA" w:rsidP="00312DAA">
      <w:pPr>
        <w:spacing w:after="0"/>
        <w:rPr>
          <w:lang w:val="el-GR"/>
        </w:rPr>
      </w:pPr>
      <w:r w:rsidRPr="00312DAA">
        <w:rPr>
          <w:lang w:val="el-GR"/>
        </w:rPr>
        <w:t xml:space="preserve">• Άδεια Λειτουργίας σε ισχύ του συμμετέχοντα στον διαγωνισμό. </w:t>
      </w:r>
    </w:p>
    <w:p w:rsidR="00312DAA" w:rsidRPr="00312DAA" w:rsidRDefault="00312DAA" w:rsidP="00312DAA">
      <w:pPr>
        <w:spacing w:after="0"/>
        <w:rPr>
          <w:lang w:val="el-GR"/>
        </w:rPr>
      </w:pPr>
      <w:r w:rsidRPr="00312DAA">
        <w:rPr>
          <w:lang w:val="el-GR"/>
        </w:rPr>
        <w:t xml:space="preserve">•Άδεια/ες Λειτουργίας του/ων συνεργαζόμενου/ων συνεργείου/ων, εφόσον ο ίδιος ο συμμετέχοντας δεν διαθέτει συνεργείο.  </w:t>
      </w:r>
    </w:p>
    <w:p w:rsidR="00312DAA" w:rsidRPr="00312DAA" w:rsidRDefault="00312DAA" w:rsidP="00312DAA">
      <w:pPr>
        <w:spacing w:after="0"/>
        <w:rPr>
          <w:lang w:val="el-GR"/>
        </w:rPr>
      </w:pPr>
      <w:r w:rsidRPr="00312DAA">
        <w:rPr>
          <w:lang w:val="el-GR"/>
        </w:rPr>
        <w:t xml:space="preserve">•Πιστοποιητικό διασφάλισης ποιότητας EN ISO 9001, ΕΝ ISO 14001,OHSAS 1801 ή ισοδύναμα αυτών για τις Ομάδες Α έως Ι, ISO 9001 και ISO 39001 ή ισοδύναμα αυτών για την ομάδα J  </w:t>
      </w:r>
    </w:p>
    <w:p w:rsidR="00312DAA" w:rsidRPr="00312DAA" w:rsidRDefault="00312DAA" w:rsidP="00312DAA">
      <w:pPr>
        <w:spacing w:after="0"/>
        <w:rPr>
          <w:lang w:val="el-GR"/>
        </w:rPr>
      </w:pPr>
      <w:r w:rsidRPr="00312DAA">
        <w:rPr>
          <w:lang w:val="el-GR"/>
        </w:rPr>
        <w:t>•Συνοπτική Τεχνική Έκθεση των υποδομών του/ων συνεργείου/ων επισκευής.</w:t>
      </w:r>
    </w:p>
    <w:p w:rsidR="00312DAA" w:rsidRPr="00312DAA" w:rsidRDefault="00312DAA" w:rsidP="00312DAA">
      <w:pPr>
        <w:spacing w:after="0"/>
        <w:rPr>
          <w:lang w:val="el-GR"/>
        </w:rPr>
      </w:pPr>
      <w:r w:rsidRPr="00312DAA">
        <w:rPr>
          <w:lang w:val="el-GR"/>
        </w:rPr>
        <w:t xml:space="preserve">•Σύντομη παρουσίαση του εξοπλισμού που διαθέτει το/α συνεργείο/α, συνοδευόμενα από φωτογραφικό υλικό. </w:t>
      </w:r>
    </w:p>
    <w:p w:rsidR="0023741A" w:rsidRDefault="00312DAA" w:rsidP="00312DAA">
      <w:pPr>
        <w:spacing w:after="0"/>
        <w:rPr>
          <w:lang w:val="el-GR"/>
        </w:rPr>
      </w:pPr>
      <w:r w:rsidRPr="00312DAA">
        <w:rPr>
          <w:lang w:val="el-GR"/>
        </w:rPr>
        <w:t>•Σύντομος κατάλογος των μεγαλύτερων πελατών του συνεργείου για την τελευταία      τριετία, με παράλληλη αναφορά του μέσου κύκλου εργασιών.</w:t>
      </w:r>
    </w:p>
    <w:p w:rsidR="0023741A" w:rsidRDefault="0023741A" w:rsidP="00D82B16">
      <w:pPr>
        <w:spacing w:after="0"/>
        <w:rPr>
          <w:lang w:val="el-GR"/>
        </w:rPr>
      </w:pPr>
    </w:p>
    <w:p w:rsidR="00A24EB7" w:rsidRPr="00A24EB7" w:rsidRDefault="00A24EB7" w:rsidP="00A24EB7">
      <w:pPr>
        <w:spacing w:after="0"/>
        <w:jc w:val="center"/>
        <w:rPr>
          <w:b/>
          <w:bCs/>
          <w:u w:val="single"/>
          <w:lang w:val="el-GR"/>
        </w:rPr>
      </w:pPr>
      <w:r w:rsidRPr="00A24EB7">
        <w:rPr>
          <w:b/>
          <w:bCs/>
          <w:u w:val="single"/>
          <w:lang w:val="el-GR"/>
        </w:rPr>
        <w:t>4. Ποινικές Ρήτρες</w:t>
      </w:r>
    </w:p>
    <w:p w:rsidR="0023741A" w:rsidRDefault="00A24EB7" w:rsidP="00A24EB7">
      <w:pPr>
        <w:spacing w:after="0"/>
        <w:rPr>
          <w:lang w:val="el-GR"/>
        </w:rPr>
      </w:pPr>
      <w:r w:rsidRPr="00A24EB7">
        <w:rPr>
          <w:lang w:val="el-GR"/>
        </w:rPr>
        <w:t>Σε περιπτώσεις που αποδεδειγμένα παρατηρείται μη ικανοποιητική ανταπόκριση του αναδόχου στις συμβατικές του υποχρεώσεις εκτός από το δικαίωμα του Δήμου να τον κηρύξει έκπτωτο, επιβάλλονται σε βάρος του και χρηματικές κυρώσεις σύμφωνα με το άρθρο 218 του Ν.4412/2016 όπως ισχύει.</w:t>
      </w:r>
    </w:p>
    <w:p w:rsidR="0023741A" w:rsidRDefault="0023741A" w:rsidP="00D82B16">
      <w:pPr>
        <w:spacing w:after="0"/>
        <w:rPr>
          <w:lang w:val="el-GR"/>
        </w:rPr>
      </w:pPr>
    </w:p>
    <w:p w:rsidR="00A24EB7" w:rsidRPr="00A24EB7" w:rsidRDefault="00A24EB7" w:rsidP="00A24EB7">
      <w:pPr>
        <w:spacing w:after="0"/>
        <w:jc w:val="center"/>
        <w:rPr>
          <w:b/>
          <w:bCs/>
          <w:u w:val="single"/>
          <w:lang w:val="el-GR"/>
        </w:rPr>
      </w:pPr>
      <w:r w:rsidRPr="00A24EB7">
        <w:rPr>
          <w:b/>
          <w:bCs/>
          <w:u w:val="single"/>
          <w:lang w:val="el-GR"/>
        </w:rPr>
        <w:t>5. Διάρκεια Παροχής των Υπηρεσιών</w:t>
      </w:r>
    </w:p>
    <w:p w:rsidR="00A24EB7" w:rsidRPr="00A24EB7" w:rsidRDefault="00A24EB7" w:rsidP="00A24EB7">
      <w:pPr>
        <w:spacing w:after="0"/>
        <w:rPr>
          <w:lang w:val="el-GR"/>
        </w:rPr>
      </w:pPr>
      <w:r w:rsidRPr="00A24EB7">
        <w:rPr>
          <w:lang w:val="el-GR"/>
        </w:rPr>
        <w:t xml:space="preserve">Η παροχή των ζητούμενων υπηρεσιών και των ανταλλακτικών τους ξεκινά από την υπογραφή των συμβάσεων και διαρκεί για είκοσι </w:t>
      </w:r>
      <w:r w:rsidR="003B0EF2">
        <w:rPr>
          <w:lang w:val="el-GR"/>
        </w:rPr>
        <w:t>τέσσερις</w:t>
      </w:r>
      <w:r w:rsidRPr="00A24EB7">
        <w:rPr>
          <w:lang w:val="el-GR"/>
        </w:rPr>
        <w:t xml:space="preserve"> (2</w:t>
      </w:r>
      <w:r w:rsidR="003B0EF2">
        <w:rPr>
          <w:lang w:val="el-GR"/>
        </w:rPr>
        <w:t>4</w:t>
      </w:r>
      <w:r w:rsidRPr="00A24EB7">
        <w:rPr>
          <w:lang w:val="el-GR"/>
        </w:rPr>
        <w:t xml:space="preserve">) μήνες. Οι συμβάσεις λύονται με την ολοκλήρωση του οικονομικού αντικειμένου τους (Ενδεικτικός προϋπολογισμός), ακόμη κι αν δεν έχει παρέλθει το χρονικό διάστημα των είκοσι </w:t>
      </w:r>
      <w:r w:rsidR="003B0EF2">
        <w:rPr>
          <w:lang w:val="el-GR"/>
        </w:rPr>
        <w:t>τεσσάρων</w:t>
      </w:r>
      <w:r w:rsidRPr="00A24EB7">
        <w:rPr>
          <w:lang w:val="el-GR"/>
        </w:rPr>
        <w:t xml:space="preserve"> (2</w:t>
      </w:r>
      <w:r w:rsidR="003B0EF2">
        <w:rPr>
          <w:lang w:val="el-GR"/>
        </w:rPr>
        <w:t>4</w:t>
      </w:r>
      <w:r w:rsidRPr="00A24EB7">
        <w:rPr>
          <w:lang w:val="el-GR"/>
        </w:rPr>
        <w:t>) μηνών από την υπογραφή τους. Η κάθε σύμβαση μπορεί να παραταθεί σύμφωνα με όσα ορίζονται στην κείμενη νομοθεσία, σε περίπτωση που δεν έχει ολοκληρωθεί το οικονομικό αντικείμενό της.</w:t>
      </w:r>
    </w:p>
    <w:p w:rsidR="0023741A" w:rsidRDefault="00A24EB7" w:rsidP="00D82B16">
      <w:pPr>
        <w:spacing w:after="0"/>
        <w:rPr>
          <w:lang w:val="el-GR"/>
        </w:rPr>
      </w:pPr>
      <w:r w:rsidRPr="00A24EB7">
        <w:rPr>
          <w:lang w:val="el-GR"/>
        </w:rPr>
        <w:t>Για την εκτίμηση της προϋπολογιζόμενης δαπάνης επισκευής και συντήρησης των οχημάτων-μηχανημάτων και υπερκατασκευών ανά τμήμα ελήφθησαν υπ’ όψιν, με βάση την εμπειρία που έχουμε αποκτήσει, οι προβλεπόμενες ώρες λειτουργίας του κάθε οχήματος ανά ημέρα, η ηλικία και το ιστορικό του κάθε οχήματος, το κόστος συντήρησης του, οι βλάβες που πιθανόν θα προκύψουν με την συμπλήρωση ορισμένων χιλιομέτρων, τα αναλώσιμα υλικά που συνήθως απαιτούνται με την συμπλήρωση ωρών εργασίας, οι συνήθεις ζημιές και οι φθορές από την χρήση κλπ.</w:t>
      </w:r>
    </w:p>
    <w:p w:rsidR="00A24EB7" w:rsidRPr="00A24EB7" w:rsidRDefault="00A24EB7" w:rsidP="00A24EB7">
      <w:pPr>
        <w:spacing w:after="0"/>
        <w:rPr>
          <w:lang w:val="el-GR"/>
        </w:rPr>
      </w:pPr>
      <w:r w:rsidRPr="00A24EB7">
        <w:rPr>
          <w:lang w:val="el-GR"/>
        </w:rPr>
        <w:t xml:space="preserve">Η δαπάνη της ανωτέρω υπηρεσίας, έχοντας υπόψη τον υπό έγκριση προϋπολογισμό και το έγγραφο της Δ/νσης Οικονομικών Τμήμα Προμηθειών, δίνατε να ανέλθει στο ποσό των 378.000,00€ συμπεριλαμβανομένου του Φ.Π.Α και αφορά στους Κ.Α 10-6263 15-6263 20-6263 30-6263 30-6264 35-6263 70.01-6263.001 του προϋπολογισμού του Δήμου Ναυπακτίας. </w:t>
      </w:r>
    </w:p>
    <w:p w:rsidR="00A24EB7" w:rsidRPr="00A24EB7" w:rsidRDefault="00A24EB7" w:rsidP="00A24EB7">
      <w:pPr>
        <w:spacing w:after="0"/>
        <w:rPr>
          <w:lang w:val="el-GR"/>
        </w:rPr>
      </w:pPr>
      <w:r w:rsidRPr="00A24EB7">
        <w:rPr>
          <w:lang w:val="el-GR"/>
        </w:rPr>
        <w:tab/>
      </w:r>
      <w:r w:rsidRPr="00A24EB7">
        <w:rPr>
          <w:lang w:val="el-GR"/>
        </w:rPr>
        <w:tab/>
        <w:t xml:space="preserve">                                                                                            </w:t>
      </w:r>
      <w:r w:rsidRPr="00A24EB7">
        <w:rPr>
          <w:lang w:val="el-GR"/>
        </w:rPr>
        <w:tab/>
      </w:r>
      <w:r w:rsidRPr="00A24EB7">
        <w:rPr>
          <w:lang w:val="el-GR"/>
        </w:rPr>
        <w:tab/>
      </w:r>
      <w:r w:rsidRPr="00A24EB7">
        <w:rPr>
          <w:lang w:val="el-GR"/>
        </w:rPr>
        <w:tab/>
      </w:r>
      <w:r w:rsidRPr="00A24EB7">
        <w:rPr>
          <w:lang w:val="el-GR"/>
        </w:rPr>
        <w:tab/>
      </w:r>
      <w:r w:rsidRPr="00A24EB7">
        <w:rPr>
          <w:lang w:val="el-GR"/>
        </w:rPr>
        <w:tab/>
      </w:r>
      <w:r w:rsidRPr="00A24EB7">
        <w:rPr>
          <w:lang w:val="el-GR"/>
        </w:rPr>
        <w:tab/>
      </w:r>
      <w:r w:rsidRPr="00A24EB7">
        <w:rPr>
          <w:lang w:val="el-GR"/>
        </w:rPr>
        <w:tab/>
      </w:r>
      <w:r w:rsidRPr="00A24EB7">
        <w:rPr>
          <w:lang w:val="el-GR"/>
        </w:rPr>
        <w:tab/>
      </w:r>
      <w:r w:rsidRPr="00A24EB7">
        <w:rPr>
          <w:lang w:val="el-GR"/>
        </w:rPr>
        <w:tab/>
      </w:r>
      <w:r w:rsidRPr="00A24EB7">
        <w:rPr>
          <w:lang w:val="el-GR"/>
        </w:rPr>
        <w:tab/>
        <w:t xml:space="preserve">   </w:t>
      </w:r>
    </w:p>
    <w:p w:rsidR="00A24EB7" w:rsidRPr="00A24EB7" w:rsidRDefault="00A24EB7" w:rsidP="00A24EB7">
      <w:pPr>
        <w:rPr>
          <w:rFonts w:ascii="Arial" w:hAnsi="Arial" w:cs="Arial"/>
          <w:b/>
          <w:bCs/>
          <w:spacing w:val="-3"/>
          <w:sz w:val="16"/>
          <w:szCs w:val="16"/>
        </w:rPr>
      </w:pPr>
      <w:r w:rsidRPr="00A24EB7">
        <w:rPr>
          <w:lang w:val="el-GR"/>
        </w:rPr>
        <w:tab/>
      </w:r>
      <w:r w:rsidRPr="00A24EB7">
        <w:rPr>
          <w:lang w:val="el-GR"/>
        </w:rPr>
        <w:tab/>
      </w:r>
      <w:r w:rsidRPr="00A24EB7">
        <w:rPr>
          <w:lang w:val="el-GR"/>
        </w:rPr>
        <w:tab/>
      </w:r>
      <w:r w:rsidRPr="00A24EB7">
        <w:rPr>
          <w:lang w:val="el-GR"/>
        </w:rPr>
        <w:tab/>
      </w:r>
      <w:r w:rsidRPr="00A24EB7">
        <w:rPr>
          <w:lang w:val="el-GR"/>
        </w:rPr>
        <w:tab/>
      </w:r>
      <w:r w:rsidRPr="00A24EB7">
        <w:rPr>
          <w:lang w:val="el-GR"/>
        </w:rPr>
        <w:tab/>
      </w:r>
      <w:r w:rsidRPr="00A24EB7">
        <w:rPr>
          <w:lang w:val="el-GR"/>
        </w:rPr>
        <w:tab/>
      </w:r>
      <w:r w:rsidRPr="00A24EB7">
        <w:rPr>
          <w:rFonts w:ascii="Arial" w:hAnsi="Arial" w:cs="Arial"/>
          <w:b/>
          <w:bCs/>
          <w:spacing w:val="-3"/>
          <w:sz w:val="16"/>
          <w:szCs w:val="16"/>
        </w:rPr>
        <w:t xml:space="preserve">ΘΕΩΡΗΘΗΚΕ    </w:t>
      </w:r>
      <w:r w:rsidRPr="00A24EB7">
        <w:rPr>
          <w:rFonts w:ascii="Arial" w:hAnsi="Arial" w:cs="Arial"/>
          <w:b/>
          <w:bCs/>
          <w:spacing w:val="-3"/>
          <w:sz w:val="16"/>
          <w:szCs w:val="16"/>
          <w:lang w:val="en-US"/>
        </w:rPr>
        <w:t>N</w:t>
      </w:r>
      <w:r w:rsidRPr="00A24EB7">
        <w:rPr>
          <w:rFonts w:ascii="Arial" w:hAnsi="Arial" w:cs="Arial"/>
          <w:b/>
          <w:bCs/>
          <w:spacing w:val="-3"/>
          <w:sz w:val="16"/>
          <w:szCs w:val="16"/>
        </w:rPr>
        <w:t>ΑΥΠΑΚΤΟΣ 23-</w:t>
      </w:r>
      <w:r w:rsidR="00C65E88">
        <w:rPr>
          <w:rFonts w:ascii="Arial" w:hAnsi="Arial" w:cs="Arial"/>
          <w:b/>
          <w:bCs/>
          <w:spacing w:val="-3"/>
          <w:sz w:val="16"/>
          <w:szCs w:val="16"/>
          <w:lang w:val="el-GR"/>
        </w:rPr>
        <w:t>9</w:t>
      </w:r>
      <w:r w:rsidRPr="00A24EB7">
        <w:rPr>
          <w:rFonts w:ascii="Arial" w:hAnsi="Arial" w:cs="Arial"/>
          <w:b/>
          <w:bCs/>
          <w:spacing w:val="-3"/>
          <w:sz w:val="16"/>
          <w:szCs w:val="16"/>
        </w:rPr>
        <w:t>-2022</w:t>
      </w:r>
    </w:p>
    <w:tbl>
      <w:tblPr>
        <w:tblW w:w="109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48"/>
        <w:gridCol w:w="3469"/>
        <w:gridCol w:w="3468"/>
      </w:tblGrid>
      <w:tr w:rsidR="00A24EB7" w:rsidRPr="00825A15" w:rsidTr="00A24EB7">
        <w:trPr>
          <w:trHeight w:val="2526"/>
        </w:trPr>
        <w:tc>
          <w:tcPr>
            <w:tcW w:w="4048" w:type="dxa"/>
            <w:tcBorders>
              <w:top w:val="nil"/>
              <w:left w:val="nil"/>
              <w:bottom w:val="nil"/>
              <w:right w:val="nil"/>
            </w:tcBorders>
          </w:tcPr>
          <w:p w:rsidR="00A24EB7" w:rsidRPr="00A24EB7" w:rsidRDefault="00A24EB7" w:rsidP="00A24EB7">
            <w:pPr>
              <w:jc w:val="center"/>
              <w:rPr>
                <w:rFonts w:ascii="Arial" w:hAnsi="Arial" w:cs="Arial"/>
                <w:b/>
                <w:bCs/>
                <w:spacing w:val="-3"/>
                <w:sz w:val="16"/>
                <w:szCs w:val="16"/>
                <w:lang w:val="el-GR"/>
              </w:rPr>
            </w:pPr>
            <w:r w:rsidRPr="00A24EB7">
              <w:rPr>
                <w:rFonts w:ascii="Arial" w:hAnsi="Arial" w:cs="Arial"/>
                <w:b/>
                <w:bCs/>
                <w:spacing w:val="-3"/>
                <w:sz w:val="16"/>
                <w:szCs w:val="16"/>
                <w:lang w:val="el-GR"/>
              </w:rPr>
              <w:t>Ο</w:t>
            </w:r>
          </w:p>
          <w:p w:rsidR="00A24EB7" w:rsidRPr="00A24EB7" w:rsidRDefault="00A24EB7" w:rsidP="00A24EB7">
            <w:pPr>
              <w:jc w:val="center"/>
              <w:rPr>
                <w:rFonts w:ascii="Arial" w:hAnsi="Arial" w:cs="Arial"/>
                <w:b/>
                <w:bCs/>
                <w:spacing w:val="-3"/>
                <w:sz w:val="16"/>
                <w:szCs w:val="16"/>
                <w:lang w:val="el-GR"/>
              </w:rPr>
            </w:pPr>
            <w:r w:rsidRPr="00A24EB7">
              <w:rPr>
                <w:rFonts w:ascii="Arial" w:hAnsi="Arial" w:cs="Arial"/>
                <w:b/>
                <w:bCs/>
                <w:spacing w:val="-3"/>
                <w:sz w:val="16"/>
                <w:szCs w:val="16"/>
                <w:lang w:val="el-GR"/>
              </w:rPr>
              <w:t>ΑΡΜΟΔΙΟΣ ΣΥΝΤΗΡΗΣΗΣ &amp; ΚΑΛΗΣ ΛΕΙΤΟΥΡΓΙΑΣ ΤΩΝ ΟΧΗΜΑΤΩΝ ΤΟΥ ΔΗΜΟΥ</w:t>
            </w: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rPr>
            </w:pPr>
            <w:r w:rsidRPr="00A24EB7">
              <w:rPr>
                <w:rFonts w:ascii="Arial" w:hAnsi="Arial" w:cs="Arial"/>
                <w:b/>
                <w:bCs/>
                <w:spacing w:val="-3"/>
                <w:sz w:val="16"/>
                <w:szCs w:val="16"/>
              </w:rPr>
              <w:t>ΛΑΛΟΠΟΥΛΟΣ ΓΕΩΡΓΙΟΣ</w:t>
            </w:r>
          </w:p>
        </w:tc>
        <w:tc>
          <w:tcPr>
            <w:tcW w:w="3469" w:type="dxa"/>
            <w:tcBorders>
              <w:top w:val="nil"/>
              <w:left w:val="nil"/>
              <w:bottom w:val="nil"/>
              <w:right w:val="nil"/>
            </w:tcBorders>
          </w:tcPr>
          <w:p w:rsidR="00A24EB7" w:rsidRPr="00A24EB7" w:rsidRDefault="00A24EB7" w:rsidP="00A24EB7">
            <w:pPr>
              <w:jc w:val="center"/>
              <w:rPr>
                <w:rFonts w:ascii="Arial" w:hAnsi="Arial" w:cs="Arial"/>
                <w:b/>
                <w:sz w:val="16"/>
                <w:szCs w:val="16"/>
                <w:lang w:val="el-GR"/>
              </w:rPr>
            </w:pPr>
            <w:r w:rsidRPr="00A24EB7">
              <w:rPr>
                <w:rFonts w:ascii="Arial" w:hAnsi="Arial" w:cs="Arial"/>
                <w:b/>
                <w:sz w:val="16"/>
                <w:szCs w:val="16"/>
                <w:lang w:val="el-GR"/>
              </w:rPr>
              <w:t>Ο</w:t>
            </w:r>
          </w:p>
          <w:p w:rsidR="00A24EB7" w:rsidRPr="00A24EB7" w:rsidRDefault="00A24EB7" w:rsidP="00A24EB7">
            <w:pPr>
              <w:jc w:val="center"/>
              <w:rPr>
                <w:rFonts w:ascii="Arial" w:hAnsi="Arial" w:cs="Arial"/>
                <w:b/>
                <w:sz w:val="16"/>
                <w:szCs w:val="16"/>
                <w:lang w:val="el-GR"/>
              </w:rPr>
            </w:pPr>
            <w:r w:rsidRPr="00A24EB7">
              <w:rPr>
                <w:rFonts w:ascii="Arial" w:hAnsi="Arial" w:cs="Arial"/>
                <w:b/>
                <w:sz w:val="16"/>
                <w:szCs w:val="16"/>
                <w:lang w:val="el-GR"/>
              </w:rPr>
              <w:t>ΠΡΟΪΣΤΑΜΕΝΟΣΤΜΗΜΑΤΟΣ ΚΑΘΑΡΙΟΤΗΤΑΣ ΚΑΙ ΑΝΑΚΥΚΛΩΣΗΣ</w:t>
            </w:r>
          </w:p>
          <w:p w:rsidR="00A24EB7" w:rsidRPr="00A24EB7" w:rsidRDefault="00A24EB7" w:rsidP="00A24EB7">
            <w:pPr>
              <w:jc w:val="center"/>
              <w:rPr>
                <w:rFonts w:ascii="Arial" w:hAnsi="Arial" w:cs="Arial"/>
                <w:b/>
                <w:sz w:val="16"/>
                <w:szCs w:val="16"/>
                <w:lang w:val="el-GR"/>
              </w:rPr>
            </w:pPr>
          </w:p>
          <w:p w:rsidR="00A24EB7" w:rsidRPr="00A24EB7" w:rsidRDefault="00A24EB7" w:rsidP="00A24EB7">
            <w:pPr>
              <w:jc w:val="center"/>
              <w:rPr>
                <w:rFonts w:ascii="Arial" w:hAnsi="Arial" w:cs="Arial"/>
                <w:b/>
                <w:sz w:val="16"/>
                <w:szCs w:val="16"/>
                <w:lang w:val="el-GR"/>
              </w:rPr>
            </w:pPr>
          </w:p>
          <w:p w:rsidR="00A24EB7" w:rsidRPr="00A24EB7" w:rsidRDefault="00A24EB7" w:rsidP="00A24EB7">
            <w:pPr>
              <w:jc w:val="center"/>
              <w:rPr>
                <w:rFonts w:ascii="Arial" w:hAnsi="Arial" w:cs="Arial"/>
                <w:b/>
                <w:sz w:val="16"/>
                <w:szCs w:val="16"/>
                <w:lang w:val="el-GR"/>
              </w:rPr>
            </w:pPr>
          </w:p>
          <w:p w:rsidR="00A24EB7" w:rsidRPr="00A24EB7" w:rsidRDefault="00A24EB7" w:rsidP="00A24EB7">
            <w:pPr>
              <w:jc w:val="center"/>
              <w:rPr>
                <w:rFonts w:ascii="Arial" w:hAnsi="Arial" w:cs="Arial"/>
                <w:b/>
                <w:sz w:val="16"/>
                <w:szCs w:val="16"/>
                <w:lang w:val="el-GR"/>
              </w:rPr>
            </w:pPr>
          </w:p>
          <w:p w:rsidR="00A24EB7" w:rsidRPr="00A24EB7" w:rsidRDefault="00A24EB7" w:rsidP="00A24EB7">
            <w:pPr>
              <w:jc w:val="center"/>
              <w:rPr>
                <w:rFonts w:ascii="Arial" w:hAnsi="Arial" w:cs="Arial"/>
                <w:b/>
                <w:sz w:val="16"/>
                <w:szCs w:val="16"/>
                <w:lang w:val="el-GR"/>
              </w:rPr>
            </w:pPr>
          </w:p>
          <w:p w:rsidR="00A24EB7" w:rsidRPr="00A24EB7" w:rsidRDefault="00A24EB7" w:rsidP="00A24EB7">
            <w:pPr>
              <w:jc w:val="center"/>
              <w:rPr>
                <w:rFonts w:ascii="Arial" w:hAnsi="Arial" w:cs="Arial"/>
                <w:b/>
                <w:sz w:val="16"/>
                <w:szCs w:val="16"/>
                <w:lang w:val="el-GR"/>
              </w:rPr>
            </w:pPr>
            <w:r w:rsidRPr="00A24EB7">
              <w:rPr>
                <w:rFonts w:ascii="Arial" w:hAnsi="Arial" w:cs="Arial"/>
                <w:b/>
                <w:sz w:val="16"/>
                <w:szCs w:val="16"/>
                <w:lang w:val="el-GR"/>
              </w:rPr>
              <w:t>ΖΟΡΜΠΑΣ ΠΑΝΑΓΙΩΤΗΣ</w:t>
            </w:r>
          </w:p>
          <w:p w:rsidR="00A24EB7" w:rsidRPr="00A24EB7" w:rsidRDefault="00A24EB7" w:rsidP="00A24EB7">
            <w:pPr>
              <w:jc w:val="center"/>
              <w:rPr>
                <w:rFonts w:ascii="Arial" w:hAnsi="Arial" w:cs="Arial"/>
                <w:b/>
                <w:sz w:val="16"/>
                <w:szCs w:val="16"/>
                <w:lang w:val="el-GR"/>
              </w:rPr>
            </w:pPr>
            <w:r w:rsidRPr="00A24EB7">
              <w:rPr>
                <w:rFonts w:ascii="Arial" w:hAnsi="Arial" w:cs="Arial"/>
                <w:b/>
                <w:sz w:val="16"/>
                <w:szCs w:val="16"/>
                <w:lang w:val="el-GR"/>
              </w:rPr>
              <w:t>Μηχ/γος Μηχανικός  ΤΕ</w:t>
            </w:r>
          </w:p>
        </w:tc>
        <w:tc>
          <w:tcPr>
            <w:tcW w:w="3468" w:type="dxa"/>
            <w:tcBorders>
              <w:top w:val="nil"/>
              <w:left w:val="nil"/>
              <w:bottom w:val="nil"/>
              <w:right w:val="nil"/>
            </w:tcBorders>
          </w:tcPr>
          <w:p w:rsidR="00A24EB7" w:rsidRPr="00A24EB7" w:rsidRDefault="00A24EB7" w:rsidP="00A24EB7">
            <w:pPr>
              <w:jc w:val="center"/>
              <w:rPr>
                <w:rFonts w:ascii="Arial" w:hAnsi="Arial" w:cs="Arial"/>
                <w:b/>
                <w:bCs/>
                <w:spacing w:val="-3"/>
                <w:sz w:val="16"/>
                <w:szCs w:val="16"/>
                <w:lang w:val="el-GR"/>
              </w:rPr>
            </w:pPr>
            <w:r w:rsidRPr="00A24EB7">
              <w:rPr>
                <w:rFonts w:ascii="Arial" w:hAnsi="Arial" w:cs="Arial"/>
                <w:b/>
                <w:bCs/>
                <w:spacing w:val="-3"/>
                <w:sz w:val="16"/>
                <w:szCs w:val="16"/>
                <w:lang w:val="el-GR"/>
              </w:rPr>
              <w:t>Ο</w:t>
            </w:r>
          </w:p>
          <w:p w:rsidR="00A24EB7" w:rsidRPr="00A24EB7" w:rsidRDefault="00A24EB7" w:rsidP="00A24EB7">
            <w:pPr>
              <w:jc w:val="center"/>
              <w:rPr>
                <w:rFonts w:ascii="Arial" w:hAnsi="Arial" w:cs="Arial"/>
                <w:b/>
                <w:bCs/>
                <w:spacing w:val="-3"/>
                <w:sz w:val="16"/>
                <w:szCs w:val="16"/>
                <w:lang w:val="el-GR"/>
              </w:rPr>
            </w:pPr>
            <w:r w:rsidRPr="00A24EB7">
              <w:rPr>
                <w:rFonts w:ascii="Arial" w:hAnsi="Arial" w:cs="Arial"/>
                <w:b/>
                <w:bCs/>
                <w:spacing w:val="-3"/>
                <w:sz w:val="16"/>
                <w:szCs w:val="16"/>
                <w:lang w:val="el-GR"/>
              </w:rPr>
              <w:t>ΑΝΑΠΛΗΩΤΗΣΔΙΕΥΘΥΝΤΗΣ     ΠΕΡΙΒΑΛΛΟΝΤΟΣ</w:t>
            </w: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lang w:val="el-GR"/>
              </w:rPr>
            </w:pPr>
          </w:p>
          <w:p w:rsidR="00A24EB7" w:rsidRPr="00A24EB7" w:rsidRDefault="00A24EB7" w:rsidP="00A24EB7">
            <w:pPr>
              <w:jc w:val="center"/>
              <w:rPr>
                <w:rFonts w:ascii="Arial" w:hAnsi="Arial" w:cs="Arial"/>
                <w:b/>
                <w:bCs/>
                <w:spacing w:val="-3"/>
                <w:sz w:val="16"/>
                <w:szCs w:val="16"/>
                <w:lang w:val="el-GR"/>
              </w:rPr>
            </w:pPr>
            <w:r w:rsidRPr="00A24EB7">
              <w:rPr>
                <w:rFonts w:ascii="Arial" w:hAnsi="Arial" w:cs="Arial"/>
                <w:b/>
                <w:bCs/>
                <w:spacing w:val="-3"/>
                <w:sz w:val="16"/>
                <w:szCs w:val="16"/>
                <w:lang w:val="el-GR"/>
              </w:rPr>
              <w:t>ΚΑΖΑΝΑ ΜΑΓΔΑΛΗΝΗ</w:t>
            </w:r>
          </w:p>
          <w:p w:rsidR="00A24EB7" w:rsidRPr="00825A15" w:rsidRDefault="00A24EB7" w:rsidP="00A24EB7">
            <w:pPr>
              <w:jc w:val="center"/>
              <w:rPr>
                <w:rFonts w:ascii="Arial" w:hAnsi="Arial" w:cs="Arial"/>
                <w:sz w:val="16"/>
                <w:szCs w:val="16"/>
                <w:lang w:val="el-GR"/>
              </w:rPr>
            </w:pPr>
            <w:r w:rsidRPr="00825A15">
              <w:rPr>
                <w:rFonts w:ascii="Arial" w:hAnsi="Arial" w:cs="Arial"/>
                <w:b/>
                <w:sz w:val="16"/>
                <w:szCs w:val="16"/>
                <w:lang w:val="el-GR"/>
              </w:rPr>
              <w:t>Πολ. Μηχανικός  Τ.Ε</w:t>
            </w:r>
          </w:p>
        </w:tc>
      </w:tr>
    </w:tbl>
    <w:p w:rsidR="0023741A" w:rsidRDefault="0023741A" w:rsidP="00D82B16">
      <w:pPr>
        <w:spacing w:after="0"/>
        <w:rPr>
          <w:lang w:val="el-GR"/>
        </w:rPr>
      </w:pPr>
    </w:p>
    <w:p w:rsidR="008B774B" w:rsidRDefault="008B774B" w:rsidP="00D82B16">
      <w:pPr>
        <w:spacing w:after="0"/>
        <w:rPr>
          <w:lang w:val="el-GR"/>
        </w:rPr>
      </w:pPr>
    </w:p>
    <w:p w:rsidR="008B774B" w:rsidRPr="008B774B" w:rsidRDefault="008B774B" w:rsidP="008B774B">
      <w:pPr>
        <w:spacing w:after="0"/>
        <w:jc w:val="center"/>
        <w:rPr>
          <w:b/>
          <w:bCs/>
          <w:u w:val="single"/>
          <w:lang w:val="el-GR"/>
        </w:rPr>
      </w:pPr>
      <w:r w:rsidRPr="008B774B">
        <w:rPr>
          <w:b/>
          <w:bCs/>
          <w:u w:val="single"/>
          <w:lang w:val="el-GR"/>
        </w:rPr>
        <w:t>ΕΝΔΕΙΚΤΙΚΟΣ ΠΡΟΫΠΟΛΟΓΙΣΜΟΣ ΑΝΑ Κ.Α</w:t>
      </w:r>
    </w:p>
    <w:p w:rsidR="008B774B" w:rsidRDefault="008B774B" w:rsidP="00D82B16">
      <w:pPr>
        <w:spacing w:after="0"/>
        <w:rPr>
          <w:lang w:val="el-GR"/>
        </w:rPr>
      </w:pPr>
    </w:p>
    <w:p w:rsidR="008B774B" w:rsidRDefault="008B774B" w:rsidP="00D82B16">
      <w:pPr>
        <w:spacing w:after="0"/>
        <w:rPr>
          <w:lang w:val="el-GR"/>
        </w:rPr>
      </w:pPr>
    </w:p>
    <w:tbl>
      <w:tblPr>
        <w:tblW w:w="11666" w:type="dxa"/>
        <w:tblInd w:w="-885" w:type="dxa"/>
        <w:tblLayout w:type="fixed"/>
        <w:tblLook w:val="04A0"/>
      </w:tblPr>
      <w:tblGrid>
        <w:gridCol w:w="459"/>
        <w:gridCol w:w="776"/>
        <w:gridCol w:w="1045"/>
        <w:gridCol w:w="860"/>
        <w:gridCol w:w="830"/>
        <w:gridCol w:w="709"/>
        <w:gridCol w:w="850"/>
        <w:gridCol w:w="851"/>
        <w:gridCol w:w="850"/>
        <w:gridCol w:w="851"/>
        <w:gridCol w:w="850"/>
        <w:gridCol w:w="851"/>
        <w:gridCol w:w="850"/>
        <w:gridCol w:w="1034"/>
      </w:tblGrid>
      <w:tr w:rsidR="008B774B" w:rsidRPr="008B774B" w:rsidTr="008B774B">
        <w:trPr>
          <w:trHeight w:val="267"/>
        </w:trPr>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74B" w:rsidRPr="008B774B" w:rsidRDefault="008B774B" w:rsidP="008B774B">
            <w:pPr>
              <w:suppressAutoHyphens w:val="0"/>
              <w:spacing w:after="0"/>
              <w:jc w:val="center"/>
              <w:rPr>
                <w:rFonts w:ascii="Times New Roman" w:hAnsi="Times New Roman" w:cs="Times New Roman"/>
                <w:color w:val="000000"/>
                <w:sz w:val="13"/>
                <w:szCs w:val="13"/>
                <w:lang w:val="el-GR" w:eastAsia="el-GR"/>
              </w:rPr>
            </w:pPr>
            <w:r w:rsidRPr="008B774B">
              <w:rPr>
                <w:b/>
                <w:bCs/>
                <w:color w:val="000000"/>
                <w:sz w:val="13"/>
                <w:szCs w:val="13"/>
                <w:lang w:val="el-GR" w:eastAsia="el-GR"/>
              </w:rPr>
              <w:t>Α/Α</w:t>
            </w:r>
          </w:p>
        </w:tc>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74B" w:rsidRPr="008B774B" w:rsidRDefault="008B774B" w:rsidP="008B774B">
            <w:pPr>
              <w:suppressAutoHyphens w:val="0"/>
              <w:spacing w:after="0"/>
              <w:jc w:val="center"/>
              <w:rPr>
                <w:rFonts w:ascii="Times New Roman" w:hAnsi="Times New Roman" w:cs="Times New Roman"/>
                <w:color w:val="000000"/>
                <w:sz w:val="13"/>
                <w:szCs w:val="13"/>
                <w:lang w:val="el-GR" w:eastAsia="el-GR"/>
              </w:rPr>
            </w:pPr>
            <w:r w:rsidRPr="008B774B">
              <w:rPr>
                <w:b/>
                <w:bCs/>
                <w:color w:val="000000"/>
                <w:sz w:val="13"/>
                <w:szCs w:val="13"/>
                <w:lang w:val="el-GR" w:eastAsia="el-GR"/>
              </w:rPr>
              <w:t>Κ.Α</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74B" w:rsidRPr="008B774B" w:rsidRDefault="008B774B" w:rsidP="008B774B">
            <w:pPr>
              <w:suppressAutoHyphens w:val="0"/>
              <w:spacing w:after="0"/>
              <w:jc w:val="center"/>
              <w:rPr>
                <w:rFonts w:ascii="Times New Roman" w:hAnsi="Times New Roman" w:cs="Times New Roman"/>
                <w:color w:val="000000"/>
                <w:sz w:val="13"/>
                <w:szCs w:val="13"/>
                <w:lang w:val="el-GR" w:eastAsia="el-GR"/>
              </w:rPr>
            </w:pPr>
            <w:r w:rsidRPr="008B774B">
              <w:rPr>
                <w:b/>
                <w:bCs/>
                <w:color w:val="000000"/>
                <w:sz w:val="13"/>
                <w:szCs w:val="13"/>
                <w:lang w:val="el-GR" w:eastAsia="el-GR"/>
              </w:rPr>
              <w:t>ΠΕΡΙΓΡΑΦΗ ΚΑΤΗΓΟΡΙΩΝ</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74B" w:rsidRPr="008B774B" w:rsidRDefault="008B774B" w:rsidP="008B774B">
            <w:pPr>
              <w:suppressAutoHyphens w:val="0"/>
              <w:spacing w:after="0"/>
              <w:jc w:val="center"/>
              <w:rPr>
                <w:rFonts w:ascii="Times New Roman" w:hAnsi="Times New Roman" w:cs="Times New Roman"/>
                <w:color w:val="000000"/>
                <w:sz w:val="13"/>
                <w:szCs w:val="13"/>
                <w:lang w:val="el-GR" w:eastAsia="el-GR"/>
              </w:rPr>
            </w:pPr>
            <w:r w:rsidRPr="008B774B">
              <w:rPr>
                <w:b/>
                <w:bCs/>
                <w:color w:val="000000"/>
                <w:sz w:val="13"/>
                <w:szCs w:val="13"/>
                <w:lang w:val="el-GR" w:eastAsia="el-GR"/>
              </w:rPr>
              <w:t>CPV</w:t>
            </w:r>
          </w:p>
        </w:tc>
        <w:tc>
          <w:tcPr>
            <w:tcW w:w="23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2022</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2023</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2024</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ΣΥΝΟΛΙΚΗ ΔΑΠΑΝΗ</w:t>
            </w:r>
          </w:p>
        </w:tc>
      </w:tr>
      <w:tr w:rsidR="008B774B" w:rsidRPr="008B774B" w:rsidTr="008B774B">
        <w:trPr>
          <w:trHeight w:val="318"/>
        </w:trPr>
        <w:tc>
          <w:tcPr>
            <w:tcW w:w="459" w:type="dxa"/>
            <w:tcBorders>
              <w:top w:val="single" w:sz="4" w:space="0" w:color="auto"/>
              <w:left w:val="single" w:sz="8" w:space="0" w:color="auto"/>
              <w:bottom w:val="single" w:sz="8" w:space="0" w:color="auto"/>
              <w:right w:val="single" w:sz="8" w:space="0" w:color="auto"/>
            </w:tcBorders>
            <w:shd w:val="clear" w:color="auto" w:fill="auto"/>
            <w:hideMark/>
          </w:tcPr>
          <w:p w:rsidR="008B774B" w:rsidRPr="008B774B" w:rsidRDefault="008B774B" w:rsidP="008B774B">
            <w:pPr>
              <w:suppressAutoHyphens w:val="0"/>
              <w:spacing w:after="0"/>
              <w:jc w:val="left"/>
              <w:rPr>
                <w:rFonts w:ascii="Times New Roman" w:hAnsi="Times New Roman" w:cs="Times New Roman"/>
                <w:color w:val="000000"/>
                <w:sz w:val="13"/>
                <w:szCs w:val="13"/>
                <w:lang w:val="el-GR" w:eastAsia="el-GR"/>
              </w:rPr>
            </w:pPr>
            <w:r w:rsidRPr="008B774B">
              <w:rPr>
                <w:rFonts w:ascii="Times New Roman" w:hAnsi="Times New Roman" w:cs="Times New Roman"/>
                <w:color w:val="000000"/>
                <w:sz w:val="13"/>
                <w:szCs w:val="13"/>
                <w:lang w:val="el-GR" w:eastAsia="el-GR"/>
              </w:rPr>
              <w:t> </w:t>
            </w:r>
          </w:p>
        </w:tc>
        <w:tc>
          <w:tcPr>
            <w:tcW w:w="776" w:type="dxa"/>
            <w:tcBorders>
              <w:top w:val="single" w:sz="4" w:space="0" w:color="auto"/>
              <w:left w:val="nil"/>
              <w:bottom w:val="single" w:sz="8" w:space="0" w:color="auto"/>
              <w:right w:val="single" w:sz="8" w:space="0" w:color="auto"/>
            </w:tcBorders>
            <w:shd w:val="clear" w:color="auto" w:fill="auto"/>
            <w:hideMark/>
          </w:tcPr>
          <w:p w:rsidR="008B774B" w:rsidRPr="008B774B" w:rsidRDefault="008B774B" w:rsidP="008B774B">
            <w:pPr>
              <w:suppressAutoHyphens w:val="0"/>
              <w:spacing w:after="0"/>
              <w:jc w:val="center"/>
              <w:rPr>
                <w:rFonts w:ascii="Times New Roman" w:hAnsi="Times New Roman" w:cs="Times New Roman"/>
                <w:color w:val="000000"/>
                <w:sz w:val="13"/>
                <w:szCs w:val="13"/>
                <w:lang w:val="el-GR" w:eastAsia="el-GR"/>
              </w:rPr>
            </w:pPr>
            <w:r w:rsidRPr="008B774B">
              <w:rPr>
                <w:rFonts w:ascii="Times New Roman" w:hAnsi="Times New Roman" w:cs="Times New Roman"/>
                <w:color w:val="000000"/>
                <w:sz w:val="13"/>
                <w:szCs w:val="13"/>
                <w:lang w:val="el-GR" w:eastAsia="el-GR"/>
              </w:rPr>
              <w:t> </w:t>
            </w:r>
          </w:p>
        </w:tc>
        <w:tc>
          <w:tcPr>
            <w:tcW w:w="1045" w:type="dxa"/>
            <w:tcBorders>
              <w:top w:val="single" w:sz="4" w:space="0" w:color="auto"/>
              <w:left w:val="nil"/>
              <w:bottom w:val="single" w:sz="8" w:space="0" w:color="auto"/>
              <w:right w:val="single" w:sz="8" w:space="0" w:color="auto"/>
            </w:tcBorders>
            <w:shd w:val="clear" w:color="auto" w:fill="auto"/>
            <w:hideMark/>
          </w:tcPr>
          <w:p w:rsidR="008B774B" w:rsidRPr="008B774B" w:rsidRDefault="008B774B" w:rsidP="008B774B">
            <w:pPr>
              <w:suppressAutoHyphens w:val="0"/>
              <w:spacing w:after="0"/>
              <w:jc w:val="center"/>
              <w:rPr>
                <w:rFonts w:ascii="Times New Roman" w:hAnsi="Times New Roman" w:cs="Times New Roman"/>
                <w:color w:val="000000"/>
                <w:sz w:val="13"/>
                <w:szCs w:val="13"/>
                <w:lang w:val="el-GR" w:eastAsia="el-GR"/>
              </w:rPr>
            </w:pPr>
            <w:r w:rsidRPr="008B774B">
              <w:rPr>
                <w:rFonts w:ascii="Times New Roman" w:hAnsi="Times New Roman" w:cs="Times New Roman"/>
                <w:color w:val="000000"/>
                <w:sz w:val="13"/>
                <w:szCs w:val="13"/>
                <w:lang w:val="el-GR" w:eastAsia="el-GR"/>
              </w:rPr>
              <w:t> </w:t>
            </w:r>
          </w:p>
        </w:tc>
        <w:tc>
          <w:tcPr>
            <w:tcW w:w="860" w:type="dxa"/>
            <w:tcBorders>
              <w:top w:val="single" w:sz="4" w:space="0" w:color="auto"/>
              <w:left w:val="nil"/>
              <w:bottom w:val="single" w:sz="8" w:space="0" w:color="auto"/>
              <w:right w:val="nil"/>
            </w:tcBorders>
            <w:shd w:val="clear" w:color="auto" w:fill="auto"/>
            <w:hideMark/>
          </w:tcPr>
          <w:p w:rsidR="008B774B" w:rsidRPr="008B774B" w:rsidRDefault="008B774B" w:rsidP="008B774B">
            <w:pPr>
              <w:suppressAutoHyphens w:val="0"/>
              <w:spacing w:after="0"/>
              <w:jc w:val="center"/>
              <w:rPr>
                <w:rFonts w:ascii="Times New Roman" w:hAnsi="Times New Roman" w:cs="Times New Roman"/>
                <w:color w:val="000000"/>
                <w:sz w:val="13"/>
                <w:szCs w:val="13"/>
                <w:lang w:val="el-GR" w:eastAsia="el-GR"/>
              </w:rPr>
            </w:pPr>
            <w:r w:rsidRPr="008B774B">
              <w:rPr>
                <w:rFonts w:ascii="Times New Roman" w:hAnsi="Times New Roman" w:cs="Times New Roman"/>
                <w:color w:val="000000"/>
                <w:sz w:val="13"/>
                <w:szCs w:val="13"/>
                <w:lang w:val="el-GR" w:eastAsia="el-GR"/>
              </w:rPr>
              <w:t> </w:t>
            </w:r>
          </w:p>
        </w:tc>
        <w:tc>
          <w:tcPr>
            <w:tcW w:w="83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ΚΟΣΤΟΣ ΧΩΡΙΣ ΦΠΑ</w:t>
            </w:r>
          </w:p>
        </w:tc>
        <w:tc>
          <w:tcPr>
            <w:tcW w:w="709" w:type="dxa"/>
            <w:tcBorders>
              <w:top w:val="single" w:sz="4" w:space="0" w:color="auto"/>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ΦΠΑ 24%</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ΣΥΝΟΛΙΚΟ ΚΟΣΤΟΣ</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ΚΟΣΤΟΣ ΧΩΡΙΣ ΦΠΑ</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ΦΠΑ 24%</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ΣΥΝΟΛΙΚΟ ΚΟΣΤΟΣ</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ΚΟΣΤΟΣ ΧΩΡΙΣ ΦΠΑ</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ΦΠΑ 24%</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ΣΥΝΟΛΙΚΟ ΚΟΣΤΟΣ</w:t>
            </w:r>
          </w:p>
        </w:tc>
        <w:tc>
          <w:tcPr>
            <w:tcW w:w="1034" w:type="dxa"/>
            <w:tcBorders>
              <w:top w:val="single" w:sz="4" w:space="0" w:color="auto"/>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2021-2024</w:t>
            </w:r>
          </w:p>
        </w:tc>
      </w:tr>
      <w:tr w:rsidR="008B774B" w:rsidRPr="008B774B" w:rsidTr="008B774B">
        <w:trPr>
          <w:trHeight w:val="448"/>
        </w:trPr>
        <w:tc>
          <w:tcPr>
            <w:tcW w:w="459" w:type="dxa"/>
            <w:tcBorders>
              <w:top w:val="nil"/>
              <w:left w:val="single" w:sz="8" w:space="0" w:color="auto"/>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Α</w:t>
            </w:r>
          </w:p>
        </w:tc>
        <w:tc>
          <w:tcPr>
            <w:tcW w:w="776"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1 0-6263</w:t>
            </w:r>
          </w:p>
        </w:tc>
        <w:tc>
          <w:tcPr>
            <w:tcW w:w="1045"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ΔΙΟΙΚΗΤΙΚΕΣ ΥΠΗΡΕΣΙΕΣ</w:t>
            </w:r>
          </w:p>
        </w:tc>
        <w:tc>
          <w:tcPr>
            <w:tcW w:w="86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50112000-3</w:t>
            </w:r>
          </w:p>
        </w:tc>
        <w:tc>
          <w:tcPr>
            <w:tcW w:w="83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1.209,68 </w:t>
            </w:r>
          </w:p>
        </w:tc>
        <w:tc>
          <w:tcPr>
            <w:tcW w:w="709"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290,32</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1.500,00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4.838,71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1.161,29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6.000,00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4.838,71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1.161,29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6.000,00 </w:t>
            </w:r>
          </w:p>
        </w:tc>
        <w:tc>
          <w:tcPr>
            <w:tcW w:w="1034"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13.500,00 </w:t>
            </w:r>
          </w:p>
        </w:tc>
      </w:tr>
      <w:tr w:rsidR="008B774B" w:rsidRPr="008B774B" w:rsidTr="008B774B">
        <w:trPr>
          <w:trHeight w:val="448"/>
        </w:trPr>
        <w:tc>
          <w:tcPr>
            <w:tcW w:w="459" w:type="dxa"/>
            <w:tcBorders>
              <w:top w:val="nil"/>
              <w:left w:val="single" w:sz="8" w:space="0" w:color="auto"/>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Β</w:t>
            </w:r>
          </w:p>
        </w:tc>
        <w:tc>
          <w:tcPr>
            <w:tcW w:w="776"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15-6263</w:t>
            </w:r>
          </w:p>
        </w:tc>
        <w:tc>
          <w:tcPr>
            <w:tcW w:w="1045"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ΥΠΗΡΕΣΙΑ ΠΟΛΙΤΙΣΜΟΥ</w:t>
            </w:r>
          </w:p>
        </w:tc>
        <w:tc>
          <w:tcPr>
            <w:tcW w:w="86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50112000-3</w:t>
            </w:r>
          </w:p>
        </w:tc>
        <w:tc>
          <w:tcPr>
            <w:tcW w:w="83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604,84 </w:t>
            </w:r>
          </w:p>
        </w:tc>
        <w:tc>
          <w:tcPr>
            <w:tcW w:w="709"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145,16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750,00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2.419,35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580,64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2.999,99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2.419,35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580,64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2.999,99 </w:t>
            </w:r>
          </w:p>
        </w:tc>
        <w:tc>
          <w:tcPr>
            <w:tcW w:w="1034"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6.749,99 </w:t>
            </w:r>
          </w:p>
        </w:tc>
      </w:tr>
      <w:tr w:rsidR="008B774B" w:rsidRPr="008B774B" w:rsidTr="008B774B">
        <w:trPr>
          <w:trHeight w:val="448"/>
        </w:trPr>
        <w:tc>
          <w:tcPr>
            <w:tcW w:w="459" w:type="dxa"/>
            <w:tcBorders>
              <w:top w:val="nil"/>
              <w:left w:val="single" w:sz="8" w:space="0" w:color="auto"/>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C</w:t>
            </w:r>
          </w:p>
        </w:tc>
        <w:tc>
          <w:tcPr>
            <w:tcW w:w="776"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20-6263</w:t>
            </w:r>
          </w:p>
        </w:tc>
        <w:tc>
          <w:tcPr>
            <w:tcW w:w="1045"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ΚΑΘΑΡΙΟΤΗΤΑ – ΗΛΕΚΤΡΟΦΩΤΙΣΜΟΣ</w:t>
            </w:r>
          </w:p>
        </w:tc>
        <w:tc>
          <w:tcPr>
            <w:tcW w:w="86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50112000-3</w:t>
            </w:r>
          </w:p>
        </w:tc>
        <w:tc>
          <w:tcPr>
            <w:tcW w:w="83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14.112,90 </w:t>
            </w:r>
          </w:p>
        </w:tc>
        <w:tc>
          <w:tcPr>
            <w:tcW w:w="709"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3.387,10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17.500,00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56.451,61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13.548,39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70.000,00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56.451,61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13.548,39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70.000,00 </w:t>
            </w:r>
          </w:p>
        </w:tc>
        <w:tc>
          <w:tcPr>
            <w:tcW w:w="1034"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157.499,99 </w:t>
            </w:r>
          </w:p>
        </w:tc>
      </w:tr>
      <w:tr w:rsidR="008B774B" w:rsidRPr="008B774B" w:rsidTr="008B774B">
        <w:trPr>
          <w:trHeight w:val="267"/>
        </w:trPr>
        <w:tc>
          <w:tcPr>
            <w:tcW w:w="459" w:type="dxa"/>
            <w:tcBorders>
              <w:top w:val="nil"/>
              <w:left w:val="single" w:sz="8" w:space="0" w:color="auto"/>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D</w:t>
            </w:r>
          </w:p>
        </w:tc>
        <w:tc>
          <w:tcPr>
            <w:tcW w:w="776"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30-6263</w:t>
            </w:r>
          </w:p>
        </w:tc>
        <w:tc>
          <w:tcPr>
            <w:tcW w:w="1045"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ΤΕΧΝΙΚΗ ΥΠΗΡΕΣΙΑ</w:t>
            </w:r>
          </w:p>
        </w:tc>
        <w:tc>
          <w:tcPr>
            <w:tcW w:w="86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50112000-3</w:t>
            </w:r>
          </w:p>
        </w:tc>
        <w:tc>
          <w:tcPr>
            <w:tcW w:w="83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4.032,26 </w:t>
            </w:r>
          </w:p>
        </w:tc>
        <w:tc>
          <w:tcPr>
            <w:tcW w:w="709"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967,74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5.000,00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16.129,03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3.870,97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20.000,00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16.129,03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3.870,97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20.000,00 </w:t>
            </w:r>
          </w:p>
        </w:tc>
        <w:tc>
          <w:tcPr>
            <w:tcW w:w="1034"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45.000,00 </w:t>
            </w:r>
          </w:p>
        </w:tc>
      </w:tr>
      <w:tr w:rsidR="008B774B" w:rsidRPr="008B774B" w:rsidTr="008B774B">
        <w:trPr>
          <w:trHeight w:val="448"/>
        </w:trPr>
        <w:tc>
          <w:tcPr>
            <w:tcW w:w="459" w:type="dxa"/>
            <w:tcBorders>
              <w:top w:val="nil"/>
              <w:left w:val="single" w:sz="8" w:space="0" w:color="auto"/>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E</w:t>
            </w:r>
          </w:p>
        </w:tc>
        <w:tc>
          <w:tcPr>
            <w:tcW w:w="776"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30-6264</w:t>
            </w:r>
          </w:p>
        </w:tc>
        <w:tc>
          <w:tcPr>
            <w:tcW w:w="1045"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ΤΕΧΝΙΚΗ ΥΠΗΡΕΣΙΑ (ME)</w:t>
            </w:r>
          </w:p>
        </w:tc>
        <w:tc>
          <w:tcPr>
            <w:tcW w:w="86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50112000-3</w:t>
            </w:r>
          </w:p>
        </w:tc>
        <w:tc>
          <w:tcPr>
            <w:tcW w:w="83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10.080,65 </w:t>
            </w:r>
          </w:p>
        </w:tc>
        <w:tc>
          <w:tcPr>
            <w:tcW w:w="709"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2.419,36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12.500,01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40.322,58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9.677,42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50.000,00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40.322,58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9.677,42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50.000,00 </w:t>
            </w:r>
          </w:p>
        </w:tc>
        <w:tc>
          <w:tcPr>
            <w:tcW w:w="1034"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112.500,00 </w:t>
            </w:r>
          </w:p>
        </w:tc>
      </w:tr>
      <w:tr w:rsidR="008B774B" w:rsidRPr="008B774B" w:rsidTr="008B774B">
        <w:trPr>
          <w:trHeight w:val="448"/>
        </w:trPr>
        <w:tc>
          <w:tcPr>
            <w:tcW w:w="459" w:type="dxa"/>
            <w:tcBorders>
              <w:top w:val="nil"/>
              <w:left w:val="single" w:sz="8" w:space="0" w:color="auto"/>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F</w:t>
            </w:r>
          </w:p>
        </w:tc>
        <w:tc>
          <w:tcPr>
            <w:tcW w:w="776"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35-6263</w:t>
            </w:r>
          </w:p>
        </w:tc>
        <w:tc>
          <w:tcPr>
            <w:tcW w:w="1045"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ΥΠΗΡΕΣΙΑ ΠΡΑΣΙΝΟΥ</w:t>
            </w:r>
          </w:p>
        </w:tc>
        <w:tc>
          <w:tcPr>
            <w:tcW w:w="86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50112000-3</w:t>
            </w:r>
          </w:p>
        </w:tc>
        <w:tc>
          <w:tcPr>
            <w:tcW w:w="83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604,84 </w:t>
            </w:r>
          </w:p>
        </w:tc>
        <w:tc>
          <w:tcPr>
            <w:tcW w:w="709"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145,16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750,00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2.419,35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580,64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2.999,99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2.419,35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580,64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2.999,99 </w:t>
            </w:r>
          </w:p>
        </w:tc>
        <w:tc>
          <w:tcPr>
            <w:tcW w:w="1034"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6.749,99 </w:t>
            </w:r>
          </w:p>
        </w:tc>
      </w:tr>
      <w:tr w:rsidR="008B774B" w:rsidRPr="008B774B" w:rsidTr="008B774B">
        <w:trPr>
          <w:trHeight w:val="448"/>
        </w:trPr>
        <w:tc>
          <w:tcPr>
            <w:tcW w:w="459" w:type="dxa"/>
            <w:tcBorders>
              <w:top w:val="nil"/>
              <w:left w:val="single" w:sz="8" w:space="0" w:color="auto"/>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G</w:t>
            </w:r>
          </w:p>
        </w:tc>
        <w:tc>
          <w:tcPr>
            <w:tcW w:w="776"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70.01-6263.001</w:t>
            </w:r>
          </w:p>
        </w:tc>
        <w:tc>
          <w:tcPr>
            <w:tcW w:w="1045"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ΛΟΙΠΕΣ ΥΠΗΡΕΣΙΕΣ</w:t>
            </w:r>
          </w:p>
        </w:tc>
        <w:tc>
          <w:tcPr>
            <w:tcW w:w="86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50112000-3</w:t>
            </w:r>
          </w:p>
        </w:tc>
        <w:tc>
          <w:tcPr>
            <w:tcW w:w="83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3.225,80 </w:t>
            </w:r>
          </w:p>
        </w:tc>
        <w:tc>
          <w:tcPr>
            <w:tcW w:w="709"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774,19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3.999,99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12.903,24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3.096,78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16.000,02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12.903,24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3.096,78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16.000,02 </w:t>
            </w:r>
          </w:p>
        </w:tc>
        <w:tc>
          <w:tcPr>
            <w:tcW w:w="1034"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36.000,03 </w:t>
            </w:r>
          </w:p>
        </w:tc>
      </w:tr>
      <w:tr w:rsidR="008B774B" w:rsidRPr="008B774B" w:rsidTr="008B774B">
        <w:trPr>
          <w:trHeight w:val="267"/>
        </w:trPr>
        <w:tc>
          <w:tcPr>
            <w:tcW w:w="314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ΤΕΛΙΚΟ ΣΥΝΟΛΟ</w:t>
            </w:r>
          </w:p>
        </w:tc>
        <w:tc>
          <w:tcPr>
            <w:tcW w:w="83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33.870,97 </w:t>
            </w:r>
          </w:p>
        </w:tc>
        <w:tc>
          <w:tcPr>
            <w:tcW w:w="709"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8.129,03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42.000,00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135.483,87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32.516,13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168.000,00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135.483,87 </w:t>
            </w:r>
          </w:p>
        </w:tc>
        <w:tc>
          <w:tcPr>
            <w:tcW w:w="851"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32.516,13 </w:t>
            </w:r>
          </w:p>
        </w:tc>
        <w:tc>
          <w:tcPr>
            <w:tcW w:w="850"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168.000,00 </w:t>
            </w:r>
          </w:p>
        </w:tc>
        <w:tc>
          <w:tcPr>
            <w:tcW w:w="1034" w:type="dxa"/>
            <w:tcBorders>
              <w:top w:val="nil"/>
              <w:left w:val="nil"/>
              <w:bottom w:val="single" w:sz="8" w:space="0" w:color="auto"/>
              <w:right w:val="single" w:sz="8" w:space="0" w:color="auto"/>
            </w:tcBorders>
            <w:shd w:val="clear" w:color="auto" w:fill="auto"/>
            <w:vAlign w:val="center"/>
            <w:hideMark/>
          </w:tcPr>
          <w:p w:rsidR="008B774B" w:rsidRPr="008B774B" w:rsidRDefault="008B774B" w:rsidP="008B774B">
            <w:pPr>
              <w:suppressAutoHyphens w:val="0"/>
              <w:spacing w:after="0"/>
              <w:jc w:val="center"/>
              <w:rPr>
                <w:b/>
                <w:bCs/>
                <w:color w:val="000000"/>
                <w:sz w:val="13"/>
                <w:szCs w:val="13"/>
                <w:lang w:val="el-GR" w:eastAsia="el-GR"/>
              </w:rPr>
            </w:pPr>
            <w:r w:rsidRPr="008B774B">
              <w:rPr>
                <w:b/>
                <w:bCs/>
                <w:color w:val="000000"/>
                <w:sz w:val="13"/>
                <w:szCs w:val="13"/>
                <w:lang w:val="el-GR" w:eastAsia="el-GR"/>
              </w:rPr>
              <w:t xml:space="preserve">378.000,00 </w:t>
            </w:r>
          </w:p>
        </w:tc>
      </w:tr>
    </w:tbl>
    <w:p w:rsidR="00F435DE" w:rsidRDefault="00F435DE" w:rsidP="00D82B16">
      <w:pPr>
        <w:spacing w:after="0"/>
        <w:rPr>
          <w:lang w:val="el-GR"/>
        </w:rPr>
      </w:pPr>
    </w:p>
    <w:p w:rsidR="008B774B" w:rsidRDefault="008B774B" w:rsidP="00D82B16">
      <w:pPr>
        <w:spacing w:after="0"/>
        <w:rPr>
          <w:lang w:val="el-GR"/>
        </w:rPr>
      </w:pPr>
    </w:p>
    <w:p w:rsidR="008B774B" w:rsidRDefault="00432D3C" w:rsidP="00432D3C">
      <w:pPr>
        <w:spacing w:after="0"/>
        <w:jc w:val="center"/>
        <w:rPr>
          <w:b/>
          <w:bCs/>
          <w:u w:val="single"/>
          <w:lang w:val="el-GR"/>
        </w:rPr>
      </w:pPr>
      <w:r w:rsidRPr="00432D3C">
        <w:rPr>
          <w:b/>
          <w:bCs/>
          <w:u w:val="single"/>
          <w:lang w:val="el-GR"/>
        </w:rPr>
        <w:t>Ενδεικτικός Προϋπολογισμός Ανά Κατηγορία Εργασιών</w:t>
      </w:r>
    </w:p>
    <w:p w:rsidR="008B774B" w:rsidRDefault="008B774B" w:rsidP="00D82B16">
      <w:pPr>
        <w:spacing w:after="0"/>
        <w:rPr>
          <w:lang w:val="el-GR"/>
        </w:rPr>
      </w:pPr>
    </w:p>
    <w:tbl>
      <w:tblPr>
        <w:tblW w:w="11774" w:type="dxa"/>
        <w:tblInd w:w="-885" w:type="dxa"/>
        <w:tblLook w:val="04A0"/>
      </w:tblPr>
      <w:tblGrid>
        <w:gridCol w:w="557"/>
        <w:gridCol w:w="2628"/>
        <w:gridCol w:w="1097"/>
        <w:gridCol w:w="1663"/>
        <w:gridCol w:w="1369"/>
        <w:gridCol w:w="1541"/>
        <w:gridCol w:w="1312"/>
        <w:gridCol w:w="1359"/>
        <w:gridCol w:w="248"/>
      </w:tblGrid>
      <w:tr w:rsidR="00432D3C" w:rsidRPr="00432D3C" w:rsidTr="00432D3C">
        <w:trPr>
          <w:gridAfter w:val="1"/>
          <w:wAfter w:w="248" w:type="dxa"/>
          <w:trHeight w:val="396"/>
        </w:trPr>
        <w:tc>
          <w:tcPr>
            <w:tcW w:w="55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Α/Α</w:t>
            </w:r>
          </w:p>
        </w:tc>
        <w:tc>
          <w:tcPr>
            <w:tcW w:w="26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Κ.Α</w:t>
            </w:r>
          </w:p>
        </w:tc>
        <w:tc>
          <w:tcPr>
            <w:tcW w:w="276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ΠΕΡΙΓΡΑΦΗ ΚΑΤΗΓΟΡΙΩΝ</w:t>
            </w:r>
          </w:p>
        </w:tc>
        <w:tc>
          <w:tcPr>
            <w:tcW w:w="4222" w:type="dxa"/>
            <w:gridSpan w:val="3"/>
            <w:vMerge w:val="restart"/>
            <w:tcBorders>
              <w:top w:val="single" w:sz="8" w:space="0" w:color="auto"/>
              <w:left w:val="single" w:sz="8" w:space="0" w:color="000000"/>
              <w:bottom w:val="single" w:sz="8" w:space="0" w:color="000000"/>
              <w:right w:val="nil"/>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 </w:t>
            </w:r>
          </w:p>
        </w:tc>
        <w:tc>
          <w:tcPr>
            <w:tcW w:w="13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ΣΥΝΟΛΙΚΗ ΔΑΠΑΝΗ</w:t>
            </w:r>
          </w:p>
        </w:tc>
      </w:tr>
      <w:tr w:rsidR="00432D3C" w:rsidRPr="00432D3C" w:rsidTr="00432D3C">
        <w:trPr>
          <w:trHeight w:val="164"/>
        </w:trPr>
        <w:tc>
          <w:tcPr>
            <w:tcW w:w="557" w:type="dxa"/>
            <w:vMerge/>
            <w:tcBorders>
              <w:top w:val="single" w:sz="8" w:space="0" w:color="auto"/>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tcBorders>
              <w:top w:val="single" w:sz="8" w:space="0" w:color="auto"/>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760" w:type="dxa"/>
            <w:gridSpan w:val="2"/>
            <w:vMerge/>
            <w:tcBorders>
              <w:top w:val="single" w:sz="8" w:space="0" w:color="auto"/>
              <w:left w:val="single" w:sz="8"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4222" w:type="dxa"/>
            <w:gridSpan w:val="3"/>
            <w:vMerge/>
            <w:tcBorders>
              <w:top w:val="single" w:sz="8" w:space="0" w:color="auto"/>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single" w:sz="8" w:space="0" w:color="auto"/>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tcBorders>
              <w:top w:val="nil"/>
              <w:left w:val="nil"/>
              <w:bottom w:val="nil"/>
              <w:right w:val="nil"/>
            </w:tcBorders>
            <w:shd w:val="clear" w:color="auto" w:fill="auto"/>
            <w:noWrap/>
            <w:vAlign w:val="bottom"/>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r>
      <w:tr w:rsidR="00432D3C" w:rsidRPr="00432D3C" w:rsidTr="00432D3C">
        <w:trPr>
          <w:trHeight w:val="171"/>
        </w:trPr>
        <w:tc>
          <w:tcPr>
            <w:tcW w:w="557" w:type="dxa"/>
            <w:vMerge/>
            <w:tcBorders>
              <w:top w:val="single" w:sz="8" w:space="0" w:color="auto"/>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tcBorders>
              <w:top w:val="single" w:sz="8" w:space="0" w:color="auto"/>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760" w:type="dxa"/>
            <w:gridSpan w:val="2"/>
            <w:vMerge/>
            <w:tcBorders>
              <w:top w:val="single" w:sz="8" w:space="0" w:color="auto"/>
              <w:left w:val="single" w:sz="8"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4222" w:type="dxa"/>
            <w:gridSpan w:val="3"/>
            <w:vMerge/>
            <w:tcBorders>
              <w:top w:val="single" w:sz="8" w:space="0" w:color="auto"/>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single" w:sz="8" w:space="0" w:color="auto"/>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tcBorders>
              <w:top w:val="nil"/>
              <w:left w:val="nil"/>
              <w:bottom w:val="nil"/>
              <w:right w:val="nil"/>
            </w:tcBorders>
            <w:shd w:val="clear" w:color="auto" w:fill="auto"/>
            <w:noWrap/>
            <w:vAlign w:val="bottom"/>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71"/>
        </w:trPr>
        <w:tc>
          <w:tcPr>
            <w:tcW w:w="557" w:type="dxa"/>
            <w:tcBorders>
              <w:top w:val="nil"/>
              <w:left w:val="single" w:sz="8" w:space="0" w:color="000000"/>
              <w:bottom w:val="single" w:sz="4" w:space="0" w:color="auto"/>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Times New Roman" w:hAnsi="Times New Roman" w:cs="Times New Roman"/>
                <w:color w:val="000000"/>
                <w:sz w:val="20"/>
                <w:szCs w:val="20"/>
                <w:lang w:val="el-GR" w:eastAsia="el-GR"/>
              </w:rPr>
            </w:pPr>
            <w:r w:rsidRPr="00432D3C">
              <w:rPr>
                <w:rFonts w:ascii="Times New Roman" w:hAnsi="Times New Roman" w:cs="Times New Roman"/>
                <w:color w:val="000000"/>
                <w:sz w:val="20"/>
                <w:szCs w:val="20"/>
                <w:lang w:val="el-GR" w:eastAsia="el-GR"/>
              </w:rPr>
              <w:t> </w:t>
            </w:r>
          </w:p>
        </w:tc>
        <w:tc>
          <w:tcPr>
            <w:tcW w:w="2628" w:type="dxa"/>
            <w:tcBorders>
              <w:top w:val="nil"/>
              <w:left w:val="nil"/>
              <w:bottom w:val="single" w:sz="4" w:space="0" w:color="auto"/>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 </w:t>
            </w:r>
          </w:p>
        </w:tc>
        <w:tc>
          <w:tcPr>
            <w:tcW w:w="2760" w:type="dxa"/>
            <w:gridSpan w:val="2"/>
            <w:tcBorders>
              <w:top w:val="single" w:sz="8" w:space="0" w:color="000000"/>
              <w:left w:val="nil"/>
              <w:bottom w:val="single" w:sz="4" w:space="0" w:color="auto"/>
              <w:right w:val="single" w:sz="8" w:space="0" w:color="000000"/>
            </w:tcBorders>
            <w:shd w:val="clear" w:color="auto" w:fill="auto"/>
            <w:vAlign w:val="center"/>
            <w:hideMark/>
          </w:tcPr>
          <w:p w:rsidR="00432D3C" w:rsidRPr="00432D3C" w:rsidRDefault="00432D3C" w:rsidP="00432D3C">
            <w:pPr>
              <w:suppressAutoHyphens w:val="0"/>
              <w:spacing w:after="0"/>
              <w:jc w:val="left"/>
              <w:rPr>
                <w:rFonts w:ascii="Times New Roman" w:hAnsi="Times New Roman" w:cs="Times New Roman"/>
                <w:color w:val="000000"/>
                <w:sz w:val="20"/>
                <w:szCs w:val="20"/>
                <w:lang w:val="el-GR" w:eastAsia="el-GR"/>
              </w:rPr>
            </w:pPr>
            <w:r w:rsidRPr="00432D3C">
              <w:rPr>
                <w:rFonts w:ascii="Times New Roman" w:hAnsi="Times New Roman" w:cs="Times New Roman"/>
                <w:color w:val="000000"/>
                <w:sz w:val="20"/>
                <w:szCs w:val="20"/>
                <w:lang w:val="el-GR" w:eastAsia="el-GR"/>
              </w:rPr>
              <w:t> </w:t>
            </w:r>
          </w:p>
        </w:tc>
        <w:tc>
          <w:tcPr>
            <w:tcW w:w="1369" w:type="dxa"/>
            <w:tcBorders>
              <w:top w:val="nil"/>
              <w:left w:val="nil"/>
              <w:bottom w:val="single" w:sz="4" w:space="0" w:color="auto"/>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2022</w:t>
            </w:r>
          </w:p>
        </w:tc>
        <w:tc>
          <w:tcPr>
            <w:tcW w:w="1541" w:type="dxa"/>
            <w:tcBorders>
              <w:top w:val="nil"/>
              <w:left w:val="nil"/>
              <w:bottom w:val="single" w:sz="4" w:space="0" w:color="auto"/>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2023</w:t>
            </w:r>
          </w:p>
        </w:tc>
        <w:tc>
          <w:tcPr>
            <w:tcW w:w="1312" w:type="dxa"/>
            <w:tcBorders>
              <w:top w:val="nil"/>
              <w:left w:val="nil"/>
              <w:bottom w:val="single" w:sz="4" w:space="0" w:color="auto"/>
              <w:right w:val="nil"/>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2024</w:t>
            </w:r>
          </w:p>
        </w:tc>
        <w:tc>
          <w:tcPr>
            <w:tcW w:w="1359" w:type="dxa"/>
            <w:tcBorders>
              <w:top w:val="nil"/>
              <w:left w:val="single" w:sz="8" w:space="0" w:color="auto"/>
              <w:bottom w:val="single" w:sz="4" w:space="0" w:color="auto"/>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2022-2024</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345"/>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Α</w:t>
            </w: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 0-6263</w:t>
            </w:r>
          </w:p>
        </w:tc>
        <w:tc>
          <w:tcPr>
            <w:tcW w:w="27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ΕΠΙΣΚΕΥΗ ΚΑΙ ΣΥΝΤΗΡΗΣΗ ΕΠΙΒΑΤΙΚΩΝ ΚΑΙ ΔΙΚΥΚΛΩΝ</w:t>
            </w:r>
          </w:p>
        </w:tc>
        <w:tc>
          <w:tcPr>
            <w:tcW w:w="13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705,65 €</w:t>
            </w:r>
          </w:p>
        </w:tc>
        <w:tc>
          <w:tcPr>
            <w:tcW w:w="1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2.822,58 €</w:t>
            </w:r>
          </w:p>
        </w:tc>
        <w:tc>
          <w:tcPr>
            <w:tcW w:w="13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2.822,58 €</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6.350,81 €</w:t>
            </w:r>
          </w:p>
        </w:tc>
        <w:tc>
          <w:tcPr>
            <w:tcW w:w="248" w:type="dxa"/>
            <w:tcBorders>
              <w:left w:val="single" w:sz="4" w:space="0" w:color="auto"/>
            </w:tcBorders>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val="restart"/>
            <w:tcBorders>
              <w:top w:val="single" w:sz="4" w:space="0" w:color="auto"/>
              <w:left w:val="single" w:sz="8" w:space="0" w:color="000000"/>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Β</w:t>
            </w:r>
          </w:p>
        </w:tc>
        <w:tc>
          <w:tcPr>
            <w:tcW w:w="2628" w:type="dxa"/>
            <w:tcBorders>
              <w:top w:val="single" w:sz="4" w:space="0" w:color="auto"/>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 0-6263</w:t>
            </w:r>
          </w:p>
        </w:tc>
        <w:tc>
          <w:tcPr>
            <w:tcW w:w="2760" w:type="dxa"/>
            <w:gridSpan w:val="2"/>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ΕΠΙΣΚΕΥΗ ΗΛΕΚΤΡΟΛΟΓΙΚΩΝ ΣΥΣΤΗΜΑΤΩΝ ΟΧΗΜΑΤΩΝ ΚΑΙ ΜΗΧΑΝΗΜΑΤΩΝ ΕΡΓΟΥ</w:t>
            </w:r>
          </w:p>
        </w:tc>
        <w:tc>
          <w:tcPr>
            <w:tcW w:w="1369"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2.116,94 €</w:t>
            </w:r>
          </w:p>
        </w:tc>
        <w:tc>
          <w:tcPr>
            <w:tcW w:w="1541" w:type="dxa"/>
            <w:vMerge w:val="restart"/>
            <w:tcBorders>
              <w:top w:val="single" w:sz="4" w:space="0" w:color="auto"/>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8.467,74 €</w:t>
            </w:r>
          </w:p>
        </w:tc>
        <w:tc>
          <w:tcPr>
            <w:tcW w:w="1312" w:type="dxa"/>
            <w:vMerge w:val="restart"/>
            <w:tcBorders>
              <w:top w:val="single" w:sz="4" w:space="0" w:color="auto"/>
              <w:left w:val="single" w:sz="8" w:space="0" w:color="000000"/>
              <w:bottom w:val="single" w:sz="8" w:space="0" w:color="000000"/>
              <w:right w:val="nil"/>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8.467,74 €</w:t>
            </w:r>
          </w:p>
        </w:tc>
        <w:tc>
          <w:tcPr>
            <w:tcW w:w="135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19.052,42 €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15-6263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20-6263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30-6264</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35-6263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271"/>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single" w:sz="8" w:space="0" w:color="auto"/>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70.01-6263.001</w:t>
            </w:r>
          </w:p>
        </w:tc>
        <w:tc>
          <w:tcPr>
            <w:tcW w:w="2760" w:type="dxa"/>
            <w:gridSpan w:val="2"/>
            <w:vMerge/>
            <w:tcBorders>
              <w:top w:val="nil"/>
              <w:left w:val="nil"/>
              <w:bottom w:val="single" w:sz="8" w:space="0" w:color="auto"/>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353"/>
        </w:trPr>
        <w:tc>
          <w:tcPr>
            <w:tcW w:w="557"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C</w:t>
            </w:r>
          </w:p>
        </w:tc>
        <w:tc>
          <w:tcPr>
            <w:tcW w:w="2628"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30-6264</w:t>
            </w:r>
          </w:p>
        </w:tc>
        <w:tc>
          <w:tcPr>
            <w:tcW w:w="276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ΕΠΙΣΚΕΥΗ ΚΑΙ ΣΥΝΤΗΡΗΣΗ ΜΗΧΑΝΗΜΑΤΩΝ ΕΡΓΟΥ</w:t>
            </w:r>
          </w:p>
        </w:tc>
        <w:tc>
          <w:tcPr>
            <w:tcW w:w="1369"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10.080,65 €</w:t>
            </w:r>
          </w:p>
        </w:tc>
        <w:tc>
          <w:tcPr>
            <w:tcW w:w="1541"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40.322,58 €</w:t>
            </w:r>
          </w:p>
        </w:tc>
        <w:tc>
          <w:tcPr>
            <w:tcW w:w="1312"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40.322,58 €</w:t>
            </w:r>
          </w:p>
        </w:tc>
        <w:tc>
          <w:tcPr>
            <w:tcW w:w="1359"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90.725,81 €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5"/>
        </w:trPr>
        <w:tc>
          <w:tcPr>
            <w:tcW w:w="557" w:type="dxa"/>
            <w:vMerge/>
            <w:tcBorders>
              <w:top w:val="nil"/>
              <w:left w:val="single" w:sz="8" w:space="0" w:color="auto"/>
              <w:bottom w:val="single" w:sz="4" w:space="0" w:color="auto"/>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tcBorders>
              <w:top w:val="nil"/>
              <w:left w:val="single" w:sz="8" w:space="0" w:color="auto"/>
              <w:bottom w:val="single" w:sz="4" w:space="0" w:color="auto"/>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760" w:type="dxa"/>
            <w:gridSpan w:val="2"/>
            <w:vMerge/>
            <w:tcBorders>
              <w:top w:val="single" w:sz="8" w:space="0" w:color="auto"/>
              <w:left w:val="single" w:sz="8"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tcBorders>
              <w:top w:val="nil"/>
              <w:left w:val="nil"/>
              <w:bottom w:val="nil"/>
              <w:right w:val="nil"/>
            </w:tcBorders>
            <w:shd w:val="clear" w:color="auto" w:fill="auto"/>
            <w:noWrap/>
            <w:vAlign w:val="bottom"/>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r>
      <w:tr w:rsidR="00432D3C" w:rsidRPr="00432D3C" w:rsidTr="00432D3C">
        <w:trPr>
          <w:trHeight w:val="486"/>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D</w:t>
            </w:r>
          </w:p>
        </w:tc>
        <w:tc>
          <w:tcPr>
            <w:tcW w:w="26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15-6263</w:t>
            </w:r>
          </w:p>
        </w:tc>
        <w:tc>
          <w:tcPr>
            <w:tcW w:w="2760" w:type="dxa"/>
            <w:gridSpan w:val="2"/>
            <w:tcBorders>
              <w:top w:val="single" w:sz="8" w:space="0" w:color="auto"/>
              <w:left w:val="single" w:sz="4" w:space="0" w:color="auto"/>
              <w:bottom w:val="nil"/>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ΕΠΙΣΚΕΥΗ ΚΑΙ ΣΥΝΤΗΡΗΣΗ ΟΧΗΜΑΤΩΝ ΜΕΤΑΦΟΡΑΣ ΠΡΟΣΩΠΩΝ</w:t>
            </w:r>
          </w:p>
        </w:tc>
        <w:tc>
          <w:tcPr>
            <w:tcW w:w="1369" w:type="dxa"/>
            <w:tcBorders>
              <w:top w:val="nil"/>
              <w:left w:val="nil"/>
              <w:bottom w:val="nil"/>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403,23 €</w:t>
            </w:r>
          </w:p>
        </w:tc>
        <w:tc>
          <w:tcPr>
            <w:tcW w:w="1541" w:type="dxa"/>
            <w:tcBorders>
              <w:top w:val="nil"/>
              <w:left w:val="nil"/>
              <w:bottom w:val="nil"/>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1.612,90 €</w:t>
            </w:r>
          </w:p>
        </w:tc>
        <w:tc>
          <w:tcPr>
            <w:tcW w:w="1312" w:type="dxa"/>
            <w:tcBorders>
              <w:top w:val="nil"/>
              <w:left w:val="nil"/>
              <w:bottom w:val="nil"/>
              <w:right w:val="nil"/>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1.612,90 €</w:t>
            </w:r>
          </w:p>
        </w:tc>
        <w:tc>
          <w:tcPr>
            <w:tcW w:w="1359" w:type="dxa"/>
            <w:tcBorders>
              <w:top w:val="nil"/>
              <w:left w:val="single" w:sz="8" w:space="0" w:color="auto"/>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3.629,03 €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320"/>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E</w:t>
            </w:r>
          </w:p>
        </w:tc>
        <w:tc>
          <w:tcPr>
            <w:tcW w:w="26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20-6263</w:t>
            </w:r>
          </w:p>
        </w:tc>
        <w:tc>
          <w:tcPr>
            <w:tcW w:w="2760" w:type="dxa"/>
            <w:gridSpan w:val="2"/>
            <w:vMerge w:val="restart"/>
            <w:tcBorders>
              <w:top w:val="single" w:sz="8" w:space="0" w:color="000000"/>
              <w:left w:val="single" w:sz="4" w:space="0" w:color="auto"/>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ΕΠΙΣΚΕΥΗ ΚΑΙ ΣΥΝΤΗΡΗΣΗ ΑΠΟΡΡΙΜΜΑΤΟΦΩΡΩΝ ΣΑΡΩΘΡΩΝ ΚΑΛΑΘΟΦΩΡΩΝ</w:t>
            </w:r>
          </w:p>
        </w:tc>
        <w:tc>
          <w:tcPr>
            <w:tcW w:w="1369" w:type="dxa"/>
            <w:vMerge w:val="restart"/>
            <w:tcBorders>
              <w:top w:val="nil"/>
              <w:left w:val="single" w:sz="8" w:space="0" w:color="000000"/>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11.895,16 €</w:t>
            </w:r>
          </w:p>
        </w:tc>
        <w:tc>
          <w:tcPr>
            <w:tcW w:w="1541"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47.580,64 €</w:t>
            </w:r>
          </w:p>
        </w:tc>
        <w:tc>
          <w:tcPr>
            <w:tcW w:w="1312"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47.580,64 €</w:t>
            </w:r>
          </w:p>
        </w:tc>
        <w:tc>
          <w:tcPr>
            <w:tcW w:w="1359" w:type="dxa"/>
            <w:vMerge w:val="restart"/>
            <w:tcBorders>
              <w:top w:val="nil"/>
              <w:left w:val="single" w:sz="8" w:space="0" w:color="auto"/>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107.056,44 €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760" w:type="dxa"/>
            <w:gridSpan w:val="2"/>
            <w:vMerge/>
            <w:tcBorders>
              <w:top w:val="single" w:sz="8" w:space="0" w:color="000000"/>
              <w:left w:val="single" w:sz="4"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tcBorders>
              <w:top w:val="nil"/>
              <w:left w:val="nil"/>
              <w:bottom w:val="nil"/>
              <w:right w:val="nil"/>
            </w:tcBorders>
            <w:shd w:val="clear" w:color="auto" w:fill="auto"/>
            <w:noWrap/>
            <w:vAlign w:val="bottom"/>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r>
      <w:tr w:rsidR="00432D3C" w:rsidRPr="00432D3C" w:rsidTr="00432D3C">
        <w:trPr>
          <w:trHeight w:val="89"/>
        </w:trPr>
        <w:tc>
          <w:tcPr>
            <w:tcW w:w="557" w:type="dxa"/>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760" w:type="dxa"/>
            <w:gridSpan w:val="2"/>
            <w:vMerge/>
            <w:tcBorders>
              <w:top w:val="single" w:sz="8" w:space="0" w:color="000000"/>
              <w:left w:val="single" w:sz="4"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tcBorders>
              <w:top w:val="nil"/>
              <w:left w:val="nil"/>
              <w:bottom w:val="nil"/>
              <w:right w:val="nil"/>
            </w:tcBorders>
            <w:shd w:val="clear" w:color="auto" w:fill="auto"/>
            <w:noWrap/>
            <w:vAlign w:val="bottom"/>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552"/>
        </w:trPr>
        <w:tc>
          <w:tcPr>
            <w:tcW w:w="557" w:type="dxa"/>
            <w:vMerge w:val="restart"/>
            <w:tcBorders>
              <w:top w:val="single" w:sz="4" w:space="0" w:color="auto"/>
              <w:left w:val="single" w:sz="8" w:space="0" w:color="000000"/>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F</w:t>
            </w:r>
          </w:p>
        </w:tc>
        <w:tc>
          <w:tcPr>
            <w:tcW w:w="2628" w:type="dxa"/>
            <w:tcBorders>
              <w:top w:val="single" w:sz="4" w:space="0" w:color="auto"/>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30-6263</w:t>
            </w:r>
          </w:p>
        </w:tc>
        <w:tc>
          <w:tcPr>
            <w:tcW w:w="2760"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ΕΠΙΣΚΕΥΗ ΚΑΙ ΣΥΝΤΗΡΗΣΗ ΦΟΡΤΗΓΩΝ (ΚΛΕΙΣΤΩΝ, ΑΝΟΙΧΤΩΝ, ΑΝΑΤΡΕΠΟΜΕΝΩΝ, Ή ΜΗ ΑΝΑΤΡΕΠΟΜΕΝΩΝ)</w:t>
            </w:r>
            <w:r w:rsidRPr="00432D3C">
              <w:rPr>
                <w:b/>
                <w:bCs/>
                <w:color w:val="000000"/>
                <w:sz w:val="18"/>
                <w:szCs w:val="18"/>
                <w:lang w:val="el-GR" w:eastAsia="el-GR"/>
              </w:rPr>
              <w:t>≤3,5ton</w:t>
            </w:r>
          </w:p>
        </w:tc>
        <w:tc>
          <w:tcPr>
            <w:tcW w:w="136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1.375,00 €</w:t>
            </w:r>
          </w:p>
        </w:tc>
        <w:tc>
          <w:tcPr>
            <w:tcW w:w="154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5.500,00 €</w:t>
            </w:r>
          </w:p>
        </w:tc>
        <w:tc>
          <w:tcPr>
            <w:tcW w:w="1312" w:type="dxa"/>
            <w:vMerge w:val="restart"/>
            <w:tcBorders>
              <w:top w:val="nil"/>
              <w:left w:val="single" w:sz="8" w:space="0" w:color="000000"/>
              <w:bottom w:val="single" w:sz="8" w:space="0" w:color="000000"/>
              <w:right w:val="nil"/>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5.500,00 €</w:t>
            </w:r>
          </w:p>
        </w:tc>
        <w:tc>
          <w:tcPr>
            <w:tcW w:w="13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12.375,00 €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70.01-6263.001</w:t>
            </w:r>
          </w:p>
        </w:tc>
        <w:tc>
          <w:tcPr>
            <w:tcW w:w="2760" w:type="dxa"/>
            <w:gridSpan w:val="2"/>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single" w:sz="8" w:space="0" w:color="auto"/>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760" w:type="dxa"/>
            <w:gridSpan w:val="2"/>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single" w:sz="8" w:space="0" w:color="auto"/>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tcBorders>
              <w:top w:val="nil"/>
              <w:left w:val="nil"/>
              <w:bottom w:val="nil"/>
              <w:right w:val="nil"/>
            </w:tcBorders>
            <w:shd w:val="clear" w:color="auto" w:fill="auto"/>
            <w:noWrap/>
            <w:vAlign w:val="bottom"/>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r>
      <w:tr w:rsidR="00432D3C" w:rsidRPr="00432D3C" w:rsidTr="00432D3C">
        <w:trPr>
          <w:trHeight w:val="47"/>
        </w:trPr>
        <w:tc>
          <w:tcPr>
            <w:tcW w:w="557" w:type="dxa"/>
            <w:vMerge/>
            <w:tcBorders>
              <w:top w:val="nil"/>
              <w:left w:val="single" w:sz="8" w:space="0" w:color="000000"/>
              <w:bottom w:val="single" w:sz="4" w:space="0" w:color="auto"/>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tcBorders>
              <w:top w:val="nil"/>
              <w:left w:val="single" w:sz="8" w:space="0" w:color="auto"/>
              <w:bottom w:val="single" w:sz="4" w:space="0" w:color="auto"/>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760" w:type="dxa"/>
            <w:gridSpan w:val="2"/>
            <w:vMerge/>
            <w:tcBorders>
              <w:top w:val="nil"/>
              <w:left w:val="single" w:sz="8" w:space="0" w:color="auto"/>
              <w:bottom w:val="single" w:sz="4" w:space="0" w:color="auto"/>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4" w:space="0" w:color="auto"/>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4" w:space="0" w:color="auto"/>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4" w:space="0" w:color="auto"/>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single" w:sz="8" w:space="0" w:color="auto"/>
              <w:left w:val="single" w:sz="8" w:space="0" w:color="auto"/>
              <w:bottom w:val="single" w:sz="4" w:space="0" w:color="auto"/>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tcBorders>
              <w:top w:val="nil"/>
              <w:left w:val="nil"/>
              <w:bottom w:val="nil"/>
              <w:right w:val="nil"/>
            </w:tcBorders>
            <w:shd w:val="clear" w:color="auto" w:fill="auto"/>
            <w:noWrap/>
            <w:vAlign w:val="bottom"/>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287"/>
        </w:trPr>
        <w:tc>
          <w:tcPr>
            <w:tcW w:w="5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G</w:t>
            </w:r>
          </w:p>
        </w:tc>
        <w:tc>
          <w:tcPr>
            <w:tcW w:w="2628" w:type="dxa"/>
            <w:tcBorders>
              <w:top w:val="single" w:sz="4" w:space="0" w:color="auto"/>
              <w:left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30-6263</w:t>
            </w:r>
          </w:p>
        </w:tc>
        <w:tc>
          <w:tcPr>
            <w:tcW w:w="27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b/>
                <w:bCs/>
                <w:color w:val="000000"/>
                <w:sz w:val="18"/>
                <w:szCs w:val="18"/>
                <w:lang w:val="el-GR" w:eastAsia="el-GR"/>
              </w:rPr>
              <w:t>3,5ton≤</w:t>
            </w:r>
            <w:r w:rsidRPr="00432D3C">
              <w:rPr>
                <w:rFonts w:ascii="Arial" w:hAnsi="Arial" w:cs="Arial"/>
                <w:b/>
                <w:bCs/>
                <w:color w:val="000000"/>
                <w:sz w:val="18"/>
                <w:szCs w:val="18"/>
                <w:lang w:val="el-GR" w:eastAsia="el-GR"/>
              </w:rPr>
              <w:t>ΕΠΙΣΚΕΥΗ ΚΑΙ ΣΥΝΤΗΡΗΣΗ ΦΟΡΤΗΓΩΝ (ΚΛΕΙΣΤΩΝ, ΑΝΟΙΧΤΩΝ, ΑΝΑΤΡΕΠΟΜΕΝΩΝ, Ή ΜΗ ΑΝΑΤΡΕΠΟΜΕΝΩΝ)≤12ton</w:t>
            </w:r>
          </w:p>
        </w:tc>
        <w:tc>
          <w:tcPr>
            <w:tcW w:w="13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2.000,00 €</w:t>
            </w:r>
          </w:p>
        </w:tc>
        <w:tc>
          <w:tcPr>
            <w:tcW w:w="15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8.000,00 €</w:t>
            </w:r>
          </w:p>
        </w:tc>
        <w:tc>
          <w:tcPr>
            <w:tcW w:w="1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8.000,00 €</w:t>
            </w:r>
          </w:p>
        </w:tc>
        <w:tc>
          <w:tcPr>
            <w:tcW w:w="1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18.000,00 €</w:t>
            </w:r>
          </w:p>
        </w:tc>
        <w:tc>
          <w:tcPr>
            <w:tcW w:w="248" w:type="dxa"/>
            <w:tcBorders>
              <w:left w:val="single" w:sz="4" w:space="0" w:color="auto"/>
            </w:tcBorders>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val="restart"/>
            <w:tcBorders>
              <w:left w:val="single" w:sz="4" w:space="0" w:color="auto"/>
              <w:right w:val="single" w:sz="4"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70.01-6263.001</w:t>
            </w:r>
          </w:p>
        </w:tc>
        <w:tc>
          <w:tcPr>
            <w:tcW w:w="2760" w:type="dxa"/>
            <w:gridSpan w:val="2"/>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single" w:sz="4" w:space="0" w:color="auto"/>
              <w:left w:val="single" w:sz="4"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single" w:sz="4" w:space="0" w:color="auto"/>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single" w:sz="4" w:space="0" w:color="auto"/>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single" w:sz="4" w:space="0" w:color="auto"/>
              <w:left w:val="single" w:sz="8"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tcBorders>
              <w:top w:val="nil"/>
              <w:left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760" w:type="dxa"/>
            <w:gridSpan w:val="2"/>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4"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tcBorders>
              <w:top w:val="nil"/>
              <w:left w:val="nil"/>
              <w:bottom w:val="nil"/>
              <w:right w:val="nil"/>
            </w:tcBorders>
            <w:shd w:val="clear" w:color="auto" w:fill="auto"/>
            <w:noWrap/>
            <w:vAlign w:val="bottom"/>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r>
      <w:tr w:rsidR="00432D3C" w:rsidRPr="00432D3C" w:rsidTr="00432D3C">
        <w:trPr>
          <w:trHeight w:val="89"/>
        </w:trPr>
        <w:tc>
          <w:tcPr>
            <w:tcW w:w="557" w:type="dxa"/>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vMerge/>
            <w:tcBorders>
              <w:top w:val="nil"/>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760" w:type="dxa"/>
            <w:gridSpan w:val="2"/>
            <w:vMerge/>
            <w:tcBorders>
              <w:top w:val="single" w:sz="4" w:space="0" w:color="auto"/>
              <w:left w:val="single" w:sz="4" w:space="0" w:color="auto"/>
              <w:bottom w:val="single" w:sz="4" w:space="0" w:color="auto"/>
              <w:right w:val="single" w:sz="4"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4"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tcBorders>
              <w:top w:val="nil"/>
              <w:left w:val="nil"/>
              <w:bottom w:val="nil"/>
              <w:right w:val="nil"/>
            </w:tcBorders>
            <w:shd w:val="clear" w:color="auto" w:fill="auto"/>
            <w:noWrap/>
            <w:vAlign w:val="bottom"/>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94"/>
        </w:trPr>
        <w:tc>
          <w:tcPr>
            <w:tcW w:w="557" w:type="dxa"/>
            <w:vMerge w:val="restart"/>
            <w:tcBorders>
              <w:top w:val="single" w:sz="4" w:space="0" w:color="auto"/>
              <w:left w:val="single" w:sz="8" w:space="0" w:color="000000"/>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H</w:t>
            </w:r>
          </w:p>
        </w:tc>
        <w:tc>
          <w:tcPr>
            <w:tcW w:w="2628" w:type="dxa"/>
            <w:tcBorders>
              <w:top w:val="single" w:sz="4" w:space="0" w:color="auto"/>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 </w:t>
            </w:r>
          </w:p>
        </w:tc>
        <w:tc>
          <w:tcPr>
            <w:tcW w:w="2760" w:type="dxa"/>
            <w:gridSpan w:val="2"/>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 xml:space="preserve">ΕΠΙΣΚΕΥΗ ΚΑΙ ΣΥΝΤΗΡΗΣΗ ΦΟΡΤΗΓΩΝ (ΚΛΕΙΣΤΩΝ, </w:t>
            </w:r>
            <w:r w:rsidRPr="00432D3C">
              <w:rPr>
                <w:rFonts w:ascii="Arial" w:hAnsi="Arial" w:cs="Arial"/>
                <w:b/>
                <w:bCs/>
                <w:color w:val="000000"/>
                <w:sz w:val="18"/>
                <w:szCs w:val="18"/>
                <w:lang w:val="el-GR" w:eastAsia="el-GR"/>
              </w:rPr>
              <w:lastRenderedPageBreak/>
              <w:t>ΑΝΟΙΧΤΩΝ, ΑΝΑΤΡΕΠΟΜΕΝΩΝ, Ή ΜΗ ΑΝΑΤΡΕΠΟΜΕΝΩΝ)</w:t>
            </w:r>
            <w:r w:rsidRPr="00432D3C">
              <w:rPr>
                <w:b/>
                <w:bCs/>
                <w:color w:val="000000"/>
                <w:sz w:val="18"/>
                <w:szCs w:val="18"/>
                <w:lang w:val="el-GR" w:eastAsia="el-GR"/>
              </w:rPr>
              <w:t>≥12</w:t>
            </w:r>
            <w:r w:rsidRPr="00432D3C">
              <w:rPr>
                <w:rFonts w:ascii="Arial" w:hAnsi="Arial" w:cs="Arial"/>
                <w:b/>
                <w:bCs/>
                <w:color w:val="000000"/>
                <w:sz w:val="18"/>
                <w:szCs w:val="18"/>
                <w:lang w:val="el-GR" w:eastAsia="el-GR"/>
              </w:rPr>
              <w:t>ton</w:t>
            </w:r>
          </w:p>
        </w:tc>
        <w:tc>
          <w:tcPr>
            <w:tcW w:w="136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lastRenderedPageBreak/>
              <w:t>3.076,61 €</w:t>
            </w:r>
          </w:p>
        </w:tc>
        <w:tc>
          <w:tcPr>
            <w:tcW w:w="154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12.306,45 €</w:t>
            </w:r>
          </w:p>
        </w:tc>
        <w:tc>
          <w:tcPr>
            <w:tcW w:w="1312" w:type="dxa"/>
            <w:vMerge w:val="restart"/>
            <w:tcBorders>
              <w:top w:val="nil"/>
              <w:left w:val="single" w:sz="8" w:space="0" w:color="000000"/>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12.306,45 €</w:t>
            </w:r>
          </w:p>
        </w:tc>
        <w:tc>
          <w:tcPr>
            <w:tcW w:w="1359"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27.689,51 €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 </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262"/>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70.01-6263.001</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3"/>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 </w:t>
            </w:r>
          </w:p>
        </w:tc>
        <w:tc>
          <w:tcPr>
            <w:tcW w:w="2760" w:type="dxa"/>
            <w:gridSpan w:val="2"/>
            <w:vMerge/>
            <w:tcBorders>
              <w:top w:val="nil"/>
              <w:left w:val="nil"/>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val="restart"/>
            <w:tcBorders>
              <w:top w:val="nil"/>
              <w:left w:val="single" w:sz="8" w:space="0" w:color="000000"/>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I</w:t>
            </w: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 0-6263</w:t>
            </w:r>
          </w:p>
        </w:tc>
        <w:tc>
          <w:tcPr>
            <w:tcW w:w="2760"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ΕΡΓΑΣΙΕΣ ΦΑΝΟΠΟΙΙΑΣ</w:t>
            </w:r>
          </w:p>
        </w:tc>
        <w:tc>
          <w:tcPr>
            <w:tcW w:w="136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1.108,86 €</w:t>
            </w:r>
          </w:p>
        </w:tc>
        <w:tc>
          <w:tcPr>
            <w:tcW w:w="154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4.435,48 €</w:t>
            </w:r>
          </w:p>
        </w:tc>
        <w:tc>
          <w:tcPr>
            <w:tcW w:w="1312" w:type="dxa"/>
            <w:vMerge w:val="restart"/>
            <w:tcBorders>
              <w:top w:val="nil"/>
              <w:left w:val="single" w:sz="8" w:space="0" w:color="000000"/>
              <w:bottom w:val="single" w:sz="8" w:space="0" w:color="000000"/>
              <w:right w:val="nil"/>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4.435,48 €</w:t>
            </w:r>
          </w:p>
        </w:tc>
        <w:tc>
          <w:tcPr>
            <w:tcW w:w="1359"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9.979,82 €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15-6263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20-6263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30-6264</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35-6263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271"/>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single" w:sz="8" w:space="0" w:color="auto"/>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70.01-6263.001</w:t>
            </w:r>
          </w:p>
        </w:tc>
        <w:tc>
          <w:tcPr>
            <w:tcW w:w="2760" w:type="dxa"/>
            <w:gridSpan w:val="2"/>
            <w:vMerge/>
            <w:tcBorders>
              <w:top w:val="nil"/>
              <w:left w:val="nil"/>
              <w:bottom w:val="single" w:sz="8" w:space="0" w:color="auto"/>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val="restart"/>
            <w:tcBorders>
              <w:top w:val="nil"/>
              <w:left w:val="single" w:sz="8" w:space="0" w:color="000000"/>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J</w:t>
            </w: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 0-6263</w:t>
            </w:r>
          </w:p>
        </w:tc>
        <w:tc>
          <w:tcPr>
            <w:tcW w:w="276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ΕΠΙΣΚΕΥΗ ΚΑΙ ΣΥΝΤΗΡΗΣΗ ΕΛΑΣΤΙΚΩΝ</w:t>
            </w:r>
          </w:p>
        </w:tc>
        <w:tc>
          <w:tcPr>
            <w:tcW w:w="1369" w:type="dxa"/>
            <w:vMerge w:val="restart"/>
            <w:tcBorders>
              <w:top w:val="nil"/>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1.108,87 €</w:t>
            </w:r>
          </w:p>
        </w:tc>
        <w:tc>
          <w:tcPr>
            <w:tcW w:w="154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4.435,50 €</w:t>
            </w:r>
          </w:p>
        </w:tc>
        <w:tc>
          <w:tcPr>
            <w:tcW w:w="1312" w:type="dxa"/>
            <w:vMerge w:val="restart"/>
            <w:tcBorders>
              <w:top w:val="nil"/>
              <w:left w:val="single" w:sz="8" w:space="0" w:color="000000"/>
              <w:bottom w:val="single" w:sz="8" w:space="0" w:color="000000"/>
              <w:right w:val="nil"/>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4.435,50 €</w:t>
            </w:r>
          </w:p>
        </w:tc>
        <w:tc>
          <w:tcPr>
            <w:tcW w:w="1359" w:type="dxa"/>
            <w:vMerge w:val="restart"/>
            <w:tcBorders>
              <w:top w:val="nil"/>
              <w:left w:val="single" w:sz="8" w:space="0" w:color="auto"/>
              <w:bottom w:val="single" w:sz="8" w:space="0" w:color="000000"/>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9.979,87 €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15-6263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20-6263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30-6264</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64"/>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nil"/>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35-6263</w:t>
            </w:r>
          </w:p>
        </w:tc>
        <w:tc>
          <w:tcPr>
            <w:tcW w:w="2760" w:type="dxa"/>
            <w:gridSpan w:val="2"/>
            <w:vMerge/>
            <w:tcBorders>
              <w:top w:val="nil"/>
              <w:left w:val="nil"/>
              <w:bottom w:val="nil"/>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271"/>
        </w:trPr>
        <w:tc>
          <w:tcPr>
            <w:tcW w:w="557" w:type="dxa"/>
            <w:vMerge/>
            <w:tcBorders>
              <w:top w:val="nil"/>
              <w:left w:val="single" w:sz="8" w:space="0" w:color="000000"/>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628" w:type="dxa"/>
            <w:tcBorders>
              <w:top w:val="nil"/>
              <w:left w:val="nil"/>
              <w:bottom w:val="single" w:sz="8" w:space="0" w:color="auto"/>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70.01-6263.001</w:t>
            </w:r>
          </w:p>
        </w:tc>
        <w:tc>
          <w:tcPr>
            <w:tcW w:w="2760" w:type="dxa"/>
            <w:gridSpan w:val="2"/>
            <w:vMerge/>
            <w:tcBorders>
              <w:top w:val="nil"/>
              <w:left w:val="nil"/>
              <w:bottom w:val="single" w:sz="8" w:space="0" w:color="auto"/>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69"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541" w:type="dxa"/>
            <w:vMerge/>
            <w:tcBorders>
              <w:top w:val="nil"/>
              <w:left w:val="single" w:sz="8" w:space="0" w:color="000000"/>
              <w:bottom w:val="single" w:sz="8" w:space="0" w:color="000000"/>
              <w:right w:val="single" w:sz="8" w:space="0" w:color="000000"/>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12" w:type="dxa"/>
            <w:vMerge/>
            <w:tcBorders>
              <w:top w:val="nil"/>
              <w:left w:val="single" w:sz="8" w:space="0" w:color="000000"/>
              <w:bottom w:val="single" w:sz="8" w:space="0" w:color="000000"/>
              <w:right w:val="nil"/>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1359" w:type="dxa"/>
            <w:vMerge/>
            <w:tcBorders>
              <w:top w:val="nil"/>
              <w:left w:val="single" w:sz="8" w:space="0" w:color="auto"/>
              <w:bottom w:val="single" w:sz="8" w:space="0" w:color="000000"/>
              <w:right w:val="single" w:sz="8" w:space="0" w:color="auto"/>
            </w:tcBorders>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271"/>
        </w:trPr>
        <w:tc>
          <w:tcPr>
            <w:tcW w:w="4282" w:type="dxa"/>
            <w:gridSpan w:val="3"/>
            <w:tcBorders>
              <w:top w:val="nil"/>
              <w:left w:val="single" w:sz="8" w:space="0" w:color="auto"/>
              <w:bottom w:val="single" w:sz="8" w:space="0" w:color="auto"/>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 </w:t>
            </w:r>
          </w:p>
        </w:tc>
        <w:tc>
          <w:tcPr>
            <w:tcW w:w="1663" w:type="dxa"/>
            <w:tcBorders>
              <w:top w:val="nil"/>
              <w:left w:val="nil"/>
              <w:bottom w:val="single" w:sz="8" w:space="0" w:color="auto"/>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ΜΕΡΙΚΟ ΣΥΝΟΛΟ</w:t>
            </w:r>
          </w:p>
        </w:tc>
        <w:tc>
          <w:tcPr>
            <w:tcW w:w="1369"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33.870,97 €</w:t>
            </w:r>
          </w:p>
        </w:tc>
        <w:tc>
          <w:tcPr>
            <w:tcW w:w="1541"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135.483,87 €</w:t>
            </w:r>
          </w:p>
        </w:tc>
        <w:tc>
          <w:tcPr>
            <w:tcW w:w="1312"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135.483,87 €</w:t>
            </w:r>
          </w:p>
        </w:tc>
        <w:tc>
          <w:tcPr>
            <w:tcW w:w="1359"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304.838,71 €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171"/>
        </w:trPr>
        <w:tc>
          <w:tcPr>
            <w:tcW w:w="4282"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 </w:t>
            </w:r>
          </w:p>
        </w:tc>
        <w:tc>
          <w:tcPr>
            <w:tcW w:w="1663" w:type="dxa"/>
            <w:tcBorders>
              <w:top w:val="nil"/>
              <w:left w:val="nil"/>
              <w:bottom w:val="single" w:sz="8" w:space="0" w:color="auto"/>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ΦΠΑ</w:t>
            </w:r>
          </w:p>
        </w:tc>
        <w:tc>
          <w:tcPr>
            <w:tcW w:w="1369"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8.129,03 €</w:t>
            </w:r>
          </w:p>
        </w:tc>
        <w:tc>
          <w:tcPr>
            <w:tcW w:w="1541"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32.516,13 €</w:t>
            </w:r>
          </w:p>
        </w:tc>
        <w:tc>
          <w:tcPr>
            <w:tcW w:w="1312"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32.516,13 €</w:t>
            </w:r>
          </w:p>
        </w:tc>
        <w:tc>
          <w:tcPr>
            <w:tcW w:w="1359"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73.161,29 €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r w:rsidR="00432D3C" w:rsidRPr="00432D3C" w:rsidTr="00432D3C">
        <w:trPr>
          <w:trHeight w:val="271"/>
        </w:trPr>
        <w:tc>
          <w:tcPr>
            <w:tcW w:w="4282"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 </w:t>
            </w:r>
          </w:p>
        </w:tc>
        <w:tc>
          <w:tcPr>
            <w:tcW w:w="1663" w:type="dxa"/>
            <w:tcBorders>
              <w:top w:val="nil"/>
              <w:left w:val="nil"/>
              <w:bottom w:val="single" w:sz="8" w:space="0" w:color="auto"/>
              <w:right w:val="single" w:sz="8" w:space="0" w:color="auto"/>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ΤΕΛΙΚΟ ΣΥΝΟΛΟ</w:t>
            </w:r>
          </w:p>
        </w:tc>
        <w:tc>
          <w:tcPr>
            <w:tcW w:w="1369"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42.000,00 €</w:t>
            </w:r>
          </w:p>
        </w:tc>
        <w:tc>
          <w:tcPr>
            <w:tcW w:w="1541"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168.000,00 €</w:t>
            </w:r>
          </w:p>
        </w:tc>
        <w:tc>
          <w:tcPr>
            <w:tcW w:w="1312"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168.000,00 €</w:t>
            </w:r>
          </w:p>
        </w:tc>
        <w:tc>
          <w:tcPr>
            <w:tcW w:w="1359" w:type="dxa"/>
            <w:tcBorders>
              <w:top w:val="nil"/>
              <w:left w:val="nil"/>
              <w:bottom w:val="single" w:sz="8" w:space="0" w:color="000000"/>
              <w:right w:val="single" w:sz="8" w:space="0" w:color="000000"/>
            </w:tcBorders>
            <w:shd w:val="clear" w:color="auto" w:fill="auto"/>
            <w:vAlign w:val="center"/>
            <w:hideMark/>
          </w:tcPr>
          <w:p w:rsidR="00432D3C" w:rsidRPr="00432D3C" w:rsidRDefault="00432D3C" w:rsidP="00432D3C">
            <w:pPr>
              <w:suppressAutoHyphens w:val="0"/>
              <w:spacing w:after="0"/>
              <w:jc w:val="center"/>
              <w:rPr>
                <w:rFonts w:ascii="Arial" w:hAnsi="Arial" w:cs="Arial"/>
                <w:b/>
                <w:bCs/>
                <w:color w:val="000000"/>
                <w:sz w:val="18"/>
                <w:szCs w:val="18"/>
                <w:lang w:val="el-GR" w:eastAsia="el-GR"/>
              </w:rPr>
            </w:pPr>
            <w:r w:rsidRPr="00432D3C">
              <w:rPr>
                <w:rFonts w:ascii="Arial" w:hAnsi="Arial" w:cs="Arial"/>
                <w:b/>
                <w:bCs/>
                <w:color w:val="000000"/>
                <w:sz w:val="18"/>
                <w:szCs w:val="18"/>
                <w:lang w:val="el-GR" w:eastAsia="el-GR"/>
              </w:rPr>
              <w:t>378.000,00 €</w:t>
            </w:r>
          </w:p>
        </w:tc>
        <w:tc>
          <w:tcPr>
            <w:tcW w:w="248" w:type="dxa"/>
            <w:vAlign w:val="center"/>
            <w:hideMark/>
          </w:tcPr>
          <w:p w:rsidR="00432D3C" w:rsidRPr="00432D3C" w:rsidRDefault="00432D3C" w:rsidP="00432D3C">
            <w:pPr>
              <w:suppressAutoHyphens w:val="0"/>
              <w:spacing w:after="0"/>
              <w:jc w:val="center"/>
              <w:rPr>
                <w:rFonts w:ascii="Times New Roman" w:hAnsi="Times New Roman" w:cs="Times New Roman"/>
                <w:sz w:val="20"/>
                <w:szCs w:val="20"/>
                <w:lang w:val="el-GR" w:eastAsia="el-GR"/>
              </w:rPr>
            </w:pPr>
          </w:p>
        </w:tc>
      </w:tr>
    </w:tbl>
    <w:p w:rsidR="00432D3C" w:rsidRDefault="00432D3C" w:rsidP="00D82B16">
      <w:pPr>
        <w:spacing w:after="0"/>
        <w:rPr>
          <w:lang w:val="el-GR"/>
        </w:rPr>
      </w:pPr>
    </w:p>
    <w:p w:rsidR="008B774B" w:rsidRDefault="008B774B" w:rsidP="00D82B16">
      <w:pPr>
        <w:spacing w:after="0"/>
        <w:rPr>
          <w:lang w:val="el-GR"/>
        </w:rPr>
      </w:pPr>
    </w:p>
    <w:p w:rsidR="008B774B" w:rsidRDefault="008B774B" w:rsidP="00D82B16">
      <w:pPr>
        <w:spacing w:after="0"/>
        <w:rPr>
          <w:lang w:val="el-GR"/>
        </w:rPr>
      </w:pPr>
    </w:p>
    <w:p w:rsidR="008B774B" w:rsidRDefault="008B774B" w:rsidP="00D82B16">
      <w:pPr>
        <w:spacing w:after="0"/>
        <w:rPr>
          <w:lang w:val="el-GR"/>
        </w:rPr>
      </w:pPr>
    </w:p>
    <w:tbl>
      <w:tblPr>
        <w:tblW w:w="109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48"/>
        <w:gridCol w:w="3469"/>
        <w:gridCol w:w="3468"/>
      </w:tblGrid>
      <w:tr w:rsidR="00F435DE" w:rsidRPr="00F435DE" w:rsidTr="00503EFF">
        <w:trPr>
          <w:trHeight w:val="2526"/>
        </w:trPr>
        <w:tc>
          <w:tcPr>
            <w:tcW w:w="4048" w:type="dxa"/>
            <w:tcBorders>
              <w:top w:val="nil"/>
              <w:left w:val="nil"/>
              <w:bottom w:val="nil"/>
              <w:right w:val="nil"/>
            </w:tcBorders>
          </w:tcPr>
          <w:p w:rsidR="00F435DE" w:rsidRPr="00A24EB7" w:rsidRDefault="00F435DE" w:rsidP="00503EFF">
            <w:pPr>
              <w:jc w:val="center"/>
              <w:rPr>
                <w:rFonts w:ascii="Arial" w:hAnsi="Arial" w:cs="Arial"/>
                <w:b/>
                <w:bCs/>
                <w:spacing w:val="-3"/>
                <w:sz w:val="16"/>
                <w:szCs w:val="16"/>
                <w:lang w:val="el-GR"/>
              </w:rPr>
            </w:pPr>
            <w:bookmarkStart w:id="106" w:name="_Hlk114651796"/>
            <w:r w:rsidRPr="00A24EB7">
              <w:rPr>
                <w:rFonts w:ascii="Arial" w:hAnsi="Arial" w:cs="Arial"/>
                <w:b/>
                <w:bCs/>
                <w:spacing w:val="-3"/>
                <w:sz w:val="16"/>
                <w:szCs w:val="16"/>
                <w:lang w:val="el-GR"/>
              </w:rPr>
              <w:t>Ο</w:t>
            </w:r>
          </w:p>
          <w:p w:rsidR="00F435DE" w:rsidRPr="00A24EB7" w:rsidRDefault="00F435DE" w:rsidP="00503EFF">
            <w:pPr>
              <w:jc w:val="center"/>
              <w:rPr>
                <w:rFonts w:ascii="Arial" w:hAnsi="Arial" w:cs="Arial"/>
                <w:b/>
                <w:bCs/>
                <w:spacing w:val="-3"/>
                <w:sz w:val="16"/>
                <w:szCs w:val="16"/>
                <w:lang w:val="el-GR"/>
              </w:rPr>
            </w:pPr>
            <w:r w:rsidRPr="00A24EB7">
              <w:rPr>
                <w:rFonts w:ascii="Arial" w:hAnsi="Arial" w:cs="Arial"/>
                <w:b/>
                <w:bCs/>
                <w:spacing w:val="-3"/>
                <w:sz w:val="16"/>
                <w:szCs w:val="16"/>
                <w:lang w:val="el-GR"/>
              </w:rPr>
              <w:t>ΑΡΜΟΔΙΟΣ ΣΥΝΤΗΡΗΣΗΣ &amp; ΚΑΛΗΣ ΛΕΙΤΟΥΡΓΙΑΣ ΤΩΝ ΟΧΗΜΑΤΩΝ ΤΟΥ ΔΗΜΟΥ</w:t>
            </w: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rPr>
            </w:pPr>
            <w:r w:rsidRPr="00A24EB7">
              <w:rPr>
                <w:rFonts w:ascii="Arial" w:hAnsi="Arial" w:cs="Arial"/>
                <w:b/>
                <w:bCs/>
                <w:spacing w:val="-3"/>
                <w:sz w:val="16"/>
                <w:szCs w:val="16"/>
              </w:rPr>
              <w:t>ΛΑΛΟΠΟΥΛΟΣ ΓΕΩΡΓΙΟΣ</w:t>
            </w:r>
          </w:p>
        </w:tc>
        <w:tc>
          <w:tcPr>
            <w:tcW w:w="3469" w:type="dxa"/>
            <w:tcBorders>
              <w:top w:val="nil"/>
              <w:left w:val="nil"/>
              <w:bottom w:val="nil"/>
              <w:right w:val="nil"/>
            </w:tcBorders>
          </w:tcPr>
          <w:p w:rsidR="00F435DE" w:rsidRPr="00A24EB7" w:rsidRDefault="00F435DE" w:rsidP="00503EFF">
            <w:pPr>
              <w:jc w:val="center"/>
              <w:rPr>
                <w:rFonts w:ascii="Arial" w:hAnsi="Arial" w:cs="Arial"/>
                <w:b/>
                <w:sz w:val="16"/>
                <w:szCs w:val="16"/>
                <w:lang w:val="el-GR"/>
              </w:rPr>
            </w:pPr>
            <w:r w:rsidRPr="00A24EB7">
              <w:rPr>
                <w:rFonts w:ascii="Arial" w:hAnsi="Arial" w:cs="Arial"/>
                <w:b/>
                <w:sz w:val="16"/>
                <w:szCs w:val="16"/>
                <w:lang w:val="el-GR"/>
              </w:rPr>
              <w:t>Ο</w:t>
            </w:r>
          </w:p>
          <w:p w:rsidR="00F435DE" w:rsidRPr="00A24EB7" w:rsidRDefault="00F435DE" w:rsidP="00503EFF">
            <w:pPr>
              <w:jc w:val="center"/>
              <w:rPr>
                <w:rFonts w:ascii="Arial" w:hAnsi="Arial" w:cs="Arial"/>
                <w:b/>
                <w:sz w:val="16"/>
                <w:szCs w:val="16"/>
                <w:lang w:val="el-GR"/>
              </w:rPr>
            </w:pPr>
            <w:r w:rsidRPr="00A24EB7">
              <w:rPr>
                <w:rFonts w:ascii="Arial" w:hAnsi="Arial" w:cs="Arial"/>
                <w:b/>
                <w:sz w:val="16"/>
                <w:szCs w:val="16"/>
                <w:lang w:val="el-GR"/>
              </w:rPr>
              <w:t>ΠΡΟΪΣΤΑΜΕΝΟΣΤΜΗΜΑΤΟΣ ΚΑΘΑΡΙΟΤΗΤΑΣ ΚΑΙ ΑΝΑΚΥΚΛΩΣΗΣ</w:t>
            </w:r>
          </w:p>
          <w:p w:rsidR="00F435DE" w:rsidRPr="00A24EB7" w:rsidRDefault="00F435DE" w:rsidP="00503EFF">
            <w:pPr>
              <w:jc w:val="center"/>
              <w:rPr>
                <w:rFonts w:ascii="Arial" w:hAnsi="Arial" w:cs="Arial"/>
                <w:b/>
                <w:sz w:val="16"/>
                <w:szCs w:val="16"/>
                <w:lang w:val="el-GR"/>
              </w:rPr>
            </w:pPr>
          </w:p>
          <w:p w:rsidR="00F435DE" w:rsidRPr="00A24EB7" w:rsidRDefault="00F435DE" w:rsidP="00503EFF">
            <w:pPr>
              <w:jc w:val="center"/>
              <w:rPr>
                <w:rFonts w:ascii="Arial" w:hAnsi="Arial" w:cs="Arial"/>
                <w:b/>
                <w:sz w:val="16"/>
                <w:szCs w:val="16"/>
                <w:lang w:val="el-GR"/>
              </w:rPr>
            </w:pPr>
          </w:p>
          <w:p w:rsidR="00F435DE" w:rsidRPr="00A24EB7" w:rsidRDefault="00F435DE" w:rsidP="00503EFF">
            <w:pPr>
              <w:jc w:val="center"/>
              <w:rPr>
                <w:rFonts w:ascii="Arial" w:hAnsi="Arial" w:cs="Arial"/>
                <w:b/>
                <w:sz w:val="16"/>
                <w:szCs w:val="16"/>
                <w:lang w:val="el-GR"/>
              </w:rPr>
            </w:pPr>
          </w:p>
          <w:p w:rsidR="00F435DE" w:rsidRPr="00A24EB7" w:rsidRDefault="00F435DE" w:rsidP="00503EFF">
            <w:pPr>
              <w:jc w:val="center"/>
              <w:rPr>
                <w:rFonts w:ascii="Arial" w:hAnsi="Arial" w:cs="Arial"/>
                <w:b/>
                <w:sz w:val="16"/>
                <w:szCs w:val="16"/>
                <w:lang w:val="el-GR"/>
              </w:rPr>
            </w:pPr>
          </w:p>
          <w:p w:rsidR="00F435DE" w:rsidRPr="00A24EB7" w:rsidRDefault="00F435DE" w:rsidP="00503EFF">
            <w:pPr>
              <w:jc w:val="center"/>
              <w:rPr>
                <w:rFonts w:ascii="Arial" w:hAnsi="Arial" w:cs="Arial"/>
                <w:b/>
                <w:sz w:val="16"/>
                <w:szCs w:val="16"/>
                <w:lang w:val="el-GR"/>
              </w:rPr>
            </w:pPr>
          </w:p>
          <w:p w:rsidR="00F435DE" w:rsidRPr="00A24EB7" w:rsidRDefault="00F435DE" w:rsidP="00503EFF">
            <w:pPr>
              <w:jc w:val="center"/>
              <w:rPr>
                <w:rFonts w:ascii="Arial" w:hAnsi="Arial" w:cs="Arial"/>
                <w:b/>
                <w:sz w:val="16"/>
                <w:szCs w:val="16"/>
                <w:lang w:val="el-GR"/>
              </w:rPr>
            </w:pPr>
            <w:r w:rsidRPr="00A24EB7">
              <w:rPr>
                <w:rFonts w:ascii="Arial" w:hAnsi="Arial" w:cs="Arial"/>
                <w:b/>
                <w:sz w:val="16"/>
                <w:szCs w:val="16"/>
                <w:lang w:val="el-GR"/>
              </w:rPr>
              <w:t>ΖΟΡΜΠΑΣ ΠΑΝΑΓΙΩΤΗΣ</w:t>
            </w:r>
          </w:p>
          <w:p w:rsidR="00F435DE" w:rsidRPr="00A24EB7" w:rsidRDefault="00F435DE" w:rsidP="00503EFF">
            <w:pPr>
              <w:jc w:val="center"/>
              <w:rPr>
                <w:rFonts w:ascii="Arial" w:hAnsi="Arial" w:cs="Arial"/>
                <w:b/>
                <w:sz w:val="16"/>
                <w:szCs w:val="16"/>
                <w:lang w:val="el-GR"/>
              </w:rPr>
            </w:pPr>
            <w:r w:rsidRPr="00A24EB7">
              <w:rPr>
                <w:rFonts w:ascii="Arial" w:hAnsi="Arial" w:cs="Arial"/>
                <w:b/>
                <w:sz w:val="16"/>
                <w:szCs w:val="16"/>
                <w:lang w:val="el-GR"/>
              </w:rPr>
              <w:t>Μηχ/γος Μηχανικός  ΤΕ</w:t>
            </w:r>
          </w:p>
        </w:tc>
        <w:tc>
          <w:tcPr>
            <w:tcW w:w="3468" w:type="dxa"/>
            <w:tcBorders>
              <w:top w:val="nil"/>
              <w:left w:val="nil"/>
              <w:bottom w:val="nil"/>
              <w:right w:val="nil"/>
            </w:tcBorders>
          </w:tcPr>
          <w:p w:rsidR="00F435DE" w:rsidRPr="00A24EB7" w:rsidRDefault="00F435DE" w:rsidP="00503EFF">
            <w:pPr>
              <w:jc w:val="center"/>
              <w:rPr>
                <w:rFonts w:ascii="Arial" w:hAnsi="Arial" w:cs="Arial"/>
                <w:b/>
                <w:bCs/>
                <w:spacing w:val="-3"/>
                <w:sz w:val="16"/>
                <w:szCs w:val="16"/>
                <w:lang w:val="el-GR"/>
              </w:rPr>
            </w:pPr>
            <w:r w:rsidRPr="00A24EB7">
              <w:rPr>
                <w:rFonts w:ascii="Arial" w:hAnsi="Arial" w:cs="Arial"/>
                <w:b/>
                <w:bCs/>
                <w:spacing w:val="-3"/>
                <w:sz w:val="16"/>
                <w:szCs w:val="16"/>
                <w:lang w:val="el-GR"/>
              </w:rPr>
              <w:t>Ο</w:t>
            </w:r>
          </w:p>
          <w:p w:rsidR="00F435DE" w:rsidRPr="00A24EB7" w:rsidRDefault="00F435DE" w:rsidP="00503EFF">
            <w:pPr>
              <w:jc w:val="center"/>
              <w:rPr>
                <w:rFonts w:ascii="Arial" w:hAnsi="Arial" w:cs="Arial"/>
                <w:b/>
                <w:bCs/>
                <w:spacing w:val="-3"/>
                <w:sz w:val="16"/>
                <w:szCs w:val="16"/>
                <w:lang w:val="el-GR"/>
              </w:rPr>
            </w:pPr>
            <w:r w:rsidRPr="00A24EB7">
              <w:rPr>
                <w:rFonts w:ascii="Arial" w:hAnsi="Arial" w:cs="Arial"/>
                <w:b/>
                <w:bCs/>
                <w:spacing w:val="-3"/>
                <w:sz w:val="16"/>
                <w:szCs w:val="16"/>
                <w:lang w:val="el-GR"/>
              </w:rPr>
              <w:t>ΑΝΑΠΛΗΩΤΗΣΔΙΕΥΘΥΝΤΗΣ     ΠΕΡΙΒΑΛΛΟΝΤΟΣ</w:t>
            </w: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lang w:val="el-GR"/>
              </w:rPr>
            </w:pPr>
          </w:p>
          <w:p w:rsidR="00F435DE" w:rsidRPr="00A24EB7" w:rsidRDefault="00F435DE" w:rsidP="00503EFF">
            <w:pPr>
              <w:jc w:val="center"/>
              <w:rPr>
                <w:rFonts w:ascii="Arial" w:hAnsi="Arial" w:cs="Arial"/>
                <w:b/>
                <w:bCs/>
                <w:spacing w:val="-3"/>
                <w:sz w:val="16"/>
                <w:szCs w:val="16"/>
                <w:lang w:val="el-GR"/>
              </w:rPr>
            </w:pPr>
            <w:r w:rsidRPr="00A24EB7">
              <w:rPr>
                <w:rFonts w:ascii="Arial" w:hAnsi="Arial" w:cs="Arial"/>
                <w:b/>
                <w:bCs/>
                <w:spacing w:val="-3"/>
                <w:sz w:val="16"/>
                <w:szCs w:val="16"/>
                <w:lang w:val="el-GR"/>
              </w:rPr>
              <w:t>ΚΑΖΑΝΑ ΜΑΓΔΑΛΗΝΗ</w:t>
            </w:r>
          </w:p>
          <w:p w:rsidR="00F435DE" w:rsidRPr="00F435DE" w:rsidRDefault="00F435DE" w:rsidP="00503EFF">
            <w:pPr>
              <w:jc w:val="center"/>
              <w:rPr>
                <w:rFonts w:ascii="Arial" w:hAnsi="Arial" w:cs="Arial"/>
                <w:sz w:val="16"/>
                <w:szCs w:val="16"/>
                <w:lang w:val="el-GR"/>
              </w:rPr>
            </w:pPr>
            <w:r w:rsidRPr="00F435DE">
              <w:rPr>
                <w:rFonts w:ascii="Arial" w:hAnsi="Arial" w:cs="Arial"/>
                <w:b/>
                <w:sz w:val="16"/>
                <w:szCs w:val="16"/>
                <w:lang w:val="el-GR"/>
              </w:rPr>
              <w:t>Πολ. Μηχανικός  Τ.Ε</w:t>
            </w:r>
          </w:p>
        </w:tc>
      </w:tr>
      <w:bookmarkEnd w:id="106"/>
    </w:tbl>
    <w:p w:rsidR="008B774B" w:rsidRDefault="008B774B"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F435DE" w:rsidRDefault="00F435D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0501F7" w:rsidRDefault="000501F7" w:rsidP="00D82B16">
      <w:pPr>
        <w:spacing w:after="0"/>
        <w:rPr>
          <w:lang w:val="el-GR"/>
        </w:rPr>
      </w:pPr>
    </w:p>
    <w:p w:rsidR="00B5693E" w:rsidRPr="00B5693E" w:rsidRDefault="00B5693E" w:rsidP="00B5693E">
      <w:pPr>
        <w:spacing w:after="0"/>
        <w:jc w:val="center"/>
        <w:rPr>
          <w:b/>
          <w:bCs/>
          <w:u w:val="single"/>
          <w:lang w:val="el-GR"/>
        </w:rPr>
      </w:pPr>
      <w:r w:rsidRPr="00B5693E">
        <w:rPr>
          <w:b/>
          <w:bCs/>
          <w:u w:val="single"/>
          <w:lang w:val="el-GR"/>
        </w:rPr>
        <w:t>Πίνακας I</w:t>
      </w:r>
    </w:p>
    <w:p w:rsidR="00B5693E" w:rsidRPr="00B5693E" w:rsidRDefault="00B5693E" w:rsidP="00B5693E">
      <w:pPr>
        <w:spacing w:after="0"/>
        <w:jc w:val="center"/>
        <w:rPr>
          <w:b/>
          <w:bCs/>
          <w:u w:val="single"/>
          <w:lang w:val="el-GR"/>
        </w:rPr>
      </w:pPr>
      <w:r w:rsidRPr="00B5693E">
        <w:rPr>
          <w:b/>
          <w:bCs/>
          <w:u w:val="single"/>
          <w:lang w:val="el-GR"/>
        </w:rPr>
        <w:t>ΟΧΗΜΑΤΑ/ΜΗΧΑΝΗΜΑΤΑ ΔΗΜΟΥ ΝΑΥΠΑΚΤΙΑΣ</w:t>
      </w:r>
    </w:p>
    <w:p w:rsidR="00B5693E" w:rsidRDefault="00B5693E" w:rsidP="00D82B16">
      <w:pPr>
        <w:spacing w:after="0"/>
        <w:rPr>
          <w:lang w:val="el-GR"/>
        </w:rPr>
      </w:pPr>
    </w:p>
    <w:p w:rsidR="00B5693E" w:rsidRDefault="00B5693E" w:rsidP="00D82B16">
      <w:pPr>
        <w:spacing w:after="0"/>
        <w:rPr>
          <w:lang w:val="el-GR"/>
        </w:rPr>
      </w:pPr>
    </w:p>
    <w:tbl>
      <w:tblPr>
        <w:tblW w:w="9852" w:type="dxa"/>
        <w:tblLook w:val="04A0"/>
      </w:tblPr>
      <w:tblGrid>
        <w:gridCol w:w="634"/>
        <w:gridCol w:w="1613"/>
        <w:gridCol w:w="1757"/>
        <w:gridCol w:w="2997"/>
        <w:gridCol w:w="2851"/>
      </w:tblGrid>
      <w:tr w:rsidR="00B5693E" w:rsidRPr="00A8674F" w:rsidTr="00B5693E">
        <w:trPr>
          <w:trHeight w:val="559"/>
        </w:trPr>
        <w:tc>
          <w:tcPr>
            <w:tcW w:w="6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A/A</w:t>
            </w:r>
          </w:p>
        </w:tc>
        <w:tc>
          <w:tcPr>
            <w:tcW w:w="1613"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Αρ. Κυκλοφορίας</w:t>
            </w:r>
          </w:p>
        </w:tc>
        <w:tc>
          <w:tcPr>
            <w:tcW w:w="1757"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Μάρκα</w:t>
            </w:r>
          </w:p>
        </w:tc>
        <w:tc>
          <w:tcPr>
            <w:tcW w:w="2997"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Είδος</w:t>
            </w:r>
          </w:p>
        </w:tc>
        <w:tc>
          <w:tcPr>
            <w:tcW w:w="2851"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ΑΡΙΘΜΟΣ ΠΛΑΙΣΙΟΥ</w:t>
            </w:r>
          </w:p>
        </w:tc>
      </w:tr>
      <w:tr w:rsidR="00B5693E" w:rsidRPr="00A8674F" w:rsidTr="00B5693E">
        <w:trPr>
          <w:trHeight w:val="55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1</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ΑΛΑΤΙΕΡΑ ΑΠΟΔΟΤΙΑΣ</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 </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 </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 </w:t>
            </w:r>
          </w:p>
        </w:tc>
      </w:tr>
      <w:tr w:rsidR="00B5693E" w:rsidRPr="00A8674F" w:rsidTr="00B5693E">
        <w:trPr>
          <w:trHeight w:val="55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ΑΛΑΤΙΕΡΑ ΠΛΑΤΑΝΟΥ</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 </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 </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 </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3</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ΓΕΝΝΗΤΡΙΑ</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 </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 </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 </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ΚΗΙ-3209</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VOLVO</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ZCFA1LJ0302526371</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ΚΗΟ-6909</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MERCEDES</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WDB67504615742772</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6</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ΚΗΟ-6984</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TOYOTA</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JT132LNΒ809023610</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7</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ΚΗΟ-6987</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NISSAN</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JN1BFUD2 1UO446 18</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8</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ΚΗΟ-6989</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MAZDA</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JMZUF8UE200720318</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9</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ΚΗΟ-6991</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MERCEDES</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WDB656109IK281603</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10</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ΚΗΟ-6992</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NISSAN</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JNIKRMD2 1U0405940</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11</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ΚΗΟ-6993</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IVECO</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ΑΝΑΤΡΕΠΟΜΕΝΟ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WJMB1VMT00C061352</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12</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ΚΗΟ-6994</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IVECO</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ΑΝΑΤΡΕΠΟΜΕΝΟ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WJMB1VMTOOC061416</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13</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ΚΗΥ-7527</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OPEL</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ΕΠΙΒΑΤΙΚΟ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W0L0XCF0854132336</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14</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ΚΗΥ-7528</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TOYOTA</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ΕΠΙΒΑΤΙΚΟ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SB1532BN10E022826</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15</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ΚΗΥ-7529</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MERCEDES</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ΛΕΩΦΟΡΕΙΟ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WDB9066331P548100</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16</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ΚΗΥ-7530</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MERCEDES</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ΑΝΑΤΡΕΠΟΜΕΝΟ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WDB9340821L548486</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19</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ΚΗΥ-7657</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MAN</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WMAL25ZZZ1Y06962</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20</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ΚΗΥ-7658</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MAN</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WMAL25ZZZ1Y079700</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21</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ΚΗΥ-7659</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SUZUKI</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ΕΠΙΒΑΤΙΚΟ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JSAFTL52V00151273</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22</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ΚΗΥ-7661</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DAIMLER</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WDB9520031K710325</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23</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ΚΗΥ-7664</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MERCEDES</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ΑΝΑΤΡΕΠΟΜΕΝΟ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WDB6772341KO25924</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25</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ΚΗΥ-7667</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TOYOTA</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ΕΠΙΒΑΤΙΚΟ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JT154EP9100249870</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26</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ΚΗΥ-7669</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DAIMLER</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WDB9525031K863132</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27</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ΚΗΥ-7672</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PIAGIO</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ZAPS8500000560552</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28</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ΚΗΥ-7673</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PIAGIO</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ZAPS8500000562376</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29</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ΚΗΥ-7675</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PIAGIO</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ZAPS8500000562501</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30</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ΚΗΥ-7680</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FORD</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ΚΛΕΙΣΤΟ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WFOVXXGBVVHC84066</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31</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ΚΗΥ-7681</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MAN</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WMAL75ZZ76Y168397</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32</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ΚΗΥ-7683</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KIA</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ΕΠΙΒΑΤΙΚΟ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KNE JE55257K409671</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lastRenderedPageBreak/>
              <w:t>33</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ΚΗΥ-7684</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TOYOTA</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MROHR22G801505665</w:t>
            </w:r>
          </w:p>
        </w:tc>
      </w:tr>
      <w:tr w:rsidR="00B5693E" w:rsidRPr="00A8674F" w:rsidTr="00B5693E">
        <w:trPr>
          <w:trHeight w:val="27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34</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ΚΗΥ-7686</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TOYOTA</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AHTDR22G305506666</w:t>
            </w:r>
          </w:p>
        </w:tc>
      </w:tr>
      <w:tr w:rsidR="00B5693E" w:rsidRPr="00A8674F" w:rsidTr="00B5693E">
        <w:trPr>
          <w:trHeight w:val="27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35</w:t>
            </w:r>
          </w:p>
        </w:tc>
        <w:tc>
          <w:tcPr>
            <w:tcW w:w="1613"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ΚΗΥ-7687</w:t>
            </w:r>
          </w:p>
        </w:tc>
        <w:tc>
          <w:tcPr>
            <w:tcW w:w="1757"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NISSAN</w:t>
            </w:r>
          </w:p>
        </w:tc>
        <w:tc>
          <w:tcPr>
            <w:tcW w:w="2997"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single" w:sz="4" w:space="0" w:color="auto"/>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VSKBVND4OU0247863</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36</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ΚΗΥ-7688</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VOLKWAGEN</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ΚΛΕΙΣΤΟ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WV1ZZZ7HZ8HO92326</w:t>
            </w:r>
          </w:p>
        </w:tc>
      </w:tr>
      <w:tr w:rsidR="00B5693E" w:rsidRPr="00A8674F" w:rsidTr="00B5693E">
        <w:trPr>
          <w:trHeight w:val="27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38</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ΚΗΥ-7694</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DAIMLER</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ΑΝΑΤΡΕΠΟΜΕΝΟ</w:t>
            </w:r>
          </w:p>
        </w:tc>
        <w:tc>
          <w:tcPr>
            <w:tcW w:w="2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WDB9720521K888339</w:t>
            </w:r>
          </w:p>
        </w:tc>
      </w:tr>
      <w:tr w:rsidR="00B5693E" w:rsidRPr="00A8674F" w:rsidTr="00B5693E">
        <w:trPr>
          <w:trHeight w:val="27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39</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ΚΗΥ-7695</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NISSAN</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VSKCVND4OU0364659</w:t>
            </w:r>
          </w:p>
        </w:tc>
      </w:tr>
      <w:tr w:rsidR="00B5693E" w:rsidRPr="00A8674F" w:rsidTr="00B5693E">
        <w:trPr>
          <w:trHeight w:val="27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40</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ΚΗΥ-7697</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IVECO</w:t>
            </w:r>
          </w:p>
        </w:tc>
        <w:tc>
          <w:tcPr>
            <w:tcW w:w="29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ΦΟΡΤΗΓΟ ΜΕ ΓΕΡΑΝΑΚΙ</w:t>
            </w:r>
          </w:p>
        </w:tc>
        <w:tc>
          <w:tcPr>
            <w:tcW w:w="2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ZCFA80D1302534452</w:t>
            </w:r>
          </w:p>
        </w:tc>
      </w:tr>
      <w:tr w:rsidR="00B5693E" w:rsidRPr="00A8674F" w:rsidTr="00B5693E">
        <w:trPr>
          <w:trHeight w:val="27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41</w:t>
            </w:r>
          </w:p>
        </w:tc>
        <w:tc>
          <w:tcPr>
            <w:tcW w:w="1613"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ΚΗΥ-7698</w:t>
            </w:r>
          </w:p>
        </w:tc>
        <w:tc>
          <w:tcPr>
            <w:tcW w:w="1757"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IVECO</w:t>
            </w:r>
          </w:p>
        </w:tc>
        <w:tc>
          <w:tcPr>
            <w:tcW w:w="2997" w:type="dxa"/>
            <w:tcBorders>
              <w:top w:val="single" w:sz="4" w:space="0" w:color="auto"/>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single" w:sz="4" w:space="0" w:color="auto"/>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ZCFA1LJ0302526371</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42</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ΜΒΙ-786</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PIAGIO</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ΜΟΤΟΠΟΔΗΛΑΤΟ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LBC4450000020803</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43</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ΜΒΙ-792</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PIAGIO</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ΜΟΤΟΠΟΔΗΛΑΤΟ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LBMC44500000026806</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44</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 127511</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CATERPILLAR</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ΕΚΣΚΑΦΕΑΣ ΦΟΡΤΩΤΗΣ</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CAT0432FCPXR00246</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45</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 129868</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CATERPILLAR</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ΕΚΣΚΑΦΕΑΣ ΦΟΡΤΩΤΗΣ</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CAT0432FAPXR00492</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46</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 143588</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JOHNSTON</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ΣΑΡΩΘΡΟ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TEBC50AF5LKVJ1572</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47</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 143592</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CATERPILLAR</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ΕΚΣΚΑΦΕΑΣ ΦΟΡΤΩΤΗΣ</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CAT00444TH7M00175</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48</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ΜΕ-106495</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AMBIENTE</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ΕΚΣΚΑΦΕΑΣ ΦΟΡΤΩΤΗΣ</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07708</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49</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ΜΕ-116154</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JCB</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ΕΚΣΚΑΦΕΑΣ ΦΟΡΤΩΤΗΣ</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JCB3CXPGH91617613</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50</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ΜΕ-40328</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KOMATSU</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ΙΣΟΠΕΔΩΤΗΣ GRADER</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G52A-12055</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51</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ΜΕ-40347</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KOMATSU</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ΕΚΣΚΑΦΕΑΣ ΦΟΡΤΩΤΗΣ</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93F-20934</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52</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ΜΕ-40367</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KOMATSU</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ΕΚΣΚΑΦΕΑΣ ΦΟΡΤΩΤΗΣ</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93F-21195</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54</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ΜΕ-51228</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DULEVO</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ΣΑΡΩΘΡΟ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2004V00144</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55</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ΜΕ-51238</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KOMATSU</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ΕΚΣΚΑΦΕΑΣ ΦΟΡΤΩΤΗΣ</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20895</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56</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ΜΕ-51253</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MITSUBISHI</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ΚΑΛΑΘΟΦΟΡΟ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TYBFB631B4DN00028</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57</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ΜΕ-74712</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JCB</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ΕΚΣΚΑΦΕΑΣ ΦΟΡΤΩΤΗΣ</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940919</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58</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ΜΕ-93172</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NISSAN</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ΚΑΛΑΘΟΦΟΡΟ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UWASBTL063-833095</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rsidR="00B5693E" w:rsidRPr="00A8674F" w:rsidRDefault="00B5693E" w:rsidP="00503EFF">
            <w:pPr>
              <w:rPr>
                <w:color w:val="000000"/>
                <w:szCs w:val="22"/>
              </w:rPr>
            </w:pPr>
            <w:r w:rsidRPr="00A8674F">
              <w:rPr>
                <w:color w:val="000000"/>
                <w:szCs w:val="22"/>
              </w:rPr>
              <w:t>59</w:t>
            </w:r>
          </w:p>
        </w:tc>
        <w:tc>
          <w:tcPr>
            <w:tcW w:w="1613"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ΜΕΝ-780</w:t>
            </w:r>
          </w:p>
        </w:tc>
        <w:tc>
          <w:tcPr>
            <w:tcW w:w="175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HONDA</w:t>
            </w:r>
          </w:p>
        </w:tc>
        <w:tc>
          <w:tcPr>
            <w:tcW w:w="2997" w:type="dxa"/>
            <w:tcBorders>
              <w:top w:val="nil"/>
              <w:left w:val="nil"/>
              <w:bottom w:val="single" w:sz="4" w:space="0" w:color="auto"/>
              <w:right w:val="single" w:sz="4" w:space="0" w:color="auto"/>
            </w:tcBorders>
            <w:shd w:val="clear" w:color="auto" w:fill="auto"/>
            <w:vAlign w:val="bottom"/>
            <w:hideMark/>
          </w:tcPr>
          <w:p w:rsidR="00B5693E" w:rsidRPr="00A8674F" w:rsidRDefault="00B5693E" w:rsidP="00503EFF">
            <w:pPr>
              <w:rPr>
                <w:color w:val="000000"/>
                <w:szCs w:val="22"/>
              </w:rPr>
            </w:pPr>
            <w:r w:rsidRPr="00A8674F">
              <w:rPr>
                <w:color w:val="000000"/>
                <w:szCs w:val="22"/>
              </w:rPr>
              <w:t>ΜΟΤΟΠΟΔΗΛΑΤΟ</w:t>
            </w:r>
          </w:p>
        </w:tc>
        <w:tc>
          <w:tcPr>
            <w:tcW w:w="2851" w:type="dxa"/>
            <w:tcBorders>
              <w:top w:val="nil"/>
              <w:left w:val="nil"/>
              <w:bottom w:val="single" w:sz="4" w:space="0" w:color="auto"/>
              <w:right w:val="single" w:sz="4" w:space="0" w:color="auto"/>
            </w:tcBorders>
            <w:shd w:val="clear" w:color="auto" w:fill="auto"/>
            <w:noWrap/>
            <w:vAlign w:val="bottom"/>
            <w:hideMark/>
          </w:tcPr>
          <w:p w:rsidR="00B5693E" w:rsidRPr="00A8674F" w:rsidRDefault="00B5693E" w:rsidP="00503EFF">
            <w:pPr>
              <w:jc w:val="left"/>
              <w:rPr>
                <w:color w:val="000000"/>
                <w:szCs w:val="22"/>
              </w:rPr>
            </w:pPr>
            <w:r w:rsidRPr="00A8674F">
              <w:rPr>
                <w:color w:val="000000"/>
                <w:szCs w:val="22"/>
              </w:rPr>
              <w:t>LWBJF19A181004669</w:t>
            </w:r>
          </w:p>
        </w:tc>
      </w:tr>
      <w:tr w:rsidR="00B5693E" w:rsidRPr="00A8674F" w:rsidTr="00B5693E">
        <w:trPr>
          <w:trHeight w:val="27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93E" w:rsidRPr="00A8674F" w:rsidRDefault="00B5693E" w:rsidP="00503EFF">
            <w:pPr>
              <w:rPr>
                <w:color w:val="000000"/>
                <w:szCs w:val="22"/>
              </w:rPr>
            </w:pPr>
            <w:r>
              <w:rPr>
                <w:color w:val="000000"/>
                <w:szCs w:val="22"/>
              </w:rPr>
              <w:t>60</w:t>
            </w:r>
          </w:p>
        </w:tc>
        <w:tc>
          <w:tcPr>
            <w:tcW w:w="1613" w:type="dxa"/>
            <w:tcBorders>
              <w:top w:val="single" w:sz="4" w:space="0" w:color="auto"/>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Pr>
                <w:color w:val="000000"/>
                <w:szCs w:val="22"/>
              </w:rPr>
              <w:t>ΚΗΥ 7575</w:t>
            </w:r>
          </w:p>
        </w:tc>
        <w:tc>
          <w:tcPr>
            <w:tcW w:w="1757" w:type="dxa"/>
            <w:tcBorders>
              <w:top w:val="single" w:sz="4" w:space="0" w:color="auto"/>
              <w:left w:val="nil"/>
              <w:bottom w:val="single" w:sz="4" w:space="0" w:color="auto"/>
              <w:right w:val="single" w:sz="4" w:space="0" w:color="auto"/>
            </w:tcBorders>
            <w:shd w:val="clear" w:color="auto" w:fill="auto"/>
            <w:vAlign w:val="bottom"/>
          </w:tcPr>
          <w:p w:rsidR="00B5693E" w:rsidRPr="0053160A" w:rsidRDefault="00B5693E" w:rsidP="00503EFF">
            <w:pPr>
              <w:rPr>
                <w:color w:val="000000"/>
                <w:szCs w:val="22"/>
                <w:lang w:val="en-US"/>
              </w:rPr>
            </w:pPr>
            <w:r>
              <w:rPr>
                <w:color w:val="000000"/>
                <w:szCs w:val="22"/>
                <w:lang w:val="en-US"/>
              </w:rPr>
              <w:t>VOLVO</w:t>
            </w:r>
          </w:p>
        </w:tc>
        <w:tc>
          <w:tcPr>
            <w:tcW w:w="2997" w:type="dxa"/>
            <w:tcBorders>
              <w:top w:val="single" w:sz="4" w:space="0" w:color="auto"/>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single" w:sz="4" w:space="0" w:color="auto"/>
              <w:left w:val="nil"/>
              <w:bottom w:val="single" w:sz="4" w:space="0" w:color="auto"/>
              <w:right w:val="single" w:sz="4" w:space="0" w:color="auto"/>
            </w:tcBorders>
            <w:shd w:val="clear" w:color="auto" w:fill="auto"/>
            <w:noWrap/>
            <w:vAlign w:val="bottom"/>
          </w:tcPr>
          <w:p w:rsidR="00B5693E" w:rsidRPr="00A8674F" w:rsidRDefault="00B5693E" w:rsidP="00503EFF">
            <w:pPr>
              <w:jc w:val="left"/>
              <w:rPr>
                <w:color w:val="000000"/>
                <w:szCs w:val="22"/>
              </w:rPr>
            </w:pPr>
            <w:r w:rsidRPr="0053160A">
              <w:rPr>
                <w:color w:val="000000"/>
                <w:szCs w:val="22"/>
              </w:rPr>
              <w:t>YV2V001AXMZ136740</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tcPr>
          <w:p w:rsidR="00B5693E" w:rsidRPr="00A8674F" w:rsidRDefault="00B5693E" w:rsidP="00503EFF">
            <w:pPr>
              <w:rPr>
                <w:color w:val="000000"/>
                <w:szCs w:val="22"/>
              </w:rPr>
            </w:pPr>
            <w:r>
              <w:rPr>
                <w:color w:val="000000"/>
                <w:szCs w:val="22"/>
              </w:rPr>
              <w:t>61</w:t>
            </w:r>
          </w:p>
        </w:tc>
        <w:tc>
          <w:tcPr>
            <w:tcW w:w="1613" w:type="dxa"/>
            <w:tcBorders>
              <w:top w:val="nil"/>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Pr>
                <w:color w:val="000000"/>
                <w:szCs w:val="22"/>
              </w:rPr>
              <w:t>ΚΗΥ 7576</w:t>
            </w:r>
          </w:p>
        </w:tc>
        <w:tc>
          <w:tcPr>
            <w:tcW w:w="1757" w:type="dxa"/>
            <w:tcBorders>
              <w:top w:val="nil"/>
              <w:left w:val="nil"/>
              <w:bottom w:val="single" w:sz="4" w:space="0" w:color="auto"/>
              <w:right w:val="single" w:sz="4" w:space="0" w:color="auto"/>
            </w:tcBorders>
            <w:shd w:val="clear" w:color="auto" w:fill="auto"/>
            <w:vAlign w:val="bottom"/>
          </w:tcPr>
          <w:p w:rsidR="00B5693E" w:rsidRPr="0053160A" w:rsidRDefault="00B5693E" w:rsidP="00503EFF">
            <w:pPr>
              <w:rPr>
                <w:color w:val="000000"/>
                <w:szCs w:val="22"/>
                <w:lang w:val="en-US"/>
              </w:rPr>
            </w:pPr>
            <w:r>
              <w:rPr>
                <w:color w:val="000000"/>
                <w:szCs w:val="22"/>
                <w:lang w:val="en-US"/>
              </w:rPr>
              <w:t>VOLVO</w:t>
            </w:r>
          </w:p>
        </w:tc>
        <w:tc>
          <w:tcPr>
            <w:tcW w:w="2997" w:type="dxa"/>
            <w:tcBorders>
              <w:top w:val="nil"/>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tcPr>
          <w:p w:rsidR="00B5693E" w:rsidRPr="00A8674F" w:rsidRDefault="00B5693E" w:rsidP="00503EFF">
            <w:pPr>
              <w:jc w:val="left"/>
              <w:rPr>
                <w:color w:val="000000"/>
                <w:szCs w:val="22"/>
              </w:rPr>
            </w:pPr>
            <w:r w:rsidRPr="0053160A">
              <w:rPr>
                <w:color w:val="000000"/>
                <w:szCs w:val="22"/>
              </w:rPr>
              <w:t>YV2V001AXMZ136778</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tcPr>
          <w:p w:rsidR="00B5693E" w:rsidRPr="00A8674F" w:rsidRDefault="00B5693E" w:rsidP="00503EFF">
            <w:pPr>
              <w:rPr>
                <w:color w:val="000000"/>
                <w:szCs w:val="22"/>
              </w:rPr>
            </w:pPr>
            <w:r>
              <w:rPr>
                <w:color w:val="000000"/>
                <w:szCs w:val="22"/>
              </w:rPr>
              <w:t>62</w:t>
            </w:r>
          </w:p>
        </w:tc>
        <w:tc>
          <w:tcPr>
            <w:tcW w:w="1613" w:type="dxa"/>
            <w:tcBorders>
              <w:top w:val="nil"/>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Pr>
                <w:color w:val="000000"/>
                <w:szCs w:val="22"/>
              </w:rPr>
              <w:t>ΚΗΥ 7577</w:t>
            </w:r>
          </w:p>
        </w:tc>
        <w:tc>
          <w:tcPr>
            <w:tcW w:w="1757" w:type="dxa"/>
            <w:tcBorders>
              <w:top w:val="nil"/>
              <w:left w:val="nil"/>
              <w:bottom w:val="single" w:sz="4" w:space="0" w:color="auto"/>
              <w:right w:val="single" w:sz="4" w:space="0" w:color="auto"/>
            </w:tcBorders>
            <w:shd w:val="clear" w:color="auto" w:fill="auto"/>
            <w:vAlign w:val="bottom"/>
          </w:tcPr>
          <w:p w:rsidR="00B5693E" w:rsidRPr="0053160A" w:rsidRDefault="00B5693E" w:rsidP="00503EFF">
            <w:pPr>
              <w:rPr>
                <w:color w:val="000000"/>
                <w:szCs w:val="22"/>
                <w:lang w:val="en-US"/>
              </w:rPr>
            </w:pPr>
            <w:r>
              <w:rPr>
                <w:color w:val="000000"/>
                <w:szCs w:val="22"/>
                <w:lang w:val="en-US"/>
              </w:rPr>
              <w:t>VOLVO</w:t>
            </w:r>
          </w:p>
        </w:tc>
        <w:tc>
          <w:tcPr>
            <w:tcW w:w="2997" w:type="dxa"/>
            <w:tcBorders>
              <w:top w:val="nil"/>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tcPr>
          <w:p w:rsidR="00B5693E" w:rsidRPr="00A8674F" w:rsidRDefault="00B5693E" w:rsidP="00503EFF">
            <w:pPr>
              <w:jc w:val="left"/>
              <w:rPr>
                <w:color w:val="000000"/>
                <w:szCs w:val="22"/>
              </w:rPr>
            </w:pPr>
            <w:r w:rsidRPr="0053160A">
              <w:rPr>
                <w:color w:val="000000"/>
                <w:szCs w:val="22"/>
              </w:rPr>
              <w:t>YV2V001AXMZ136741</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tcPr>
          <w:p w:rsidR="00B5693E" w:rsidRPr="00A8674F" w:rsidRDefault="00B5693E" w:rsidP="00503EFF">
            <w:pPr>
              <w:rPr>
                <w:color w:val="000000"/>
                <w:szCs w:val="22"/>
              </w:rPr>
            </w:pPr>
            <w:r>
              <w:rPr>
                <w:color w:val="000000"/>
                <w:szCs w:val="22"/>
              </w:rPr>
              <w:t>63</w:t>
            </w:r>
          </w:p>
        </w:tc>
        <w:tc>
          <w:tcPr>
            <w:tcW w:w="1613" w:type="dxa"/>
            <w:tcBorders>
              <w:top w:val="nil"/>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Pr>
                <w:color w:val="000000"/>
                <w:szCs w:val="22"/>
              </w:rPr>
              <w:t>ΚΗΥ 7578</w:t>
            </w:r>
          </w:p>
        </w:tc>
        <w:tc>
          <w:tcPr>
            <w:tcW w:w="1757" w:type="dxa"/>
            <w:tcBorders>
              <w:top w:val="nil"/>
              <w:left w:val="nil"/>
              <w:bottom w:val="single" w:sz="4" w:space="0" w:color="auto"/>
              <w:right w:val="single" w:sz="4" w:space="0" w:color="auto"/>
            </w:tcBorders>
            <w:shd w:val="clear" w:color="auto" w:fill="auto"/>
            <w:vAlign w:val="bottom"/>
          </w:tcPr>
          <w:p w:rsidR="00B5693E" w:rsidRPr="0053160A" w:rsidRDefault="00B5693E" w:rsidP="00503EFF">
            <w:pPr>
              <w:rPr>
                <w:color w:val="000000"/>
                <w:szCs w:val="22"/>
                <w:lang w:val="en-US"/>
              </w:rPr>
            </w:pPr>
            <w:r>
              <w:rPr>
                <w:color w:val="000000"/>
                <w:szCs w:val="22"/>
                <w:lang w:val="en-US"/>
              </w:rPr>
              <w:t>VOLVO</w:t>
            </w:r>
          </w:p>
        </w:tc>
        <w:tc>
          <w:tcPr>
            <w:tcW w:w="2997" w:type="dxa"/>
            <w:tcBorders>
              <w:top w:val="nil"/>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sidRPr="00A8674F">
              <w:rPr>
                <w:color w:val="000000"/>
                <w:szCs w:val="22"/>
              </w:rPr>
              <w:t>ΑΠΟΡΡΙΜΜΑΤΟΦΟΡΟ</w:t>
            </w:r>
          </w:p>
        </w:tc>
        <w:tc>
          <w:tcPr>
            <w:tcW w:w="2851" w:type="dxa"/>
            <w:tcBorders>
              <w:top w:val="nil"/>
              <w:left w:val="nil"/>
              <w:bottom w:val="single" w:sz="4" w:space="0" w:color="auto"/>
              <w:right w:val="single" w:sz="4" w:space="0" w:color="auto"/>
            </w:tcBorders>
            <w:shd w:val="clear" w:color="auto" w:fill="auto"/>
            <w:noWrap/>
            <w:vAlign w:val="bottom"/>
          </w:tcPr>
          <w:p w:rsidR="00B5693E" w:rsidRPr="00A8674F" w:rsidRDefault="00B5693E" w:rsidP="00503EFF">
            <w:pPr>
              <w:jc w:val="left"/>
              <w:rPr>
                <w:color w:val="000000"/>
                <w:szCs w:val="22"/>
              </w:rPr>
            </w:pPr>
            <w:r w:rsidRPr="0053160A">
              <w:rPr>
                <w:color w:val="000000"/>
                <w:szCs w:val="22"/>
              </w:rPr>
              <w:t>YV2V001AXMZ136714</w:t>
            </w:r>
          </w:p>
        </w:tc>
      </w:tr>
      <w:tr w:rsidR="00B5693E" w:rsidRPr="00A8674F" w:rsidTr="00B5693E">
        <w:trPr>
          <w:trHeight w:val="279"/>
        </w:trPr>
        <w:tc>
          <w:tcPr>
            <w:tcW w:w="634" w:type="dxa"/>
            <w:tcBorders>
              <w:top w:val="nil"/>
              <w:left w:val="single" w:sz="4" w:space="0" w:color="auto"/>
              <w:bottom w:val="single" w:sz="4" w:space="0" w:color="auto"/>
              <w:right w:val="single" w:sz="4" w:space="0" w:color="auto"/>
            </w:tcBorders>
            <w:shd w:val="clear" w:color="auto" w:fill="auto"/>
            <w:noWrap/>
            <w:vAlign w:val="bottom"/>
          </w:tcPr>
          <w:p w:rsidR="00B5693E" w:rsidRPr="00A8674F" w:rsidRDefault="00B5693E" w:rsidP="00503EFF">
            <w:pPr>
              <w:rPr>
                <w:color w:val="000000"/>
                <w:szCs w:val="22"/>
              </w:rPr>
            </w:pPr>
            <w:r>
              <w:rPr>
                <w:color w:val="000000"/>
                <w:szCs w:val="22"/>
              </w:rPr>
              <w:t>64</w:t>
            </w:r>
          </w:p>
        </w:tc>
        <w:tc>
          <w:tcPr>
            <w:tcW w:w="1613" w:type="dxa"/>
            <w:tcBorders>
              <w:top w:val="nil"/>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Pr>
                <w:color w:val="000000"/>
                <w:szCs w:val="22"/>
              </w:rPr>
              <w:t>ΚΗΥ 7574</w:t>
            </w:r>
          </w:p>
        </w:tc>
        <w:tc>
          <w:tcPr>
            <w:tcW w:w="1757" w:type="dxa"/>
            <w:tcBorders>
              <w:top w:val="nil"/>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Pr>
                <w:color w:val="000000"/>
                <w:szCs w:val="22"/>
              </w:rPr>
              <w:t>ΤΟΥΟΤΑ</w:t>
            </w:r>
          </w:p>
        </w:tc>
        <w:tc>
          <w:tcPr>
            <w:tcW w:w="2997" w:type="dxa"/>
            <w:tcBorders>
              <w:top w:val="nil"/>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sidRPr="00A8674F">
              <w:rPr>
                <w:color w:val="000000"/>
                <w:szCs w:val="22"/>
              </w:rPr>
              <w:t>ΦΟΡΤΗΓΟ ΑΝΟΙΚΤΟ</w:t>
            </w:r>
          </w:p>
        </w:tc>
        <w:tc>
          <w:tcPr>
            <w:tcW w:w="2851" w:type="dxa"/>
            <w:tcBorders>
              <w:top w:val="nil"/>
              <w:left w:val="nil"/>
              <w:bottom w:val="single" w:sz="4" w:space="0" w:color="auto"/>
              <w:right w:val="single" w:sz="4" w:space="0" w:color="auto"/>
            </w:tcBorders>
            <w:shd w:val="clear" w:color="auto" w:fill="auto"/>
            <w:noWrap/>
            <w:vAlign w:val="bottom"/>
          </w:tcPr>
          <w:p w:rsidR="00B5693E" w:rsidRPr="00A8674F" w:rsidRDefault="00B5693E" w:rsidP="00503EFF">
            <w:pPr>
              <w:jc w:val="left"/>
              <w:rPr>
                <w:color w:val="000000"/>
                <w:szCs w:val="22"/>
              </w:rPr>
            </w:pPr>
            <w:r w:rsidRPr="0053160A">
              <w:rPr>
                <w:color w:val="000000"/>
                <w:szCs w:val="22"/>
              </w:rPr>
              <w:t>AHTKB3CC902523860</w:t>
            </w:r>
          </w:p>
        </w:tc>
      </w:tr>
      <w:tr w:rsidR="00B5693E" w:rsidRPr="00A8674F" w:rsidTr="00B5693E">
        <w:trPr>
          <w:trHeight w:val="27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93E" w:rsidRDefault="00B5693E" w:rsidP="00503EFF">
            <w:pPr>
              <w:rPr>
                <w:color w:val="000000"/>
                <w:szCs w:val="22"/>
              </w:rPr>
            </w:pPr>
            <w:r>
              <w:rPr>
                <w:color w:val="000000"/>
                <w:szCs w:val="22"/>
              </w:rPr>
              <w:t>65</w:t>
            </w:r>
          </w:p>
        </w:tc>
        <w:tc>
          <w:tcPr>
            <w:tcW w:w="1613" w:type="dxa"/>
            <w:tcBorders>
              <w:top w:val="single" w:sz="4" w:space="0" w:color="auto"/>
              <w:left w:val="nil"/>
              <w:bottom w:val="single" w:sz="4" w:space="0" w:color="auto"/>
              <w:right w:val="single" w:sz="4" w:space="0" w:color="auto"/>
            </w:tcBorders>
            <w:shd w:val="clear" w:color="auto" w:fill="auto"/>
            <w:vAlign w:val="bottom"/>
          </w:tcPr>
          <w:p w:rsidR="00B5693E" w:rsidRDefault="00B5693E" w:rsidP="00503EFF">
            <w:pPr>
              <w:rPr>
                <w:color w:val="000000"/>
                <w:szCs w:val="22"/>
              </w:rPr>
            </w:pPr>
            <w:r>
              <w:rPr>
                <w:color w:val="000000"/>
                <w:szCs w:val="22"/>
              </w:rPr>
              <w:t>ΜΕ 148326</w:t>
            </w:r>
          </w:p>
        </w:tc>
        <w:tc>
          <w:tcPr>
            <w:tcW w:w="1757" w:type="dxa"/>
            <w:tcBorders>
              <w:top w:val="single" w:sz="4" w:space="0" w:color="auto"/>
              <w:left w:val="nil"/>
              <w:bottom w:val="single" w:sz="4" w:space="0" w:color="auto"/>
              <w:right w:val="single" w:sz="4" w:space="0" w:color="auto"/>
            </w:tcBorders>
            <w:shd w:val="clear" w:color="auto" w:fill="auto"/>
            <w:vAlign w:val="bottom"/>
          </w:tcPr>
          <w:p w:rsidR="00B5693E" w:rsidRPr="00C00471" w:rsidRDefault="00B5693E" w:rsidP="00503EFF">
            <w:pPr>
              <w:rPr>
                <w:color w:val="000000"/>
                <w:szCs w:val="22"/>
                <w:lang w:val="en-US"/>
              </w:rPr>
            </w:pPr>
            <w:r>
              <w:rPr>
                <w:color w:val="000000"/>
                <w:szCs w:val="22"/>
                <w:lang w:val="en-US"/>
              </w:rPr>
              <w:t>MAN</w:t>
            </w:r>
          </w:p>
        </w:tc>
        <w:tc>
          <w:tcPr>
            <w:tcW w:w="2997" w:type="dxa"/>
            <w:tcBorders>
              <w:top w:val="single" w:sz="4" w:space="0" w:color="auto"/>
              <w:left w:val="nil"/>
              <w:bottom w:val="single" w:sz="4" w:space="0" w:color="auto"/>
              <w:right w:val="single" w:sz="4" w:space="0" w:color="auto"/>
            </w:tcBorders>
            <w:shd w:val="clear" w:color="auto" w:fill="auto"/>
            <w:vAlign w:val="bottom"/>
          </w:tcPr>
          <w:p w:rsidR="00B5693E" w:rsidRPr="00A8674F" w:rsidRDefault="00B5693E" w:rsidP="00503EFF">
            <w:pPr>
              <w:rPr>
                <w:color w:val="000000"/>
                <w:szCs w:val="22"/>
              </w:rPr>
            </w:pPr>
            <w:r>
              <w:rPr>
                <w:color w:val="000000"/>
                <w:szCs w:val="22"/>
              </w:rPr>
              <w:t>ΠΛΥΝΤΗΡΙΟ ΚΑΔΩΝ</w:t>
            </w:r>
          </w:p>
        </w:tc>
        <w:tc>
          <w:tcPr>
            <w:tcW w:w="2851" w:type="dxa"/>
            <w:tcBorders>
              <w:top w:val="single" w:sz="4" w:space="0" w:color="auto"/>
              <w:left w:val="nil"/>
              <w:bottom w:val="single" w:sz="4" w:space="0" w:color="auto"/>
              <w:right w:val="single" w:sz="4" w:space="0" w:color="auto"/>
            </w:tcBorders>
            <w:shd w:val="clear" w:color="auto" w:fill="auto"/>
            <w:noWrap/>
            <w:vAlign w:val="bottom"/>
          </w:tcPr>
          <w:p w:rsidR="00B5693E" w:rsidRPr="0053160A" w:rsidRDefault="00B5693E" w:rsidP="00503EFF">
            <w:pPr>
              <w:jc w:val="left"/>
              <w:rPr>
                <w:color w:val="000000"/>
                <w:szCs w:val="22"/>
              </w:rPr>
            </w:pPr>
            <w:r w:rsidRPr="00C00471">
              <w:rPr>
                <w:color w:val="000000"/>
                <w:szCs w:val="22"/>
              </w:rPr>
              <w:t>WMA08DZZMY429250</w:t>
            </w:r>
          </w:p>
        </w:tc>
      </w:tr>
      <w:tr w:rsidR="00B5693E" w:rsidRPr="00A8674F" w:rsidTr="00B5693E">
        <w:trPr>
          <w:trHeight w:val="279"/>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693E" w:rsidRDefault="00B5693E" w:rsidP="00503EFF">
            <w:pPr>
              <w:rPr>
                <w:color w:val="000000"/>
                <w:szCs w:val="22"/>
              </w:rPr>
            </w:pPr>
            <w:r>
              <w:rPr>
                <w:color w:val="000000"/>
                <w:szCs w:val="22"/>
              </w:rPr>
              <w:t>66</w:t>
            </w:r>
          </w:p>
        </w:tc>
        <w:tc>
          <w:tcPr>
            <w:tcW w:w="1613" w:type="dxa"/>
            <w:tcBorders>
              <w:top w:val="single" w:sz="4" w:space="0" w:color="auto"/>
              <w:left w:val="nil"/>
              <w:bottom w:val="single" w:sz="4" w:space="0" w:color="auto"/>
              <w:right w:val="single" w:sz="4" w:space="0" w:color="auto"/>
            </w:tcBorders>
            <w:shd w:val="clear" w:color="auto" w:fill="auto"/>
            <w:vAlign w:val="bottom"/>
          </w:tcPr>
          <w:p w:rsidR="00B5693E" w:rsidRDefault="00B5693E" w:rsidP="00503EFF">
            <w:pPr>
              <w:rPr>
                <w:color w:val="000000"/>
                <w:szCs w:val="22"/>
              </w:rPr>
            </w:pPr>
            <w:r>
              <w:rPr>
                <w:color w:val="000000"/>
                <w:szCs w:val="22"/>
              </w:rPr>
              <w:t>ΚΗΥ 7579</w:t>
            </w:r>
          </w:p>
        </w:tc>
        <w:tc>
          <w:tcPr>
            <w:tcW w:w="1757" w:type="dxa"/>
            <w:tcBorders>
              <w:top w:val="single" w:sz="4" w:space="0" w:color="auto"/>
              <w:left w:val="nil"/>
              <w:bottom w:val="single" w:sz="4" w:space="0" w:color="auto"/>
              <w:right w:val="single" w:sz="4" w:space="0" w:color="auto"/>
            </w:tcBorders>
            <w:shd w:val="clear" w:color="auto" w:fill="auto"/>
            <w:vAlign w:val="bottom"/>
          </w:tcPr>
          <w:p w:rsidR="00B5693E" w:rsidRPr="00605FF7" w:rsidRDefault="00B5693E" w:rsidP="00503EFF">
            <w:pPr>
              <w:rPr>
                <w:color w:val="000000"/>
                <w:szCs w:val="22"/>
              </w:rPr>
            </w:pPr>
            <w:r>
              <w:rPr>
                <w:color w:val="000000"/>
                <w:szCs w:val="22"/>
                <w:lang w:val="en-US"/>
              </w:rPr>
              <w:t>MERCEDES</w:t>
            </w:r>
          </w:p>
        </w:tc>
        <w:tc>
          <w:tcPr>
            <w:tcW w:w="2997" w:type="dxa"/>
            <w:tcBorders>
              <w:top w:val="single" w:sz="4" w:space="0" w:color="auto"/>
              <w:left w:val="nil"/>
              <w:bottom w:val="single" w:sz="4" w:space="0" w:color="auto"/>
              <w:right w:val="single" w:sz="4" w:space="0" w:color="auto"/>
            </w:tcBorders>
            <w:shd w:val="clear" w:color="auto" w:fill="auto"/>
            <w:vAlign w:val="bottom"/>
          </w:tcPr>
          <w:p w:rsidR="00B5693E" w:rsidRDefault="00B5693E" w:rsidP="00503EFF">
            <w:pPr>
              <w:rPr>
                <w:color w:val="000000"/>
                <w:szCs w:val="22"/>
              </w:rPr>
            </w:pPr>
            <w:r>
              <w:rPr>
                <w:color w:val="000000"/>
                <w:szCs w:val="22"/>
              </w:rPr>
              <w:t>ΦΟΡΤΗΓΟ</w:t>
            </w:r>
          </w:p>
        </w:tc>
        <w:tc>
          <w:tcPr>
            <w:tcW w:w="2851" w:type="dxa"/>
            <w:tcBorders>
              <w:top w:val="single" w:sz="4" w:space="0" w:color="auto"/>
              <w:left w:val="nil"/>
              <w:bottom w:val="single" w:sz="4" w:space="0" w:color="auto"/>
              <w:right w:val="single" w:sz="4" w:space="0" w:color="auto"/>
            </w:tcBorders>
            <w:shd w:val="clear" w:color="auto" w:fill="auto"/>
            <w:noWrap/>
            <w:vAlign w:val="bottom"/>
          </w:tcPr>
          <w:p w:rsidR="00B5693E" w:rsidRPr="00605FF7" w:rsidRDefault="00B5693E" w:rsidP="00503EFF">
            <w:pPr>
              <w:jc w:val="left"/>
              <w:rPr>
                <w:color w:val="000000"/>
                <w:szCs w:val="22"/>
              </w:rPr>
            </w:pPr>
            <w:r>
              <w:rPr>
                <w:color w:val="000000"/>
                <w:szCs w:val="22"/>
                <w:lang w:val="en-US"/>
              </w:rPr>
              <w:t>WDB906213N550058</w:t>
            </w:r>
          </w:p>
        </w:tc>
      </w:tr>
    </w:tbl>
    <w:p w:rsidR="00B5693E" w:rsidRDefault="00B5693E" w:rsidP="00D82B16">
      <w:pPr>
        <w:spacing w:after="0"/>
        <w:rPr>
          <w:lang w:val="el-GR"/>
        </w:rPr>
      </w:pPr>
      <w:r w:rsidRPr="00B5693E">
        <w:rPr>
          <w:lang w:val="el-GR"/>
        </w:rPr>
        <w:t>Ο παραπάνω πίνακας δύναται να τροποποιηθεί με προσθήκη ή αφαίρεση οχημάτων με κοινοποίηση απλού εγγράφου προς τον ανάδοχο.</w:t>
      </w: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Pr="00B5693E" w:rsidRDefault="00B5693E" w:rsidP="00B5693E">
      <w:pPr>
        <w:spacing w:after="0"/>
        <w:jc w:val="center"/>
        <w:rPr>
          <w:b/>
          <w:bCs/>
          <w:u w:val="single"/>
          <w:lang w:val="el-GR"/>
        </w:rPr>
      </w:pPr>
      <w:r w:rsidRPr="00B5693E">
        <w:rPr>
          <w:b/>
          <w:bCs/>
          <w:u w:val="single"/>
          <w:lang w:val="el-GR"/>
        </w:rPr>
        <w:t>ΠΙΝΑΚΑΣ ΙΙ.</w:t>
      </w:r>
    </w:p>
    <w:p w:rsidR="00B5693E" w:rsidRPr="00B5693E" w:rsidRDefault="00B5693E" w:rsidP="00B5693E">
      <w:pPr>
        <w:spacing w:after="0"/>
        <w:jc w:val="center"/>
        <w:rPr>
          <w:b/>
          <w:bCs/>
          <w:u w:val="single"/>
          <w:lang w:val="el-GR"/>
        </w:rPr>
      </w:pPr>
    </w:p>
    <w:p w:rsidR="00B5693E" w:rsidRPr="00B5693E" w:rsidRDefault="00B5693E" w:rsidP="00B5693E">
      <w:pPr>
        <w:spacing w:after="0"/>
        <w:jc w:val="center"/>
        <w:rPr>
          <w:b/>
          <w:bCs/>
          <w:u w:val="single"/>
          <w:lang w:val="el-GR"/>
        </w:rPr>
      </w:pPr>
      <w:r w:rsidRPr="00B5693E">
        <w:rPr>
          <w:b/>
          <w:bCs/>
          <w:u w:val="single"/>
          <w:lang w:val="el-GR"/>
        </w:rPr>
        <w:t>ΚΥΡΙΟΤΕΡΕΣ ΕΡΓΑΣΙΕΣ/ΑΠΑΙΤΟΥΜΕΝΕΣ ΩΡΕΣ</w:t>
      </w:r>
    </w:p>
    <w:p w:rsidR="00B5693E" w:rsidRPr="00825A15" w:rsidRDefault="00B5693E" w:rsidP="00B5693E">
      <w:pPr>
        <w:rPr>
          <w:lang w:val="el-GR"/>
        </w:rPr>
      </w:pPr>
    </w:p>
    <w:tbl>
      <w:tblPr>
        <w:tblpPr w:leftFromText="180" w:rightFromText="180" w:vertAnchor="text" w:tblpX="-431" w:tblpY="17"/>
        <w:tblW w:w="10768" w:type="dxa"/>
        <w:tblLayout w:type="fixed"/>
        <w:tblCellMar>
          <w:top w:w="35" w:type="dxa"/>
          <w:left w:w="107" w:type="dxa"/>
          <w:right w:w="91" w:type="dxa"/>
        </w:tblCellMar>
        <w:tblLook w:val="04A0"/>
      </w:tblPr>
      <w:tblGrid>
        <w:gridCol w:w="1385"/>
        <w:gridCol w:w="2009"/>
        <w:gridCol w:w="1425"/>
        <w:gridCol w:w="1503"/>
        <w:gridCol w:w="1218"/>
        <w:gridCol w:w="993"/>
        <w:gridCol w:w="993"/>
        <w:gridCol w:w="1242"/>
      </w:tblGrid>
      <w:tr w:rsidR="00B5693E" w:rsidRPr="00F45393" w:rsidTr="00503EFF">
        <w:trPr>
          <w:trHeight w:val="683"/>
        </w:trPr>
        <w:tc>
          <w:tcPr>
            <w:tcW w:w="3394" w:type="dxa"/>
            <w:gridSpan w:val="2"/>
            <w:vMerge w:val="restart"/>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B5693E" w:rsidRPr="00B5693E" w:rsidRDefault="00B5693E" w:rsidP="00B5693E">
            <w:pPr>
              <w:jc w:val="center"/>
              <w:rPr>
                <w:lang w:val="el-GR"/>
              </w:rPr>
            </w:pPr>
            <w:r w:rsidRPr="00B5693E">
              <w:rPr>
                <w:lang w:val="el-GR"/>
              </w:rPr>
              <w:t>ΚΑΤΑΛΟΓΟΣ ΚΥΡΙΟΤΕΡΩΝ ΕΡΓΑΣΙΩΝ/ΑΠΑΙΤΟΥΜΕΝΕΣ ΩΡΕΣ</w:t>
            </w:r>
          </w:p>
        </w:tc>
        <w:tc>
          <w:tcPr>
            <w:tcW w:w="1425"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B5693E" w:rsidRPr="00F45393" w:rsidRDefault="00B5693E" w:rsidP="00B5693E">
            <w:pPr>
              <w:jc w:val="center"/>
            </w:pPr>
            <w:r w:rsidRPr="00F45393">
              <w:t>ΟΧΗΜΑΤΑ</w:t>
            </w:r>
          </w:p>
        </w:tc>
        <w:tc>
          <w:tcPr>
            <w:tcW w:w="2721" w:type="dxa"/>
            <w:gridSpan w:val="2"/>
            <w:tcBorders>
              <w:top w:val="single" w:sz="4" w:space="0" w:color="000000"/>
              <w:left w:val="single" w:sz="4" w:space="0" w:color="000000"/>
              <w:bottom w:val="single" w:sz="4" w:space="0" w:color="000000"/>
              <w:right w:val="single" w:sz="4" w:space="0" w:color="000000"/>
            </w:tcBorders>
            <w:shd w:val="clear" w:color="auto" w:fill="E7E6E6"/>
            <w:hideMark/>
          </w:tcPr>
          <w:p w:rsidR="00B5693E" w:rsidRPr="00B5693E" w:rsidRDefault="00B5693E" w:rsidP="00B5693E">
            <w:pPr>
              <w:jc w:val="center"/>
              <w:rPr>
                <w:lang w:val="el-GR"/>
              </w:rPr>
            </w:pPr>
            <w:r w:rsidRPr="00B5693E">
              <w:rPr>
                <w:lang w:val="el-GR"/>
              </w:rPr>
              <w:t>ΦΟΡΤΗΓΑ</w:t>
            </w:r>
          </w:p>
          <w:p w:rsidR="00B5693E" w:rsidRPr="00B5693E" w:rsidRDefault="00B5693E" w:rsidP="00B5693E">
            <w:pPr>
              <w:jc w:val="center"/>
              <w:rPr>
                <w:lang w:val="el-GR"/>
              </w:rPr>
            </w:pPr>
            <w:r w:rsidRPr="00B5693E">
              <w:rPr>
                <w:lang w:val="el-GR"/>
              </w:rPr>
              <w:t>ΑΠΟΡΡΙΜΜΑΤΟΦΟΡΑ</w:t>
            </w:r>
          </w:p>
          <w:p w:rsidR="00B5693E" w:rsidRPr="00B5693E" w:rsidRDefault="00B5693E" w:rsidP="00B5693E">
            <w:pPr>
              <w:jc w:val="center"/>
              <w:rPr>
                <w:lang w:val="el-GR"/>
              </w:rPr>
            </w:pPr>
            <w:r w:rsidRPr="00B5693E">
              <w:rPr>
                <w:lang w:val="el-GR"/>
              </w:rPr>
              <w:t>Κ.Λ.Π.</w:t>
            </w: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B5693E" w:rsidRPr="00F45393" w:rsidRDefault="00B5693E" w:rsidP="00B5693E">
            <w:pPr>
              <w:jc w:val="center"/>
            </w:pPr>
            <w:r w:rsidRPr="00F45393">
              <w:t>ΜΗΧΑΝΗΜΑΤΑ</w:t>
            </w:r>
          </w:p>
          <w:p w:rsidR="00B5693E" w:rsidRPr="00F45393" w:rsidRDefault="00B5693E" w:rsidP="00B5693E">
            <w:pPr>
              <w:jc w:val="center"/>
            </w:pPr>
            <w:r w:rsidRPr="00F45393">
              <w:t>ΕΡΓΟΥ</w:t>
            </w:r>
          </w:p>
        </w:tc>
        <w:tc>
          <w:tcPr>
            <w:tcW w:w="1242"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B5693E" w:rsidRPr="00B21F17" w:rsidRDefault="00B5693E" w:rsidP="00B5693E">
            <w:pPr>
              <w:jc w:val="center"/>
              <w:rPr>
                <w:szCs w:val="22"/>
              </w:rPr>
            </w:pPr>
            <w:r w:rsidRPr="00B21F17">
              <w:rPr>
                <w:szCs w:val="22"/>
              </w:rPr>
              <w:t>∆ΙΚΥΚΛΑ</w:t>
            </w:r>
          </w:p>
        </w:tc>
      </w:tr>
      <w:tr w:rsidR="00B5693E" w:rsidRPr="00F45393" w:rsidTr="00503EFF">
        <w:trPr>
          <w:trHeight w:val="310"/>
        </w:trPr>
        <w:tc>
          <w:tcPr>
            <w:tcW w:w="3394" w:type="dxa"/>
            <w:gridSpan w:val="2"/>
            <w:vMerge/>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p>
        </w:tc>
        <w:tc>
          <w:tcPr>
            <w:tcW w:w="1425" w:type="dxa"/>
            <w:tcBorders>
              <w:top w:val="single" w:sz="4" w:space="0" w:color="000000"/>
              <w:left w:val="single" w:sz="4" w:space="0" w:color="000000"/>
              <w:bottom w:val="single" w:sz="4" w:space="0" w:color="000000"/>
              <w:right w:val="single" w:sz="4" w:space="0" w:color="000000"/>
            </w:tcBorders>
            <w:shd w:val="clear" w:color="auto" w:fill="E7E6E6"/>
            <w:hideMark/>
          </w:tcPr>
          <w:p w:rsidR="00B5693E" w:rsidRPr="00F45393" w:rsidRDefault="00B5693E" w:rsidP="00B5693E">
            <w:pPr>
              <w:jc w:val="center"/>
            </w:pPr>
          </w:p>
        </w:tc>
        <w:tc>
          <w:tcPr>
            <w:tcW w:w="1503" w:type="dxa"/>
            <w:tcBorders>
              <w:top w:val="single" w:sz="4" w:space="0" w:color="000000"/>
              <w:left w:val="single" w:sz="4" w:space="0" w:color="000000"/>
              <w:bottom w:val="single" w:sz="4" w:space="0" w:color="000000"/>
              <w:right w:val="single" w:sz="4" w:space="0" w:color="000000"/>
            </w:tcBorders>
            <w:shd w:val="clear" w:color="auto" w:fill="E7E6E6"/>
            <w:hideMark/>
          </w:tcPr>
          <w:p w:rsidR="00B5693E" w:rsidRPr="00F45393" w:rsidRDefault="00B5693E" w:rsidP="00B5693E">
            <w:pPr>
              <w:jc w:val="center"/>
            </w:pPr>
            <w:r w:rsidRPr="00F45393">
              <w:t>ΜΕΣΑΙΑ</w:t>
            </w:r>
          </w:p>
        </w:tc>
        <w:tc>
          <w:tcPr>
            <w:tcW w:w="1218" w:type="dxa"/>
            <w:tcBorders>
              <w:top w:val="single" w:sz="4" w:space="0" w:color="000000"/>
              <w:left w:val="single" w:sz="4" w:space="0" w:color="000000"/>
              <w:bottom w:val="single" w:sz="4" w:space="0" w:color="000000"/>
              <w:right w:val="single" w:sz="4" w:space="0" w:color="000000"/>
            </w:tcBorders>
            <w:shd w:val="clear" w:color="auto" w:fill="E7E6E6"/>
            <w:hideMark/>
          </w:tcPr>
          <w:p w:rsidR="00B5693E" w:rsidRPr="00F45393" w:rsidRDefault="00B5693E" w:rsidP="00B5693E">
            <w:pPr>
              <w:jc w:val="center"/>
            </w:pPr>
            <w:r w:rsidRPr="00F45393">
              <w:t>ΜΕΓΑΛΑ</w:t>
            </w:r>
          </w:p>
        </w:tc>
        <w:tc>
          <w:tcPr>
            <w:tcW w:w="1986" w:type="dxa"/>
            <w:gridSpan w:val="2"/>
            <w:tcBorders>
              <w:top w:val="single" w:sz="4" w:space="0" w:color="000000"/>
              <w:left w:val="single" w:sz="4" w:space="0" w:color="000000"/>
              <w:bottom w:val="single" w:sz="4" w:space="0" w:color="000000"/>
              <w:right w:val="single" w:sz="4" w:space="0" w:color="000000"/>
            </w:tcBorders>
            <w:shd w:val="clear" w:color="auto" w:fill="E7E6E6"/>
            <w:hideMark/>
          </w:tcPr>
          <w:p w:rsidR="00B5693E" w:rsidRPr="00F45393" w:rsidRDefault="00B5693E" w:rsidP="00B5693E">
            <w:pPr>
              <w:jc w:val="center"/>
            </w:pPr>
          </w:p>
        </w:tc>
        <w:tc>
          <w:tcPr>
            <w:tcW w:w="1242" w:type="dxa"/>
            <w:vMerge w:val="restart"/>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B5693E" w:rsidRPr="00F45393" w:rsidRDefault="00B5693E" w:rsidP="00B5693E">
            <w:pPr>
              <w:jc w:val="center"/>
            </w:pPr>
          </w:p>
        </w:tc>
      </w:tr>
      <w:tr w:rsidR="00B5693E" w:rsidRPr="00F45393" w:rsidTr="00503EFF">
        <w:trPr>
          <w:trHeight w:val="401"/>
        </w:trPr>
        <w:tc>
          <w:tcPr>
            <w:tcW w:w="3394" w:type="dxa"/>
            <w:gridSpan w:val="2"/>
            <w:vMerge/>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p>
        </w:tc>
        <w:tc>
          <w:tcPr>
            <w:tcW w:w="1425"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B5693E" w:rsidRPr="00F45393" w:rsidRDefault="00B5693E" w:rsidP="00B5693E">
            <w:pPr>
              <w:jc w:val="center"/>
            </w:pPr>
            <w:r w:rsidRPr="00F45393">
              <w:t>&lt; 3,5tn</w:t>
            </w:r>
          </w:p>
        </w:tc>
        <w:tc>
          <w:tcPr>
            <w:tcW w:w="1503"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B5693E" w:rsidRPr="00F45393" w:rsidRDefault="00B5693E" w:rsidP="00B5693E">
            <w:pPr>
              <w:jc w:val="center"/>
            </w:pPr>
            <w:r w:rsidRPr="00F45393">
              <w:t>&lt; 5tn</w:t>
            </w:r>
          </w:p>
        </w:tc>
        <w:tc>
          <w:tcPr>
            <w:tcW w:w="1218"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B5693E" w:rsidRPr="00F45393" w:rsidRDefault="00B5693E" w:rsidP="00B5693E">
            <w:pPr>
              <w:jc w:val="center"/>
            </w:pPr>
            <w:r w:rsidRPr="00F45393">
              <w:t>&gt;5tn</w:t>
            </w:r>
          </w:p>
        </w:tc>
        <w:tc>
          <w:tcPr>
            <w:tcW w:w="993" w:type="dxa"/>
            <w:tcBorders>
              <w:top w:val="single" w:sz="4" w:space="0" w:color="000000"/>
              <w:left w:val="single" w:sz="4" w:space="0" w:color="000000"/>
              <w:bottom w:val="single" w:sz="4" w:space="0" w:color="000000"/>
              <w:right w:val="single" w:sz="4" w:space="0" w:color="000000"/>
            </w:tcBorders>
            <w:shd w:val="clear" w:color="auto" w:fill="E7E6E6"/>
            <w:hideMark/>
          </w:tcPr>
          <w:p w:rsidR="00B5693E" w:rsidRPr="00F45393" w:rsidRDefault="00B5693E" w:rsidP="00B5693E">
            <w:pPr>
              <w:jc w:val="center"/>
            </w:pPr>
            <w:r w:rsidRPr="00F45393">
              <w:t>&lt; 100hp</w:t>
            </w:r>
          </w:p>
        </w:tc>
        <w:tc>
          <w:tcPr>
            <w:tcW w:w="993" w:type="dxa"/>
            <w:tcBorders>
              <w:top w:val="single" w:sz="4" w:space="0" w:color="000000"/>
              <w:left w:val="single" w:sz="4" w:space="0" w:color="000000"/>
              <w:bottom w:val="single" w:sz="4" w:space="0" w:color="000000"/>
              <w:right w:val="single" w:sz="4" w:space="0" w:color="000000"/>
            </w:tcBorders>
            <w:shd w:val="clear" w:color="auto" w:fill="E7E6E6"/>
            <w:hideMark/>
          </w:tcPr>
          <w:p w:rsidR="00B5693E" w:rsidRPr="00F45393" w:rsidRDefault="00B5693E" w:rsidP="00B5693E">
            <w:pPr>
              <w:jc w:val="center"/>
            </w:pPr>
            <w:r w:rsidRPr="00F45393">
              <w:t>&gt; 100hp</w:t>
            </w:r>
          </w:p>
        </w:tc>
        <w:tc>
          <w:tcPr>
            <w:tcW w:w="1242" w:type="dxa"/>
            <w:vMerge/>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p>
        </w:tc>
      </w:tr>
      <w:tr w:rsidR="00B5693E" w:rsidRPr="00F45393" w:rsidTr="00503EFF">
        <w:trPr>
          <w:trHeight w:val="308"/>
        </w:trPr>
        <w:tc>
          <w:tcPr>
            <w:tcW w:w="3394" w:type="dxa"/>
            <w:gridSpan w:val="2"/>
            <w:tcBorders>
              <w:top w:val="single" w:sz="4" w:space="0" w:color="000000"/>
              <w:left w:val="single" w:sz="4" w:space="0" w:color="000000"/>
              <w:bottom w:val="single" w:sz="4" w:space="0" w:color="000000"/>
              <w:right w:val="nil"/>
            </w:tcBorders>
            <w:shd w:val="clear" w:color="auto" w:fill="FFF2CC"/>
            <w:hideMark/>
          </w:tcPr>
          <w:p w:rsidR="00B5693E" w:rsidRPr="00F45393" w:rsidRDefault="00B5693E" w:rsidP="00B5693E">
            <w:pPr>
              <w:jc w:val="center"/>
            </w:pPr>
            <w:r w:rsidRPr="00F45393">
              <w:t>Επισκευή και συντήρηση κινητήρα</w:t>
            </w:r>
          </w:p>
        </w:tc>
        <w:tc>
          <w:tcPr>
            <w:tcW w:w="4146" w:type="dxa"/>
            <w:gridSpan w:val="3"/>
            <w:tcBorders>
              <w:top w:val="single" w:sz="4" w:space="0" w:color="000000"/>
              <w:left w:val="nil"/>
              <w:bottom w:val="single" w:sz="4" w:space="0" w:color="000000"/>
              <w:right w:val="nil"/>
            </w:tcBorders>
            <w:shd w:val="clear" w:color="auto" w:fill="FFF2CC"/>
          </w:tcPr>
          <w:p w:rsidR="00B5693E" w:rsidRPr="00F45393" w:rsidRDefault="00B5693E" w:rsidP="00B5693E">
            <w:pPr>
              <w:jc w:val="center"/>
            </w:pPr>
          </w:p>
        </w:tc>
        <w:tc>
          <w:tcPr>
            <w:tcW w:w="1986" w:type="dxa"/>
            <w:gridSpan w:val="2"/>
            <w:tcBorders>
              <w:top w:val="single" w:sz="4" w:space="0" w:color="000000"/>
              <w:left w:val="nil"/>
              <w:bottom w:val="single" w:sz="4" w:space="0" w:color="000000"/>
              <w:right w:val="nil"/>
            </w:tcBorders>
            <w:shd w:val="clear" w:color="auto" w:fill="FFF2CC"/>
          </w:tcPr>
          <w:p w:rsidR="00B5693E" w:rsidRPr="00F45393" w:rsidRDefault="00B5693E" w:rsidP="00B5693E">
            <w:pPr>
              <w:jc w:val="center"/>
            </w:pPr>
          </w:p>
        </w:tc>
        <w:tc>
          <w:tcPr>
            <w:tcW w:w="1242" w:type="dxa"/>
            <w:tcBorders>
              <w:top w:val="single" w:sz="4" w:space="0" w:color="000000"/>
              <w:left w:val="nil"/>
              <w:bottom w:val="single" w:sz="4" w:space="0" w:color="000000"/>
              <w:right w:val="single" w:sz="4" w:space="0" w:color="000000"/>
            </w:tcBorders>
            <w:shd w:val="clear" w:color="auto" w:fill="FFF2CC"/>
          </w:tcPr>
          <w:p w:rsidR="00B5693E" w:rsidRPr="00F45393" w:rsidRDefault="00B5693E" w:rsidP="00B5693E">
            <w:pPr>
              <w:jc w:val="center"/>
            </w:pPr>
          </w:p>
        </w:tc>
      </w:tr>
      <w:tr w:rsidR="00B5693E" w:rsidRPr="00F45393" w:rsidTr="00503EFF">
        <w:trPr>
          <w:trHeight w:val="311"/>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Ρεκτιφιέ στροφάλου</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6h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6h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r>
      <w:tr w:rsidR="00B5693E" w:rsidRPr="00F45393" w:rsidTr="00503EFF">
        <w:trPr>
          <w:trHeight w:val="312"/>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Εφαρμογή κουζινέτων</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Ρεκτιφιέ εδρών και βαλβίδων</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Πλάνισα καπακιού</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Πλάνισα κορμού κινητήρα</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461"/>
        </w:trPr>
        <w:tc>
          <w:tcPr>
            <w:tcW w:w="138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6</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B5693E" w:rsidRDefault="00B5693E" w:rsidP="00B5693E">
            <w:pPr>
              <w:jc w:val="center"/>
              <w:rPr>
                <w:lang w:val="el-GR"/>
              </w:rPr>
            </w:pPr>
            <w:r w:rsidRPr="00B5693E">
              <w:rPr>
                <w:lang w:val="el-GR"/>
              </w:rPr>
              <w:t>Αλλαγή δακτυλιδιών μπιελών και εφαρμογή πείρων</w:t>
            </w:r>
          </w:p>
        </w:tc>
        <w:tc>
          <w:tcPr>
            <w:tcW w:w="142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c>
          <w:tcPr>
            <w:tcW w:w="150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7</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Αντικατάσταση χιτωνίων</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461"/>
        </w:trPr>
        <w:tc>
          <w:tcPr>
            <w:tcW w:w="138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8</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B5693E" w:rsidRDefault="00B5693E" w:rsidP="00B5693E">
            <w:pPr>
              <w:jc w:val="center"/>
              <w:rPr>
                <w:lang w:val="el-GR"/>
              </w:rPr>
            </w:pPr>
            <w:r w:rsidRPr="00B5693E">
              <w:rPr>
                <w:lang w:val="el-GR"/>
              </w:rPr>
              <w:t>Αλλαγή κουζινέτων εκκεντροφόρου και εφαρμογή</w:t>
            </w:r>
          </w:p>
        </w:tc>
        <w:tc>
          <w:tcPr>
            <w:tcW w:w="142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c>
          <w:tcPr>
            <w:tcW w:w="150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r>
      <w:tr w:rsidR="00B5693E" w:rsidRPr="00F45393" w:rsidTr="00503EFF">
        <w:trPr>
          <w:trHeight w:val="458"/>
        </w:trPr>
        <w:tc>
          <w:tcPr>
            <w:tcW w:w="138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9</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B5693E">
            <w:pPr>
              <w:jc w:val="center"/>
              <w:rPr>
                <w:lang w:val="el-GR"/>
              </w:rPr>
            </w:pPr>
            <w:r w:rsidRPr="00825A15">
              <w:rPr>
                <w:lang w:val="el-GR"/>
              </w:rPr>
              <w:t>Αλλαγή δακτυλιδίων εκκεντροφόρου και εφαρμογή</w:t>
            </w:r>
          </w:p>
        </w:tc>
        <w:tc>
          <w:tcPr>
            <w:tcW w:w="142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c>
          <w:tcPr>
            <w:tcW w:w="150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10</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Αλλαγή οδηγών βαλβίδων</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312"/>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11</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Αλλαγή εδρών βαλβίδων</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12</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Φλάντζες τσιμούχες</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13</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Ελατήρια</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461"/>
        </w:trPr>
        <w:tc>
          <w:tcPr>
            <w:tcW w:w="138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14</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 xml:space="preserve">Επισκευή μηχανισμού </w:t>
            </w:r>
            <w:r w:rsidRPr="00F45393">
              <w:lastRenderedPageBreak/>
              <w:t>κίνησης βαλβίδων</w:t>
            </w:r>
          </w:p>
        </w:tc>
        <w:tc>
          <w:tcPr>
            <w:tcW w:w="142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lastRenderedPageBreak/>
              <w:t>1h</w:t>
            </w:r>
          </w:p>
        </w:tc>
        <w:tc>
          <w:tcPr>
            <w:tcW w:w="150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lastRenderedPageBreak/>
              <w:t>15</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Ρύθμιση βαλβίδων</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½ h</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16</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Αλλαγή αντλία νερού</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503EFF">
        <w:trPr>
          <w:trHeight w:val="401"/>
        </w:trPr>
        <w:tc>
          <w:tcPr>
            <w:tcW w:w="138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17</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Έλεγχος – επισκευή αντλίας καυσίμου</w:t>
            </w:r>
          </w:p>
        </w:tc>
        <w:tc>
          <w:tcPr>
            <w:tcW w:w="142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150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4h</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5h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4h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5h</w:t>
            </w:r>
          </w:p>
        </w:tc>
        <w:tc>
          <w:tcPr>
            <w:tcW w:w="124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r>
      <w:tr w:rsidR="00B5693E" w:rsidRPr="00F45393" w:rsidTr="00503EFF">
        <w:trPr>
          <w:trHeight w:val="401"/>
        </w:trPr>
        <w:tc>
          <w:tcPr>
            <w:tcW w:w="138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18</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Καθαρισμός ακροφύσιων ψεκασμού</w:t>
            </w:r>
          </w:p>
        </w:tc>
        <w:tc>
          <w:tcPr>
            <w:tcW w:w="142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150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4h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4h</w:t>
            </w:r>
          </w:p>
        </w:tc>
        <w:tc>
          <w:tcPr>
            <w:tcW w:w="124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r>
      <w:tr w:rsidR="00B5693E" w:rsidRPr="00F45393" w:rsidTr="00503EFF">
        <w:trPr>
          <w:trHeight w:val="310"/>
        </w:trPr>
        <w:tc>
          <w:tcPr>
            <w:tcW w:w="138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19</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Επισκευή υπερσυµπιεστή</w:t>
            </w:r>
          </w:p>
        </w:tc>
        <w:tc>
          <w:tcPr>
            <w:tcW w:w="14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150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121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6h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99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6h</w:t>
            </w:r>
          </w:p>
        </w:tc>
        <w:tc>
          <w:tcPr>
            <w:tcW w:w="12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503EFF">
        <w:trPr>
          <w:trHeight w:val="461"/>
        </w:trPr>
        <w:tc>
          <w:tcPr>
            <w:tcW w:w="138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20</w:t>
            </w:r>
          </w:p>
        </w:tc>
        <w:tc>
          <w:tcPr>
            <w:tcW w:w="2009" w:type="dxa"/>
            <w:tcBorders>
              <w:top w:val="single" w:sz="4" w:space="0" w:color="000000"/>
              <w:left w:val="single" w:sz="4" w:space="0" w:color="000000"/>
              <w:bottom w:val="single" w:sz="4" w:space="0" w:color="000000"/>
              <w:right w:val="single" w:sz="4" w:space="0" w:color="000000"/>
            </w:tcBorders>
            <w:hideMark/>
          </w:tcPr>
          <w:p w:rsidR="00B5693E" w:rsidRPr="00B5693E" w:rsidRDefault="00B5693E" w:rsidP="00B5693E">
            <w:pPr>
              <w:jc w:val="center"/>
              <w:rPr>
                <w:lang w:val="el-GR"/>
              </w:rPr>
            </w:pPr>
            <w:r w:rsidRPr="00B5693E">
              <w:rPr>
                <w:lang w:val="el-GR"/>
              </w:rPr>
              <w:t>Αλλαγή φίλτρων λαδιού αέρα πετρελαίου</w:t>
            </w:r>
          </w:p>
        </w:tc>
        <w:tc>
          <w:tcPr>
            <w:tcW w:w="142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½ h</w:t>
            </w:r>
          </w:p>
        </w:tc>
        <w:tc>
          <w:tcPr>
            <w:tcW w:w="150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½ h</w:t>
            </w:r>
          </w:p>
        </w:tc>
        <w:tc>
          <w:tcPr>
            <w:tcW w:w="121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½ 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½ h</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½ h</w:t>
            </w:r>
          </w:p>
        </w:tc>
        <w:tc>
          <w:tcPr>
            <w:tcW w:w="124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r>
    </w:tbl>
    <w:p w:rsidR="00B5693E" w:rsidRPr="00B5693E" w:rsidRDefault="00B5693E" w:rsidP="00B5693E">
      <w:pPr>
        <w:jc w:val="center"/>
        <w:rPr>
          <w:b/>
          <w:bCs/>
        </w:rPr>
      </w:pPr>
      <w:r w:rsidRPr="00B5693E">
        <w:rPr>
          <w:b/>
          <w:bCs/>
        </w:rPr>
        <w:t>ΠΛΑΙΣΙΑ</w:t>
      </w:r>
    </w:p>
    <w:tbl>
      <w:tblPr>
        <w:tblW w:w="10773" w:type="dxa"/>
        <w:tblInd w:w="-460" w:type="dxa"/>
        <w:tblCellMar>
          <w:top w:w="35" w:type="dxa"/>
          <w:left w:w="107" w:type="dxa"/>
          <w:right w:w="116" w:type="dxa"/>
        </w:tblCellMar>
        <w:tblLook w:val="04A0"/>
      </w:tblPr>
      <w:tblGrid>
        <w:gridCol w:w="2056"/>
        <w:gridCol w:w="2377"/>
        <w:gridCol w:w="994"/>
        <w:gridCol w:w="927"/>
        <w:gridCol w:w="926"/>
        <w:gridCol w:w="854"/>
        <w:gridCol w:w="855"/>
        <w:gridCol w:w="1784"/>
      </w:tblGrid>
      <w:tr w:rsidR="00B5693E" w:rsidRPr="00F45393" w:rsidTr="00B5693E">
        <w:trPr>
          <w:trHeight w:val="1575"/>
        </w:trPr>
        <w:tc>
          <w:tcPr>
            <w:tcW w:w="205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21</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B5693E" w:rsidRDefault="00B5693E" w:rsidP="00B5693E">
            <w:pPr>
              <w:jc w:val="center"/>
              <w:rPr>
                <w:lang w:val="el-GR"/>
              </w:rPr>
            </w:pPr>
            <w:r w:rsidRPr="00F45393">
              <w:t>SERVICE</w:t>
            </w:r>
            <w:r w:rsidRPr="00B5693E">
              <w:rPr>
                <w:lang w:val="el-GR"/>
              </w:rPr>
              <w:t xml:space="preserve"> πετρελαιοκινητήρων: Αλλαγή λαδιών κινητήρα, αλλαγή φίλτρων: (λαδιού, αέρα, πετρελαίου, καμπίνας, τιμονιού), έλεγχος βαλβολίνων σασμάν- διαφορικό, έλεγχος εμπρόσθιου συστήματος, έλεγχος ιμάντων</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178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22</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Έλεγχος καυσαερίων</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1378"/>
        </w:trPr>
        <w:tc>
          <w:tcPr>
            <w:tcW w:w="205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23</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B5693E" w:rsidRDefault="00B5693E" w:rsidP="00B5693E">
            <w:pPr>
              <w:jc w:val="center"/>
              <w:rPr>
                <w:lang w:val="el-GR"/>
              </w:rPr>
            </w:pPr>
            <w:r w:rsidRPr="00F45393">
              <w:t>SERVICE</w:t>
            </w:r>
            <w:r w:rsidRPr="00B5693E">
              <w:rPr>
                <w:lang w:val="el-GR"/>
              </w:rPr>
              <w:t xml:space="preserve"> βενζινοκινητήρων: Αλλαγή λαδιών κινητήρα, αλλαγή φίλτρων: (λαδιού, αέρα, βενζίνης, καμπίνας), αλλαγή μπουζί, έλεγχος φρένων, έλεγχος εμπρόσθιου συστήματος, έλεγχος ιμάντων</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178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r>
      <w:tr w:rsidR="00B5693E" w:rsidRPr="00F45393" w:rsidTr="00B5693E">
        <w:trPr>
          <w:trHeight w:val="458"/>
        </w:trPr>
        <w:tc>
          <w:tcPr>
            <w:tcW w:w="205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24</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B5693E" w:rsidRDefault="00B5693E" w:rsidP="00B5693E">
            <w:pPr>
              <w:jc w:val="center"/>
              <w:rPr>
                <w:lang w:val="el-GR"/>
              </w:rPr>
            </w:pPr>
            <w:r w:rsidRPr="00B5693E">
              <w:rPr>
                <w:lang w:val="el-GR"/>
              </w:rPr>
              <w:t>Εξαγωγή ψυγείου νερού και επανατοποθέτηση</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4h</w:t>
            </w:r>
          </w:p>
        </w:tc>
        <w:tc>
          <w:tcPr>
            <w:tcW w:w="178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25</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Επισκευή ψυγείου</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6h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6h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313"/>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26</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Αλλαγή ιμάντα</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lastRenderedPageBreak/>
              <w:t>27</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Αντικατάσταση κολλάρου νερού</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402"/>
        </w:trPr>
        <w:tc>
          <w:tcPr>
            <w:tcW w:w="205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28</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Εξαγωγή θερμοστατών αλλαγή αυτών</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1h</w:t>
            </w:r>
          </w:p>
        </w:tc>
        <w:tc>
          <w:tcPr>
            <w:tcW w:w="178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r>
    </w:tbl>
    <w:p w:rsidR="00B5693E" w:rsidRPr="00F45393" w:rsidRDefault="00B5693E" w:rsidP="00B5693E"/>
    <w:tbl>
      <w:tblPr>
        <w:tblW w:w="10773" w:type="dxa"/>
        <w:tblInd w:w="-460" w:type="dxa"/>
        <w:tblCellMar>
          <w:top w:w="35" w:type="dxa"/>
          <w:left w:w="107" w:type="dxa"/>
          <w:right w:w="116" w:type="dxa"/>
        </w:tblCellMar>
        <w:tblLook w:val="04A0"/>
      </w:tblPr>
      <w:tblGrid>
        <w:gridCol w:w="2056"/>
        <w:gridCol w:w="2377"/>
        <w:gridCol w:w="994"/>
        <w:gridCol w:w="927"/>
        <w:gridCol w:w="926"/>
        <w:gridCol w:w="854"/>
        <w:gridCol w:w="855"/>
        <w:gridCol w:w="1784"/>
      </w:tblGrid>
      <w:tr w:rsidR="00B5693E" w:rsidRPr="00B5693E" w:rsidTr="00B5693E">
        <w:trPr>
          <w:trHeight w:val="307"/>
        </w:trPr>
        <w:tc>
          <w:tcPr>
            <w:tcW w:w="10773" w:type="dxa"/>
            <w:gridSpan w:val="8"/>
            <w:tcBorders>
              <w:top w:val="single" w:sz="4" w:space="0" w:color="000000"/>
              <w:left w:val="single" w:sz="4" w:space="0" w:color="000000"/>
              <w:bottom w:val="single" w:sz="4" w:space="0" w:color="000000"/>
              <w:right w:val="single" w:sz="4" w:space="0" w:color="000000"/>
            </w:tcBorders>
            <w:shd w:val="clear" w:color="auto" w:fill="FFF2CC"/>
            <w:hideMark/>
          </w:tcPr>
          <w:p w:rsidR="00B5693E" w:rsidRPr="00B5693E" w:rsidRDefault="00B5693E" w:rsidP="00B5693E">
            <w:pPr>
              <w:jc w:val="center"/>
              <w:rPr>
                <w:lang w:val="el-GR"/>
              </w:rPr>
            </w:pPr>
            <w:r w:rsidRPr="00B5693E">
              <w:rPr>
                <w:lang w:val="el-GR"/>
              </w:rPr>
              <w:t>Επισκευή και συντήρηση κιβώτιου ταχυτήτων</w:t>
            </w:r>
          </w:p>
        </w:tc>
      </w:tr>
      <w:tr w:rsidR="00B5693E" w:rsidRPr="00F45393" w:rsidTr="00B5693E">
        <w:trPr>
          <w:trHeight w:val="311"/>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Αλλαγή φουρκέτες</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Αλλαγή συγχρόνιζε</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Αλλαγή ρουλεμάν</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B5693E">
        <w:trPr>
          <w:trHeight w:val="312"/>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Αλλαγή γραναζιών</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B5693E">
        <w:trPr>
          <w:trHeight w:val="458"/>
        </w:trPr>
        <w:tc>
          <w:tcPr>
            <w:tcW w:w="205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5</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B5693E" w:rsidRDefault="00B5693E" w:rsidP="00B5693E">
            <w:pPr>
              <w:jc w:val="center"/>
              <w:rPr>
                <w:lang w:val="el-GR"/>
              </w:rPr>
            </w:pPr>
            <w:r w:rsidRPr="00B5693E">
              <w:rPr>
                <w:lang w:val="el-GR"/>
              </w:rPr>
              <w:t>Αλλαγή φουρκέτες, συγχρόνιζέ, ρουλεμάν, γραναζιών</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8h</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15h</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15h</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15h</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15h</w:t>
            </w:r>
          </w:p>
        </w:tc>
        <w:tc>
          <w:tcPr>
            <w:tcW w:w="178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3h</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6</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Επισκευή αργό γρήγορο (fuller)</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8h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12h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8h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12h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312"/>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7</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Φλάντζες τσιμούχες</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6h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6h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1h</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8</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Πρωτεύων άξονας κομπλέ</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9</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Δευτερεύων άξονας κομπλέ</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3h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461"/>
        </w:trPr>
        <w:tc>
          <w:tcPr>
            <w:tcW w:w="205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10</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Πρωτεύων – Δευτερεύων – Ενδιάμεσος άξονας</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8h</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10h</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10h</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10h</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10h</w:t>
            </w:r>
          </w:p>
        </w:tc>
        <w:tc>
          <w:tcPr>
            <w:tcW w:w="178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11</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Σταυροί ταχυτήτων</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5h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7h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11h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7h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11h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310"/>
        </w:trPr>
        <w:tc>
          <w:tcPr>
            <w:tcW w:w="205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12</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Σταθερά ταχυτήτων</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4h</w:t>
            </w:r>
          </w:p>
        </w:tc>
        <w:tc>
          <w:tcPr>
            <w:tcW w:w="178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w:t>
            </w:r>
          </w:p>
        </w:tc>
      </w:tr>
      <w:tr w:rsidR="00B5693E" w:rsidRPr="00F45393" w:rsidTr="00B5693E">
        <w:trPr>
          <w:trHeight w:val="462"/>
        </w:trPr>
        <w:tc>
          <w:tcPr>
            <w:tcW w:w="205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13</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B5693E">
            <w:pPr>
              <w:jc w:val="center"/>
            </w:pPr>
            <w:r w:rsidRPr="00F45393">
              <w:t>Επισκευή αυτομάτων κιβωτίων ταχυτήτων</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16h</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16h</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w:t>
            </w:r>
          </w:p>
        </w:tc>
        <w:tc>
          <w:tcPr>
            <w:tcW w:w="178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B5693E">
            <w:pPr>
              <w:jc w:val="center"/>
            </w:pPr>
            <w:r w:rsidRPr="00F45393">
              <w:t>4h</w:t>
            </w:r>
          </w:p>
        </w:tc>
      </w:tr>
    </w:tbl>
    <w:p w:rsidR="00B5693E" w:rsidRPr="00F45393" w:rsidRDefault="00B5693E" w:rsidP="00B5693E"/>
    <w:tbl>
      <w:tblPr>
        <w:tblW w:w="10773" w:type="dxa"/>
        <w:tblInd w:w="-460" w:type="dxa"/>
        <w:tblCellMar>
          <w:top w:w="35" w:type="dxa"/>
          <w:left w:w="107" w:type="dxa"/>
          <w:right w:w="116" w:type="dxa"/>
        </w:tblCellMar>
        <w:tblLook w:val="04A0"/>
      </w:tblPr>
      <w:tblGrid>
        <w:gridCol w:w="2168"/>
        <w:gridCol w:w="2377"/>
        <w:gridCol w:w="994"/>
        <w:gridCol w:w="927"/>
        <w:gridCol w:w="926"/>
        <w:gridCol w:w="854"/>
        <w:gridCol w:w="855"/>
        <w:gridCol w:w="1672"/>
      </w:tblGrid>
      <w:tr w:rsidR="00B5693E" w:rsidRPr="00F45393" w:rsidTr="009B6883">
        <w:trPr>
          <w:trHeight w:val="322"/>
        </w:trPr>
        <w:tc>
          <w:tcPr>
            <w:tcW w:w="10773" w:type="dxa"/>
            <w:gridSpan w:val="8"/>
            <w:tcBorders>
              <w:top w:val="single" w:sz="4" w:space="0" w:color="000000"/>
              <w:left w:val="single" w:sz="4" w:space="0" w:color="000000"/>
              <w:bottom w:val="single" w:sz="4" w:space="0" w:color="000000"/>
              <w:right w:val="single" w:sz="4" w:space="0" w:color="000000"/>
            </w:tcBorders>
            <w:shd w:val="clear" w:color="auto" w:fill="FFF2CC"/>
            <w:hideMark/>
          </w:tcPr>
          <w:p w:rsidR="00B5693E" w:rsidRPr="00F45393" w:rsidRDefault="00B5693E" w:rsidP="009B6883">
            <w:pPr>
              <w:jc w:val="center"/>
            </w:pPr>
            <w:r w:rsidRPr="00F45393">
              <w:t>Επισκευή και συντήρηση συμπλέκτη</w:t>
            </w:r>
          </w:p>
        </w:tc>
      </w:tr>
      <w:tr w:rsidR="00B5693E" w:rsidRPr="00F45393" w:rsidTr="009B6883">
        <w:trPr>
          <w:trHeight w:val="402"/>
        </w:trPr>
        <w:tc>
          <w:tcPr>
            <w:tcW w:w="216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Επισκευή άνω τρόμπας συμπλέκτη</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167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9B6883">
        <w:trPr>
          <w:trHeight w:val="401"/>
        </w:trPr>
        <w:tc>
          <w:tcPr>
            <w:tcW w:w="216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Επισκευή κάτω τρόμπας συμπλέκτη</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167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9B6883">
        <w:trPr>
          <w:trHeight w:val="401"/>
        </w:trPr>
        <w:tc>
          <w:tcPr>
            <w:tcW w:w="216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Αλλαγή σετ δίσκου πλατό ρουλεμάν</w:t>
            </w:r>
          </w:p>
        </w:tc>
        <w:tc>
          <w:tcPr>
            <w:tcW w:w="99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927"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7h</w:t>
            </w:r>
          </w:p>
        </w:tc>
        <w:tc>
          <w:tcPr>
            <w:tcW w:w="926"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9h</w:t>
            </w:r>
          </w:p>
        </w:tc>
        <w:tc>
          <w:tcPr>
            <w:tcW w:w="854"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7h</w:t>
            </w:r>
          </w:p>
        </w:tc>
        <w:tc>
          <w:tcPr>
            <w:tcW w:w="85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9h</w:t>
            </w:r>
          </w:p>
        </w:tc>
        <w:tc>
          <w:tcPr>
            <w:tcW w:w="1672"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9B6883">
        <w:trPr>
          <w:trHeight w:val="310"/>
        </w:trPr>
        <w:tc>
          <w:tcPr>
            <w:tcW w:w="216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ζεύγη φερµουίτ</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167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9B6883">
        <w:trPr>
          <w:trHeight w:val="310"/>
        </w:trPr>
        <w:tc>
          <w:tcPr>
            <w:tcW w:w="216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Επισκευή δίσκου</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167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9B6883">
        <w:trPr>
          <w:trHeight w:val="311"/>
        </w:trPr>
        <w:tc>
          <w:tcPr>
            <w:tcW w:w="216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6</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Επισκευή πλατώ</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167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9B6883" w:rsidTr="009B6883">
        <w:trPr>
          <w:trHeight w:val="307"/>
        </w:trPr>
        <w:tc>
          <w:tcPr>
            <w:tcW w:w="10773" w:type="dxa"/>
            <w:gridSpan w:val="8"/>
            <w:tcBorders>
              <w:top w:val="single" w:sz="4" w:space="0" w:color="000000"/>
              <w:left w:val="single" w:sz="4" w:space="0" w:color="000000"/>
              <w:bottom w:val="single" w:sz="4" w:space="0" w:color="000000"/>
              <w:right w:val="single" w:sz="4" w:space="0" w:color="000000"/>
            </w:tcBorders>
            <w:shd w:val="clear" w:color="auto" w:fill="FFF2CC"/>
            <w:hideMark/>
          </w:tcPr>
          <w:p w:rsidR="00B5693E" w:rsidRPr="009B6883" w:rsidRDefault="00B5693E" w:rsidP="009B6883">
            <w:pPr>
              <w:jc w:val="center"/>
              <w:rPr>
                <w:lang w:val="el-GR"/>
              </w:rPr>
            </w:pPr>
            <w:r w:rsidRPr="009B6883">
              <w:rPr>
                <w:lang w:val="el-GR"/>
              </w:rPr>
              <w:lastRenderedPageBreak/>
              <w:t>Επισκευή και συντήρηση αναρτήσεων (σούστες, αποσβεστήρες κραδασμών)</w:t>
            </w:r>
          </w:p>
        </w:tc>
      </w:tr>
      <w:tr w:rsidR="00B5693E" w:rsidRPr="00F45393" w:rsidTr="009B6883">
        <w:trPr>
          <w:trHeight w:val="313"/>
        </w:trPr>
        <w:tc>
          <w:tcPr>
            <w:tcW w:w="216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αμορτισέρ</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6h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167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r>
      <w:tr w:rsidR="00B5693E" w:rsidRPr="00F45393" w:rsidTr="009B6883">
        <w:trPr>
          <w:trHeight w:val="310"/>
        </w:trPr>
        <w:tc>
          <w:tcPr>
            <w:tcW w:w="216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 επισκευή σούστες</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7h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167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r>
      <w:tr w:rsidR="00B5693E" w:rsidRPr="00F45393" w:rsidTr="009B6883">
        <w:trPr>
          <w:trHeight w:val="310"/>
        </w:trPr>
        <w:tc>
          <w:tcPr>
            <w:tcW w:w="216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 xml:space="preserve">Αλλαγή </w:t>
            </w:r>
            <w:r>
              <w:t>μ</w:t>
            </w:r>
            <w:r w:rsidRPr="00F45393">
              <w:t>πρακέτα</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167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9B6883">
        <w:trPr>
          <w:trHeight w:val="310"/>
        </w:trPr>
        <w:tc>
          <w:tcPr>
            <w:tcW w:w="216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σινεµπλόκ</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167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9B6883">
        <w:trPr>
          <w:trHeight w:val="311"/>
        </w:trPr>
        <w:tc>
          <w:tcPr>
            <w:tcW w:w="216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w:t>
            </w:r>
          </w:p>
        </w:tc>
        <w:tc>
          <w:tcPr>
            <w:tcW w:w="237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κόντρες κλπ.</w:t>
            </w:r>
          </w:p>
        </w:tc>
        <w:tc>
          <w:tcPr>
            <w:tcW w:w="99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92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6h</w:t>
            </w:r>
          </w:p>
        </w:tc>
        <w:tc>
          <w:tcPr>
            <w:tcW w:w="85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6h</w:t>
            </w:r>
          </w:p>
        </w:tc>
        <w:tc>
          <w:tcPr>
            <w:tcW w:w="167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r>
    </w:tbl>
    <w:p w:rsidR="00B5693E" w:rsidRPr="00F45393" w:rsidRDefault="00B5693E" w:rsidP="00B5693E"/>
    <w:tbl>
      <w:tblPr>
        <w:tblW w:w="10632" w:type="dxa"/>
        <w:tblInd w:w="-460" w:type="dxa"/>
        <w:tblCellMar>
          <w:top w:w="35" w:type="dxa"/>
          <w:left w:w="107" w:type="dxa"/>
          <w:right w:w="116" w:type="dxa"/>
        </w:tblCellMar>
        <w:tblLook w:val="04A0"/>
      </w:tblPr>
      <w:tblGrid>
        <w:gridCol w:w="2158"/>
        <w:gridCol w:w="10"/>
        <w:gridCol w:w="2367"/>
        <w:gridCol w:w="10"/>
        <w:gridCol w:w="984"/>
        <w:gridCol w:w="10"/>
        <w:gridCol w:w="917"/>
        <w:gridCol w:w="10"/>
        <w:gridCol w:w="916"/>
        <w:gridCol w:w="10"/>
        <w:gridCol w:w="844"/>
        <w:gridCol w:w="10"/>
        <w:gridCol w:w="845"/>
        <w:gridCol w:w="10"/>
        <w:gridCol w:w="357"/>
        <w:gridCol w:w="10"/>
        <w:gridCol w:w="1164"/>
      </w:tblGrid>
      <w:tr w:rsidR="00B5693E" w:rsidRPr="009B6883" w:rsidTr="0024309F">
        <w:trPr>
          <w:trHeight w:val="308"/>
        </w:trPr>
        <w:tc>
          <w:tcPr>
            <w:tcW w:w="10632" w:type="dxa"/>
            <w:gridSpan w:val="17"/>
            <w:tcBorders>
              <w:top w:val="single" w:sz="4" w:space="0" w:color="000000"/>
              <w:left w:val="single" w:sz="4" w:space="0" w:color="000000"/>
              <w:bottom w:val="single" w:sz="4" w:space="0" w:color="000000"/>
              <w:right w:val="single" w:sz="4" w:space="0" w:color="000000"/>
            </w:tcBorders>
            <w:shd w:val="clear" w:color="auto" w:fill="FFF2CC"/>
            <w:hideMark/>
          </w:tcPr>
          <w:p w:rsidR="00B5693E" w:rsidRPr="009B6883" w:rsidRDefault="00B5693E" w:rsidP="009B6883">
            <w:pPr>
              <w:jc w:val="center"/>
              <w:rPr>
                <w:lang w:val="el-GR"/>
              </w:rPr>
            </w:pPr>
            <w:r w:rsidRPr="009B6883">
              <w:rPr>
                <w:lang w:val="el-GR"/>
              </w:rPr>
              <w:t>Επισκευή και συντήρηση συστήματος πέδησης</w:t>
            </w:r>
          </w:p>
        </w:tc>
      </w:tr>
      <w:tr w:rsidR="00B5693E" w:rsidRPr="00F45393" w:rsidTr="0024309F">
        <w:tblPrEx>
          <w:tblCellMar>
            <w:left w:w="0" w:type="dxa"/>
            <w:right w:w="100" w:type="dxa"/>
          </w:tblCellMar>
        </w:tblPrEx>
        <w:trPr>
          <w:trHeight w:val="312"/>
        </w:trPr>
        <w:tc>
          <w:tcPr>
            <w:tcW w:w="21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Έλεγχος δικτύου αέρος</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310"/>
        </w:trPr>
        <w:tc>
          <w:tcPr>
            <w:tcW w:w="21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Έλεγχος κεντρικής βαλβίδας</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01"/>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Έλεγχος – αλλαγή φυσούνες τροχών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58"/>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Έλεγχος – αλλαγή ρεγουλατόρων φρένων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1h</w:t>
            </w:r>
          </w:p>
        </w:tc>
      </w:tr>
      <w:tr w:rsidR="00B5693E" w:rsidRPr="00F45393" w:rsidTr="0024309F">
        <w:tblPrEx>
          <w:tblCellMar>
            <w:left w:w="0" w:type="dxa"/>
            <w:right w:w="100" w:type="dxa"/>
          </w:tblCellMar>
        </w:tblPrEx>
        <w:trPr>
          <w:trHeight w:val="401"/>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Έλεγχος – τορνίρισµα ταμπούρων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61"/>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Έλεγχος - αλλαγή σιαγόνων φερµουίτ εμπρόσθιων τροχών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61"/>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7</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Έλεγχος – αλλαγή σιαγόνων οπίσθιων τροχών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1h</w:t>
            </w:r>
          </w:p>
        </w:tc>
      </w:tr>
      <w:tr w:rsidR="00B5693E" w:rsidRPr="009B6883" w:rsidTr="0024309F">
        <w:tblPrEx>
          <w:tblCellMar>
            <w:left w:w="0" w:type="dxa"/>
            <w:right w:w="100" w:type="dxa"/>
          </w:tblCellMar>
        </w:tblPrEx>
        <w:trPr>
          <w:trHeight w:val="458"/>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8</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Λίπανση – αντικατάσταση ρουλεμάν τροχών – µουαγιέ</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9B6883" w:rsidRDefault="00B5693E" w:rsidP="009B6883">
            <w:pPr>
              <w:jc w:val="center"/>
              <w:rPr>
                <w:lang w:val="el-GR"/>
              </w:rPr>
            </w:pP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9B6883" w:rsidRDefault="00B5693E" w:rsidP="009B6883">
            <w:pPr>
              <w:jc w:val="center"/>
              <w:rPr>
                <w:lang w:val="el-GR"/>
              </w:rPr>
            </w:pP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9B6883" w:rsidRDefault="00B5693E" w:rsidP="009B6883">
            <w:pPr>
              <w:jc w:val="center"/>
              <w:rPr>
                <w:lang w:val="el-GR"/>
              </w:rPr>
            </w:pP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9B6883" w:rsidRDefault="00B5693E" w:rsidP="009B6883">
            <w:pPr>
              <w:jc w:val="center"/>
              <w:rPr>
                <w:lang w:val="el-GR"/>
              </w:rPr>
            </w:pP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9B6883" w:rsidRDefault="00B5693E" w:rsidP="009B6883">
            <w:pPr>
              <w:jc w:val="center"/>
              <w:rPr>
                <w:lang w:val="el-GR"/>
              </w:rPr>
            </w:pPr>
          </w:p>
        </w:tc>
        <w:tc>
          <w:tcPr>
            <w:tcW w:w="367" w:type="dxa"/>
            <w:gridSpan w:val="2"/>
            <w:tcBorders>
              <w:top w:val="single" w:sz="4" w:space="0" w:color="000000"/>
              <w:left w:val="single" w:sz="4" w:space="0" w:color="000000"/>
              <w:bottom w:val="single" w:sz="4" w:space="0" w:color="000000"/>
              <w:right w:val="nil"/>
            </w:tcBorders>
          </w:tcPr>
          <w:p w:rsidR="00B5693E" w:rsidRPr="009B6883" w:rsidRDefault="00B5693E" w:rsidP="009B6883">
            <w:pPr>
              <w:jc w:val="center"/>
              <w:rPr>
                <w:lang w:val="el-GR"/>
              </w:rPr>
            </w:pPr>
          </w:p>
        </w:tc>
        <w:tc>
          <w:tcPr>
            <w:tcW w:w="1174" w:type="dxa"/>
            <w:gridSpan w:val="2"/>
            <w:tcBorders>
              <w:top w:val="single" w:sz="4" w:space="0" w:color="000000"/>
              <w:left w:val="nil"/>
              <w:bottom w:val="single" w:sz="4" w:space="0" w:color="000000"/>
              <w:right w:val="single" w:sz="4" w:space="0" w:color="000000"/>
            </w:tcBorders>
            <w:vAlign w:val="center"/>
            <w:hideMark/>
          </w:tcPr>
          <w:p w:rsidR="00B5693E" w:rsidRPr="009B6883" w:rsidRDefault="00B5693E" w:rsidP="009B6883">
            <w:pPr>
              <w:jc w:val="center"/>
              <w:rPr>
                <w:lang w:val="el-GR"/>
              </w:rPr>
            </w:pPr>
          </w:p>
        </w:tc>
      </w:tr>
      <w:tr w:rsidR="00B5693E" w:rsidRPr="00F45393" w:rsidTr="0024309F">
        <w:tblPrEx>
          <w:tblCellMar>
            <w:left w:w="0" w:type="dxa"/>
            <w:right w:w="100" w:type="dxa"/>
          </w:tblCellMar>
        </w:tblPrEx>
        <w:trPr>
          <w:trHeight w:val="461"/>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9</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Λίπανση – αντικατάσταση ενός ρουλεμάν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310"/>
        </w:trPr>
        <w:tc>
          <w:tcPr>
            <w:tcW w:w="21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10</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Τσιμούχες – δαχτυλίδια</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61"/>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Εξαγωγή και επισκευή παντόφλας φρένων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58"/>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τακάκια εμπρόσθιων τροχών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1h</w:t>
            </w:r>
          </w:p>
        </w:tc>
      </w:tr>
      <w:tr w:rsidR="00B5693E" w:rsidRPr="00F45393" w:rsidTr="0024309F">
        <w:tblPrEx>
          <w:tblCellMar>
            <w:left w:w="0" w:type="dxa"/>
            <w:right w:w="100" w:type="dxa"/>
          </w:tblCellMar>
        </w:tblPrEx>
        <w:trPr>
          <w:trHeight w:val="312"/>
        </w:trPr>
        <w:tc>
          <w:tcPr>
            <w:tcW w:w="21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δύο ταμπούρων</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1h</w:t>
            </w:r>
          </w:p>
        </w:tc>
      </w:tr>
      <w:tr w:rsidR="00B5693E" w:rsidRPr="00F45393" w:rsidTr="0024309F">
        <w:tblPrEx>
          <w:tblCellMar>
            <w:left w:w="0" w:type="dxa"/>
            <w:right w:w="100" w:type="dxa"/>
          </w:tblCellMar>
        </w:tblPrEx>
        <w:trPr>
          <w:trHeight w:val="311"/>
        </w:trPr>
        <w:tc>
          <w:tcPr>
            <w:tcW w:w="21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4 ελατηρίων</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1h</w:t>
            </w:r>
          </w:p>
        </w:tc>
      </w:tr>
      <w:tr w:rsidR="00B5693E" w:rsidRPr="009B6883" w:rsidTr="0024309F">
        <w:tblPrEx>
          <w:tblCellMar>
            <w:left w:w="0" w:type="dxa"/>
            <w:right w:w="100" w:type="dxa"/>
          </w:tblCellMar>
        </w:tblPrEx>
        <w:trPr>
          <w:trHeight w:val="307"/>
        </w:trPr>
        <w:tc>
          <w:tcPr>
            <w:tcW w:w="9458" w:type="dxa"/>
            <w:gridSpan w:val="15"/>
            <w:tcBorders>
              <w:top w:val="single" w:sz="4" w:space="0" w:color="000000"/>
              <w:left w:val="single" w:sz="4" w:space="0" w:color="000000"/>
              <w:bottom w:val="single" w:sz="4" w:space="0" w:color="000000"/>
              <w:right w:val="nil"/>
            </w:tcBorders>
            <w:shd w:val="clear" w:color="auto" w:fill="FFF2CC"/>
            <w:hideMark/>
          </w:tcPr>
          <w:p w:rsidR="00B5693E" w:rsidRPr="009B6883" w:rsidRDefault="00B5693E" w:rsidP="009B6883">
            <w:pPr>
              <w:jc w:val="center"/>
              <w:rPr>
                <w:lang w:val="el-GR"/>
              </w:rPr>
            </w:pPr>
            <w:r w:rsidRPr="009B6883">
              <w:rPr>
                <w:lang w:val="el-GR"/>
              </w:rPr>
              <w:t>Επισκευή και συντήρηση εμπρόσθιου συστήματος</w:t>
            </w:r>
          </w:p>
        </w:tc>
        <w:tc>
          <w:tcPr>
            <w:tcW w:w="1174" w:type="dxa"/>
            <w:gridSpan w:val="2"/>
            <w:tcBorders>
              <w:top w:val="single" w:sz="4" w:space="0" w:color="000000"/>
              <w:left w:val="nil"/>
              <w:bottom w:val="single" w:sz="4" w:space="0" w:color="000000"/>
              <w:right w:val="single" w:sz="4" w:space="0" w:color="000000"/>
            </w:tcBorders>
            <w:shd w:val="clear" w:color="auto" w:fill="FFF2CC"/>
          </w:tcPr>
          <w:p w:rsidR="00B5693E" w:rsidRPr="009B6883" w:rsidRDefault="00B5693E" w:rsidP="009B6883">
            <w:pPr>
              <w:jc w:val="center"/>
              <w:rPr>
                <w:lang w:val="el-GR"/>
              </w:rPr>
            </w:pPr>
          </w:p>
        </w:tc>
      </w:tr>
      <w:tr w:rsidR="00B5693E" w:rsidRPr="00F45393" w:rsidTr="0024309F">
        <w:tblPrEx>
          <w:tblCellMar>
            <w:left w:w="0" w:type="dxa"/>
            <w:right w:w="100" w:type="dxa"/>
          </w:tblCellMar>
        </w:tblPrEx>
        <w:trPr>
          <w:trHeight w:val="311"/>
        </w:trPr>
        <w:tc>
          <w:tcPr>
            <w:tcW w:w="21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lastRenderedPageBreak/>
              <w:t>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Ακραξώνιο</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310"/>
        </w:trPr>
        <w:tc>
          <w:tcPr>
            <w:tcW w:w="21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Πείρος ακραξωνίου</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74" w:type="dxa"/>
            <w:gridSpan w:val="2"/>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Ρουλεμάν πείρων ακραξωνίων</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Ακραξώνιο – Πείρος Ακραξωνίου</w:t>
            </w:r>
          </w:p>
          <w:p w:rsidR="00B5693E" w:rsidRPr="009B6883" w:rsidRDefault="00B5693E" w:rsidP="009B6883">
            <w:pPr>
              <w:jc w:val="center"/>
              <w:rPr>
                <w:lang w:val="el-GR"/>
              </w:rPr>
            </w:pPr>
            <w:r w:rsidRPr="009B6883">
              <w:rPr>
                <w:lang w:val="el-GR"/>
              </w:rPr>
              <w:t>– Ρουλεμάν πείρων ακραξωνίων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8h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8h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Ρουλεμάν – Τσιμούχες µουαγιέ, Ροδέλες, Ροδέλες μεταλλικές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6</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Γλίστρες – κουζινέτα</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8h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8h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8h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8h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7</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Τάπες πηροδακτυλιών</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8</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Γρασσαδοράκια</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p>
        </w:tc>
      </w:tr>
      <w:tr w:rsidR="00B5693E" w:rsidRPr="00F45393" w:rsidTr="0024309F">
        <w:tblPrEx>
          <w:tblCellMar>
            <w:left w:w="0" w:type="dxa"/>
            <w:right w:w="10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9</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Αλλαγή ακρόµπαρα μικρής – μεγάλης μπάρας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10</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Έλεγχος – επισκευή μηχανισμού διεύθυνσης (μηχανικός)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5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Έλεγχος – επισκευή υδραυλικής αντλίας τιμονιού</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8h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8h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Έλεγχος – επισκευή υδραυλικού ατέρμονα τιμονιού</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7h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10h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7h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10h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αντλίας τιμονιού</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462"/>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Έλεγχος – αλλαγή µμαρκούτσια πιέσεως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367" w:type="dxa"/>
            <w:gridSpan w:val="2"/>
            <w:tcBorders>
              <w:top w:val="single" w:sz="4" w:space="0" w:color="000000"/>
              <w:left w:val="single" w:sz="4" w:space="0" w:color="000000"/>
              <w:bottom w:val="single" w:sz="4" w:space="0" w:color="000000"/>
              <w:right w:val="nil"/>
            </w:tcBorders>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100" w:type="dxa"/>
          </w:tblCellMar>
        </w:tblPrEx>
        <w:trPr>
          <w:trHeight w:val="307"/>
        </w:trPr>
        <w:tc>
          <w:tcPr>
            <w:tcW w:w="9468" w:type="dxa"/>
            <w:gridSpan w:val="16"/>
            <w:tcBorders>
              <w:top w:val="single" w:sz="4" w:space="0" w:color="000000"/>
              <w:left w:val="single" w:sz="4" w:space="0" w:color="000000"/>
              <w:bottom w:val="single" w:sz="4" w:space="0" w:color="000000"/>
              <w:right w:val="nil"/>
            </w:tcBorders>
            <w:shd w:val="clear" w:color="auto" w:fill="FFF2CC"/>
            <w:hideMark/>
          </w:tcPr>
          <w:p w:rsidR="00B5693E" w:rsidRPr="00F45393" w:rsidRDefault="00B5693E" w:rsidP="009B6883">
            <w:pPr>
              <w:jc w:val="center"/>
            </w:pPr>
            <w:r w:rsidRPr="00F45393">
              <w:t>Επισκευή και συντήρηση αεροσυμπιεστών</w:t>
            </w:r>
          </w:p>
        </w:tc>
        <w:tc>
          <w:tcPr>
            <w:tcW w:w="1164" w:type="dxa"/>
            <w:tcBorders>
              <w:top w:val="single" w:sz="4" w:space="0" w:color="000000"/>
              <w:left w:val="nil"/>
              <w:bottom w:val="single" w:sz="4" w:space="0" w:color="000000"/>
              <w:right w:val="single" w:sz="4" w:space="0" w:color="000000"/>
            </w:tcBorders>
            <w:shd w:val="clear" w:color="auto" w:fill="FFF2CC"/>
          </w:tcPr>
          <w:p w:rsidR="00B5693E" w:rsidRPr="00F45393" w:rsidRDefault="00B5693E" w:rsidP="009B6883">
            <w:pPr>
              <w:jc w:val="center"/>
            </w:pPr>
          </w:p>
        </w:tc>
      </w:tr>
      <w:tr w:rsidR="00B5693E" w:rsidRPr="00F45393" w:rsidTr="0024309F">
        <w:tblPrEx>
          <w:tblCellMar>
            <w:left w:w="0" w:type="dxa"/>
            <w:right w:w="100" w:type="dxa"/>
          </w:tblCellMar>
        </w:tblPrEx>
        <w:trPr>
          <w:trHeight w:val="793"/>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Στρόφαλος, Ρουλεμάν, Ελατήρια κόφλερ (σετ), Δακτυλίδια, Μπιέλες, Σετ ελατήρια, Σετ φλάντζες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367" w:type="dxa"/>
            <w:gridSpan w:val="2"/>
            <w:tcBorders>
              <w:top w:val="single" w:sz="4" w:space="0" w:color="000000"/>
              <w:left w:val="single" w:sz="4" w:space="0" w:color="000000"/>
              <w:bottom w:val="single" w:sz="4" w:space="0" w:color="000000"/>
              <w:right w:val="nil"/>
            </w:tcBorders>
            <w:vAlign w:val="center"/>
            <w:hideMark/>
          </w:tcPr>
          <w:p w:rsidR="00B5693E" w:rsidRPr="00F45393" w:rsidRDefault="00B5693E" w:rsidP="009B6883">
            <w:pPr>
              <w:jc w:val="center"/>
            </w:pPr>
            <w:r w:rsidRPr="00F45393">
              <w:t>-</w:t>
            </w:r>
          </w:p>
        </w:tc>
        <w:tc>
          <w:tcPr>
            <w:tcW w:w="1164" w:type="dxa"/>
            <w:tcBorders>
              <w:top w:val="single" w:sz="4" w:space="0" w:color="000000"/>
              <w:left w:val="nil"/>
              <w:bottom w:val="single" w:sz="4" w:space="0" w:color="000000"/>
              <w:right w:val="single" w:sz="4" w:space="0" w:color="000000"/>
            </w:tcBorders>
          </w:tcPr>
          <w:p w:rsidR="00B5693E" w:rsidRPr="00F45393" w:rsidRDefault="00B5693E" w:rsidP="009B6883">
            <w:pPr>
              <w:jc w:val="center"/>
            </w:pP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Σκάστρα κόφλερ</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367" w:type="dxa"/>
            <w:gridSpan w:val="2"/>
            <w:tcBorders>
              <w:top w:val="single" w:sz="4" w:space="0" w:color="000000"/>
              <w:left w:val="single" w:sz="4" w:space="0" w:color="000000"/>
              <w:bottom w:val="single" w:sz="4" w:space="0" w:color="000000"/>
              <w:right w:val="nil"/>
            </w:tcBorders>
            <w:hideMark/>
          </w:tcPr>
          <w:p w:rsidR="00B5693E" w:rsidRPr="00F45393" w:rsidRDefault="00B5693E" w:rsidP="009B6883">
            <w:pPr>
              <w:jc w:val="center"/>
            </w:pPr>
            <w:r w:rsidRPr="00F45393">
              <w:t>-</w:t>
            </w:r>
          </w:p>
        </w:tc>
        <w:tc>
          <w:tcPr>
            <w:tcW w:w="1164" w:type="dxa"/>
            <w:tcBorders>
              <w:top w:val="single" w:sz="4" w:space="0" w:color="000000"/>
              <w:left w:val="nil"/>
              <w:bottom w:val="single" w:sz="4" w:space="0" w:color="000000"/>
              <w:right w:val="single" w:sz="4" w:space="0" w:color="000000"/>
            </w:tcBorders>
          </w:tcPr>
          <w:p w:rsidR="00B5693E" w:rsidRPr="00F45393" w:rsidRDefault="00B5693E" w:rsidP="009B6883">
            <w:pPr>
              <w:jc w:val="center"/>
            </w:pP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Σετ φλάντζες κόφλερ κεφαλής</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367" w:type="dxa"/>
            <w:gridSpan w:val="2"/>
            <w:tcBorders>
              <w:top w:val="single" w:sz="4" w:space="0" w:color="000000"/>
              <w:left w:val="single" w:sz="4" w:space="0" w:color="000000"/>
              <w:bottom w:val="single" w:sz="4" w:space="0" w:color="000000"/>
              <w:right w:val="nil"/>
            </w:tcBorders>
            <w:hideMark/>
          </w:tcPr>
          <w:p w:rsidR="00B5693E" w:rsidRPr="00F45393" w:rsidRDefault="00B5693E" w:rsidP="009B6883">
            <w:pPr>
              <w:jc w:val="center"/>
            </w:pPr>
            <w:r w:rsidRPr="00F45393">
              <w:t>-</w:t>
            </w:r>
          </w:p>
        </w:tc>
        <w:tc>
          <w:tcPr>
            <w:tcW w:w="1164" w:type="dxa"/>
            <w:tcBorders>
              <w:top w:val="single" w:sz="4" w:space="0" w:color="000000"/>
              <w:left w:val="nil"/>
              <w:bottom w:val="single" w:sz="4" w:space="0" w:color="000000"/>
              <w:right w:val="single" w:sz="4" w:space="0" w:color="000000"/>
            </w:tcBorders>
          </w:tcPr>
          <w:p w:rsidR="00B5693E" w:rsidRPr="00F45393" w:rsidRDefault="00B5693E" w:rsidP="009B6883">
            <w:pPr>
              <w:jc w:val="center"/>
            </w:pP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Σετ ελατήρια κόφλερ</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367" w:type="dxa"/>
            <w:gridSpan w:val="2"/>
            <w:tcBorders>
              <w:top w:val="single" w:sz="4" w:space="0" w:color="000000"/>
              <w:left w:val="single" w:sz="4" w:space="0" w:color="000000"/>
              <w:bottom w:val="single" w:sz="4" w:space="0" w:color="000000"/>
              <w:right w:val="nil"/>
            </w:tcBorders>
            <w:hideMark/>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tcPr>
          <w:p w:rsidR="00B5693E" w:rsidRPr="00F45393" w:rsidRDefault="00B5693E" w:rsidP="009B6883">
            <w:pPr>
              <w:jc w:val="center"/>
            </w:pP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Βαλβίδα κόφλερ</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367" w:type="dxa"/>
            <w:gridSpan w:val="2"/>
            <w:tcBorders>
              <w:top w:val="single" w:sz="4" w:space="0" w:color="000000"/>
              <w:left w:val="single" w:sz="4" w:space="0" w:color="000000"/>
              <w:bottom w:val="single" w:sz="4" w:space="0" w:color="000000"/>
              <w:right w:val="nil"/>
            </w:tcBorders>
            <w:hideMark/>
          </w:tcPr>
          <w:p w:rsidR="00B5693E" w:rsidRPr="00F45393" w:rsidRDefault="00B5693E" w:rsidP="009B6883">
            <w:pPr>
              <w:jc w:val="center"/>
            </w:pPr>
            <w:r w:rsidRPr="00F45393">
              <w:t>-</w:t>
            </w:r>
          </w:p>
        </w:tc>
        <w:tc>
          <w:tcPr>
            <w:tcW w:w="1164" w:type="dxa"/>
            <w:tcBorders>
              <w:top w:val="single" w:sz="4" w:space="0" w:color="000000"/>
              <w:left w:val="nil"/>
              <w:bottom w:val="single" w:sz="4" w:space="0" w:color="000000"/>
              <w:right w:val="single" w:sz="4" w:space="0" w:color="000000"/>
            </w:tcBorders>
          </w:tcPr>
          <w:p w:rsidR="00B5693E" w:rsidRPr="00F45393" w:rsidRDefault="00B5693E" w:rsidP="009B6883">
            <w:pPr>
              <w:jc w:val="center"/>
            </w:pPr>
          </w:p>
        </w:tc>
      </w:tr>
      <w:tr w:rsidR="00B5693E" w:rsidRPr="00F45393" w:rsidTr="0024309F">
        <w:tblPrEx>
          <w:tblCellMar>
            <w:left w:w="0" w:type="dxa"/>
            <w:right w:w="10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lastRenderedPageBreak/>
              <w:t>6</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Χιτώνιο κόφλερ</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367" w:type="dxa"/>
            <w:gridSpan w:val="2"/>
            <w:tcBorders>
              <w:top w:val="single" w:sz="4" w:space="0" w:color="000000"/>
              <w:left w:val="single" w:sz="4" w:space="0" w:color="000000"/>
              <w:bottom w:val="single" w:sz="4" w:space="0" w:color="000000"/>
              <w:right w:val="nil"/>
            </w:tcBorders>
            <w:hideMark/>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tcPr>
          <w:p w:rsidR="00B5693E" w:rsidRPr="00F45393" w:rsidRDefault="00B5693E" w:rsidP="009B6883">
            <w:pPr>
              <w:jc w:val="center"/>
            </w:pPr>
          </w:p>
        </w:tc>
      </w:tr>
      <w:tr w:rsidR="00B5693E" w:rsidRPr="00F45393" w:rsidTr="0024309F">
        <w:tblPrEx>
          <w:tblCellMar>
            <w:left w:w="0" w:type="dxa"/>
            <w:right w:w="100" w:type="dxa"/>
          </w:tblCellMar>
        </w:tblPrEx>
        <w:trPr>
          <w:trHeight w:val="313"/>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7</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Φίλτρα</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p>
        </w:tc>
        <w:tc>
          <w:tcPr>
            <w:tcW w:w="367" w:type="dxa"/>
            <w:gridSpan w:val="2"/>
            <w:tcBorders>
              <w:top w:val="single" w:sz="4" w:space="0" w:color="000000"/>
              <w:left w:val="single" w:sz="4" w:space="0" w:color="000000"/>
              <w:bottom w:val="single" w:sz="4" w:space="0" w:color="000000"/>
              <w:right w:val="nil"/>
            </w:tcBorders>
            <w:hideMark/>
          </w:tcPr>
          <w:p w:rsidR="00B5693E" w:rsidRPr="00F45393" w:rsidRDefault="00B5693E" w:rsidP="009B6883">
            <w:pPr>
              <w:jc w:val="center"/>
            </w:pPr>
          </w:p>
        </w:tc>
        <w:tc>
          <w:tcPr>
            <w:tcW w:w="1164" w:type="dxa"/>
            <w:tcBorders>
              <w:top w:val="single" w:sz="4" w:space="0" w:color="000000"/>
              <w:left w:val="nil"/>
              <w:bottom w:val="single" w:sz="4" w:space="0" w:color="000000"/>
              <w:right w:val="single" w:sz="4" w:space="0" w:color="000000"/>
            </w:tcBorders>
          </w:tcPr>
          <w:p w:rsidR="00B5693E" w:rsidRPr="00F45393" w:rsidRDefault="00B5693E" w:rsidP="009B6883">
            <w:pPr>
              <w:jc w:val="center"/>
            </w:pPr>
          </w:p>
        </w:tc>
      </w:tr>
      <w:tr w:rsidR="00B5693E" w:rsidRPr="00F45393" w:rsidTr="0024309F">
        <w:tblPrEx>
          <w:tblCellMar>
            <w:left w:w="0" w:type="dxa"/>
            <w:right w:w="100" w:type="dxa"/>
          </w:tblCellMar>
        </w:tblPrEx>
        <w:trPr>
          <w:trHeight w:val="307"/>
        </w:trPr>
        <w:tc>
          <w:tcPr>
            <w:tcW w:w="9468" w:type="dxa"/>
            <w:gridSpan w:val="16"/>
            <w:tcBorders>
              <w:top w:val="single" w:sz="4" w:space="0" w:color="000000"/>
              <w:left w:val="single" w:sz="4" w:space="0" w:color="000000"/>
              <w:bottom w:val="single" w:sz="4" w:space="0" w:color="000000"/>
              <w:right w:val="nil"/>
            </w:tcBorders>
            <w:shd w:val="clear" w:color="auto" w:fill="FFF2CC"/>
            <w:hideMark/>
          </w:tcPr>
          <w:p w:rsidR="00B5693E" w:rsidRPr="00F45393" w:rsidRDefault="00B5693E" w:rsidP="009B6883">
            <w:pPr>
              <w:jc w:val="center"/>
            </w:pPr>
            <w:r w:rsidRPr="00F45393">
              <w:t>Επισκευή και συντήρηση διαφορικού</w:t>
            </w:r>
          </w:p>
        </w:tc>
        <w:tc>
          <w:tcPr>
            <w:tcW w:w="1164" w:type="dxa"/>
            <w:tcBorders>
              <w:top w:val="single" w:sz="4" w:space="0" w:color="000000"/>
              <w:left w:val="nil"/>
              <w:bottom w:val="single" w:sz="4" w:space="0" w:color="000000"/>
              <w:right w:val="single" w:sz="4" w:space="0" w:color="000000"/>
            </w:tcBorders>
            <w:shd w:val="clear" w:color="auto" w:fill="FFF2CC"/>
          </w:tcPr>
          <w:p w:rsidR="00B5693E" w:rsidRPr="00F45393" w:rsidRDefault="00B5693E" w:rsidP="009B6883">
            <w:pPr>
              <w:jc w:val="center"/>
            </w:pPr>
          </w:p>
        </w:tc>
      </w:tr>
      <w:tr w:rsidR="00B5693E" w:rsidRPr="00F45393" w:rsidTr="0024309F">
        <w:tblPrEx>
          <w:tblCellMar>
            <w:left w:w="0" w:type="dxa"/>
            <w:right w:w="0" w:type="dxa"/>
          </w:tblCellMar>
        </w:tblPrEx>
        <w:trPr>
          <w:trHeight w:val="461"/>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Επισκευή – αντικατάσταση πηνίο κορώνα ρουλεμάν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8h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10h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15h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10h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15h</w:t>
            </w:r>
          </w:p>
        </w:tc>
        <w:tc>
          <w:tcPr>
            <w:tcW w:w="1541" w:type="dxa"/>
            <w:gridSpan w:val="4"/>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61"/>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Επισκευή – αντικατάσταση μειωτήρων – ημιαξονίων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8h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8h</w:t>
            </w:r>
          </w:p>
        </w:tc>
        <w:tc>
          <w:tcPr>
            <w:tcW w:w="1541" w:type="dxa"/>
            <w:gridSpan w:val="4"/>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1"/>
        </w:trPr>
        <w:tc>
          <w:tcPr>
            <w:tcW w:w="21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Φλάντζες τσιμούχες</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1541" w:type="dxa"/>
            <w:gridSpan w:val="4"/>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9B6883" w:rsidTr="0024309F">
        <w:tblPrEx>
          <w:tblCellMar>
            <w:left w:w="0" w:type="dxa"/>
            <w:right w:w="0" w:type="dxa"/>
          </w:tblCellMar>
        </w:tblPrEx>
        <w:trPr>
          <w:trHeight w:val="307"/>
        </w:trPr>
        <w:tc>
          <w:tcPr>
            <w:tcW w:w="10632" w:type="dxa"/>
            <w:gridSpan w:val="17"/>
            <w:tcBorders>
              <w:top w:val="single" w:sz="4" w:space="0" w:color="000000"/>
              <w:left w:val="single" w:sz="4" w:space="0" w:color="000000"/>
              <w:bottom w:val="single" w:sz="4" w:space="0" w:color="000000"/>
              <w:right w:val="single" w:sz="4" w:space="0" w:color="000000"/>
            </w:tcBorders>
            <w:shd w:val="clear" w:color="auto" w:fill="FFF2CC"/>
            <w:hideMark/>
          </w:tcPr>
          <w:p w:rsidR="00B5693E" w:rsidRPr="009B6883" w:rsidRDefault="00B5693E" w:rsidP="009B6883">
            <w:pPr>
              <w:jc w:val="center"/>
              <w:rPr>
                <w:lang w:val="el-GR"/>
              </w:rPr>
            </w:pPr>
            <w:r w:rsidRPr="009B6883">
              <w:rPr>
                <w:lang w:val="el-GR"/>
              </w:rPr>
              <w:t>Επισκευή και συντήρηση καμπίνας - οχήματος</w:t>
            </w:r>
          </w:p>
        </w:tc>
      </w:tr>
      <w:tr w:rsidR="00B5693E" w:rsidRPr="00F45393" w:rsidTr="0024309F">
        <w:tblPrEx>
          <w:tblCellMar>
            <w:left w:w="0" w:type="dxa"/>
            <w:right w:w="0" w:type="dxa"/>
          </w:tblCellMar>
        </w:tblPrEx>
        <w:trPr>
          <w:trHeight w:val="462"/>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αμορτισέρ κουβουκλίου</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1541" w:type="dxa"/>
            <w:gridSpan w:val="4"/>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01"/>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μπουκάλας ανύψωσης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1541" w:type="dxa"/>
            <w:gridSpan w:val="4"/>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58"/>
        </w:trPr>
        <w:tc>
          <w:tcPr>
            <w:tcW w:w="2158"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Έλεγχος – επισκευή – αλλαγή υδραυλικής αντλίας ανύψωσης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1541" w:type="dxa"/>
            <w:gridSpan w:val="4"/>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ταπετσαρίας οροφής καμπίνας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595"/>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Αντικατάσταση ταπετσαρίας θυρών και πίσω μέρους καμπίνας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0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πατώματος καμπίνας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7</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Επισκευή συστήματος άρθρωσης καμπίνας στο σασί</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8</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Επισκευή καθισμάτων αέρος</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595"/>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9</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Αλλαγή αφρολέξ, τελάρων, ελατηρίων και ταπετσαρίας κατά περίπτωση</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7h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7h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10</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 xml:space="preserve">Επισκευή </w:t>
            </w:r>
            <w:r>
              <w:t>μ</w:t>
            </w:r>
            <w:r w:rsidRPr="00F45393">
              <w:t>ηχανισμού βάσης καθίσματος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εμπρόσθιου υαλοπίνακα</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5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υπολοίπων υαλοπινάκων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2"/>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lastRenderedPageBreak/>
              <w:t>13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Επισκευή αρθρώσεων θυρών</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5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 xml:space="preserve">Αντικατάσταση </w:t>
            </w:r>
            <w:r>
              <w:t>μ</w:t>
            </w:r>
            <w:r w:rsidRPr="00F45393">
              <w:t>ηχανισμών ανύψωσης παραθύρων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 xml:space="preserve">Αντικατάσταση </w:t>
            </w:r>
            <w:r>
              <w:t>μ</w:t>
            </w:r>
            <w:r w:rsidRPr="00F45393">
              <w:t>ηχανισμού ασφάλισης θυρών</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16</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Τσιμούχες στεγανοποίηση</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59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17</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Καθαρισμός καμπίνας, καθίσματα, ταπετσαρίες, πλαστικά μέρη</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08"/>
        </w:trPr>
        <w:tc>
          <w:tcPr>
            <w:tcW w:w="10632" w:type="dxa"/>
            <w:gridSpan w:val="17"/>
            <w:tcBorders>
              <w:top w:val="single" w:sz="4" w:space="0" w:color="000000"/>
              <w:left w:val="single" w:sz="4" w:space="0" w:color="000000"/>
              <w:bottom w:val="single" w:sz="4" w:space="0" w:color="000000"/>
              <w:right w:val="single" w:sz="4" w:space="0" w:color="000000"/>
            </w:tcBorders>
            <w:shd w:val="clear" w:color="auto" w:fill="FFF2CC"/>
            <w:hideMark/>
          </w:tcPr>
          <w:p w:rsidR="00B5693E" w:rsidRPr="00F45393" w:rsidRDefault="00B5693E" w:rsidP="009B6883">
            <w:pPr>
              <w:jc w:val="center"/>
            </w:pPr>
            <w:r w:rsidRPr="00F45393">
              <w:t>Επισκευή συστήματος εξαγωγής καυσαερίων</w:t>
            </w:r>
          </w:p>
        </w:tc>
      </w:tr>
      <w:tr w:rsidR="00B5693E" w:rsidRPr="00F45393" w:rsidTr="0024309F">
        <w:tblPrEx>
          <w:tblCellMar>
            <w:left w:w="0" w:type="dxa"/>
            <w:right w:w="0" w:type="dxa"/>
          </w:tblCellMar>
        </w:tblPrEx>
        <w:trPr>
          <w:trHeight w:val="311"/>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καζανάκι εξάτμισης</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7h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7h</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1"/>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σπιράλ εξάτμισης</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07"/>
        </w:trPr>
        <w:tc>
          <w:tcPr>
            <w:tcW w:w="10632" w:type="dxa"/>
            <w:gridSpan w:val="17"/>
            <w:tcBorders>
              <w:top w:val="single" w:sz="4" w:space="0" w:color="000000"/>
              <w:left w:val="single" w:sz="4" w:space="0" w:color="000000"/>
              <w:bottom w:val="single" w:sz="4" w:space="0" w:color="000000"/>
              <w:right w:val="single" w:sz="4" w:space="0" w:color="000000"/>
            </w:tcBorders>
            <w:shd w:val="clear" w:color="auto" w:fill="FFF2CC"/>
            <w:hideMark/>
          </w:tcPr>
          <w:p w:rsidR="00B5693E" w:rsidRPr="00F45393" w:rsidRDefault="00B5693E" w:rsidP="009B6883">
            <w:pPr>
              <w:jc w:val="center"/>
            </w:pPr>
            <w:r w:rsidRPr="00F45393">
              <w:t>Εργασίες Φανοποιίας - βαφής</w:t>
            </w:r>
          </w:p>
        </w:tc>
      </w:tr>
      <w:tr w:rsidR="00B5693E" w:rsidRPr="00F45393" w:rsidTr="0024309F">
        <w:tblPrEx>
          <w:tblCellMar>
            <w:left w:w="0" w:type="dxa"/>
            <w:right w:w="0" w:type="dxa"/>
          </w:tblCellMar>
        </w:tblPrEx>
        <w:trPr>
          <w:trHeight w:val="403"/>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 xml:space="preserve">Αντικατάσταση καθρέπτη µε </w:t>
            </w:r>
            <w:r>
              <w:t>μ</w:t>
            </w:r>
            <w:r w:rsidRPr="00F45393">
              <w:t>πράτσ</w:t>
            </w:r>
            <w:r>
              <w:t>ο</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½ 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½ 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½ 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½ 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½ 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Αντικατάσταση ντίζας και χειρολαβής πόρτας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0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Αντικατάσταση καθίσματος οδηγού</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5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κολλητού παρμπρίζ επιβατηγού</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0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κολλητού παρμπρίζ φορτηγού</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0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6</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 xml:space="preserve">Αλλαγή παρμπρίζ </w:t>
            </w:r>
            <w:r>
              <w:t>μ</w:t>
            </w:r>
            <w:r w:rsidRPr="00F45393">
              <w:t>ηχανήματο</w:t>
            </w:r>
            <w:r>
              <w:t>ς</w:t>
            </w:r>
            <w:r w:rsidRPr="00F45393">
              <w:t xml:space="preserve"> έργου</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7</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Αλλαγή σε λάστιχο παρμπρίζ επιβατηγού</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5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8</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9B6883">
            <w:pPr>
              <w:jc w:val="center"/>
              <w:rPr>
                <w:lang w:val="el-GR"/>
              </w:rPr>
            </w:pPr>
            <w:r w:rsidRPr="009B6883">
              <w:rPr>
                <w:lang w:val="el-GR"/>
              </w:rPr>
              <w:t>Αλλαγή σε λάστιχο παρμπρίζ φορτηγού</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40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9</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προφυλακτήρα διαιρούμενου</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2h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2"/>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10</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προφυλακτήρα</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2h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2"/>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σκαλοπατιού καμπίνας</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½ 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½ 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Αλλαγή γρύλου τζαμιού</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 ½ 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 ½ h</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13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 xml:space="preserve">Βαφή φτερών </w:t>
            </w:r>
            <w:r w:rsidRPr="00F45393">
              <w:lastRenderedPageBreak/>
              <w:t>αυτοκινήτου</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lastRenderedPageBreak/>
              <w:t>4h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4h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5h</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9B6883">
            <w:pPr>
              <w:jc w:val="center"/>
            </w:pPr>
            <w:r w:rsidRPr="00F45393">
              <w:t>-</w:t>
            </w: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lastRenderedPageBreak/>
              <w:t>14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Βαφή πόρτας φορτηγού</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4h</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w:t>
            </w: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Επισκευή κλειδαριάς</w:t>
            </w:r>
          </w:p>
        </w:tc>
        <w:tc>
          <w:tcPr>
            <w:tcW w:w="99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 ½ h</w:t>
            </w:r>
          </w:p>
        </w:tc>
        <w:tc>
          <w:tcPr>
            <w:tcW w:w="854"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 ½ h</w:t>
            </w:r>
          </w:p>
        </w:tc>
        <w:tc>
          <w:tcPr>
            <w:tcW w:w="855"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 ½ h</w:t>
            </w:r>
          </w:p>
        </w:tc>
        <w:tc>
          <w:tcPr>
            <w:tcW w:w="1531" w:type="dxa"/>
            <w:gridSpan w:val="3"/>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w:t>
            </w:r>
          </w:p>
        </w:tc>
      </w:tr>
      <w:tr w:rsidR="00B5693E" w:rsidRPr="00F45393" w:rsidTr="0024309F">
        <w:tblPrEx>
          <w:tblCellMar>
            <w:left w:w="0" w:type="dxa"/>
            <w:right w:w="0" w:type="dxa"/>
          </w:tblCellMar>
        </w:tblPrEx>
        <w:trPr>
          <w:trHeight w:val="402"/>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16</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Κατασκευή ταπετσαρίας καθίσματος</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3h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3h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4h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3h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4h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w:t>
            </w:r>
          </w:p>
        </w:tc>
      </w:tr>
      <w:tr w:rsidR="00B5693E" w:rsidRPr="00F45393" w:rsidTr="0024309F">
        <w:tblPrEx>
          <w:tblCellMar>
            <w:left w:w="0" w:type="dxa"/>
            <w:right w:w="0" w:type="dxa"/>
          </w:tblCellMar>
        </w:tblPrEx>
        <w:trPr>
          <w:trHeight w:val="307"/>
        </w:trPr>
        <w:tc>
          <w:tcPr>
            <w:tcW w:w="5539" w:type="dxa"/>
            <w:gridSpan w:val="6"/>
            <w:tcBorders>
              <w:top w:val="single" w:sz="4" w:space="0" w:color="000000"/>
              <w:left w:val="single" w:sz="4" w:space="0" w:color="000000"/>
              <w:bottom w:val="single" w:sz="4" w:space="0" w:color="000000"/>
              <w:right w:val="nil"/>
            </w:tcBorders>
            <w:shd w:val="clear" w:color="auto" w:fill="FFF2CC"/>
            <w:hideMark/>
          </w:tcPr>
          <w:p w:rsidR="00B5693E" w:rsidRPr="00F45393" w:rsidRDefault="00B5693E" w:rsidP="0024309F">
            <w:pPr>
              <w:jc w:val="center"/>
            </w:pPr>
            <w:r w:rsidRPr="00F45393">
              <w:t>Εργασίες συντήρησης, επισκευής ελαστικών</w:t>
            </w:r>
          </w:p>
        </w:tc>
        <w:tc>
          <w:tcPr>
            <w:tcW w:w="927" w:type="dxa"/>
            <w:gridSpan w:val="2"/>
            <w:tcBorders>
              <w:top w:val="single" w:sz="4" w:space="0" w:color="000000"/>
              <w:left w:val="nil"/>
              <w:bottom w:val="single" w:sz="4" w:space="0" w:color="000000"/>
              <w:right w:val="nil"/>
            </w:tcBorders>
            <w:shd w:val="clear" w:color="auto" w:fill="FFF2CC"/>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shd w:val="clear" w:color="auto" w:fill="FFF2CC"/>
          </w:tcPr>
          <w:p w:rsidR="00B5693E" w:rsidRPr="00F45393" w:rsidRDefault="00B5693E" w:rsidP="0024309F">
            <w:pPr>
              <w:jc w:val="center"/>
            </w:pPr>
          </w:p>
        </w:tc>
        <w:tc>
          <w:tcPr>
            <w:tcW w:w="854" w:type="dxa"/>
            <w:gridSpan w:val="2"/>
            <w:tcBorders>
              <w:top w:val="single" w:sz="4" w:space="0" w:color="000000"/>
              <w:left w:val="nil"/>
              <w:bottom w:val="single" w:sz="4" w:space="0" w:color="000000"/>
              <w:right w:val="nil"/>
            </w:tcBorders>
            <w:shd w:val="clear" w:color="auto" w:fill="FFF2CC"/>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shd w:val="clear" w:color="auto" w:fill="FFF2CC"/>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shd w:val="clear" w:color="auto" w:fill="FFF2CC"/>
          </w:tcPr>
          <w:p w:rsidR="00B5693E" w:rsidRPr="00F45393" w:rsidRDefault="00B5693E" w:rsidP="0024309F">
            <w:pPr>
              <w:jc w:val="center"/>
            </w:pPr>
          </w:p>
        </w:tc>
      </w:tr>
      <w:tr w:rsidR="00B5693E" w:rsidRPr="00F45393" w:rsidTr="0024309F">
        <w:tblPrEx>
          <w:tblCellMar>
            <w:left w:w="0" w:type="dxa"/>
            <w:right w:w="0" w:type="dxa"/>
          </w:tblCellMar>
        </w:tblPrEx>
        <w:trPr>
          <w:trHeight w:val="1379"/>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24309F">
            <w:pPr>
              <w:jc w:val="center"/>
              <w:rPr>
                <w:lang w:val="el-GR"/>
              </w:rPr>
            </w:pPr>
            <w:r w:rsidRPr="009B6883">
              <w:rPr>
                <w:lang w:val="el-GR"/>
              </w:rPr>
              <w:t>Εξαγωγή τροχού, ξεμοντάρισμα ελαστικού, εκτενή έλεγχο των ζημιών, επιδιόρθωση µε τη χρήση µανσόν ή µμανιτάρι, μοντάρισμα ελαστικού, επανατοποθέτηση τροχού και ζυγοστάθμιση</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1/2h</w:t>
            </w:r>
          </w:p>
        </w:tc>
      </w:tr>
      <w:tr w:rsidR="00B5693E" w:rsidRPr="00F45393" w:rsidTr="0024309F">
        <w:tblPrEx>
          <w:tblCellMar>
            <w:left w:w="0" w:type="dxa"/>
            <w:right w:w="0" w:type="dxa"/>
          </w:tblCellMar>
        </w:tblPrEx>
        <w:trPr>
          <w:trHeight w:val="401"/>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24309F">
            <w:pPr>
              <w:jc w:val="center"/>
              <w:rPr>
                <w:lang w:val="el-GR"/>
              </w:rPr>
            </w:pPr>
            <w:r w:rsidRPr="009B6883">
              <w:rPr>
                <w:lang w:val="el-GR"/>
              </w:rPr>
              <w:t>Επισκευή με αεροθάλαμο όπου απαιτείται</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1/2h</w:t>
            </w:r>
          </w:p>
        </w:tc>
      </w:tr>
      <w:tr w:rsidR="00B5693E" w:rsidRPr="00F45393" w:rsidTr="0024309F">
        <w:tblPrEx>
          <w:tblCellMar>
            <w:left w:w="0" w:type="dxa"/>
            <w:right w:w="0" w:type="dxa"/>
          </w:tblCellMar>
        </w:tblPrEx>
        <w:trPr>
          <w:trHeight w:val="403"/>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9B6883" w:rsidRDefault="00B5693E" w:rsidP="0024309F">
            <w:pPr>
              <w:jc w:val="center"/>
              <w:rPr>
                <w:lang w:val="el-GR"/>
              </w:rPr>
            </w:pPr>
            <w:r w:rsidRPr="009B6883">
              <w:rPr>
                <w:lang w:val="el-GR"/>
              </w:rPr>
              <w:t>Επισκευή με λάστιχο στεγανότητας όπου απαιτείται</w:t>
            </w:r>
          </w:p>
        </w:tc>
        <w:tc>
          <w:tcPr>
            <w:tcW w:w="99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1/2h</w:t>
            </w:r>
          </w:p>
        </w:tc>
        <w:tc>
          <w:tcPr>
            <w:tcW w:w="927"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1/2h</w:t>
            </w:r>
          </w:p>
        </w:tc>
        <w:tc>
          <w:tcPr>
            <w:tcW w:w="926"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854"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855"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1h</w:t>
            </w:r>
          </w:p>
        </w:tc>
        <w:tc>
          <w:tcPr>
            <w:tcW w:w="1531" w:type="dxa"/>
            <w:gridSpan w:val="3"/>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1/2h</w:t>
            </w:r>
          </w:p>
        </w:tc>
      </w:tr>
      <w:tr w:rsidR="00B5693E" w:rsidRPr="009B6883" w:rsidTr="0024309F">
        <w:tblPrEx>
          <w:tblCellMar>
            <w:left w:w="0" w:type="dxa"/>
            <w:right w:w="0" w:type="dxa"/>
          </w:tblCellMar>
        </w:tblPrEx>
        <w:trPr>
          <w:trHeight w:val="307"/>
        </w:trPr>
        <w:tc>
          <w:tcPr>
            <w:tcW w:w="5539" w:type="dxa"/>
            <w:gridSpan w:val="6"/>
            <w:tcBorders>
              <w:top w:val="single" w:sz="4" w:space="0" w:color="000000"/>
              <w:left w:val="single" w:sz="4" w:space="0" w:color="000000"/>
              <w:bottom w:val="single" w:sz="4" w:space="0" w:color="000000"/>
              <w:right w:val="nil"/>
            </w:tcBorders>
            <w:shd w:val="clear" w:color="auto" w:fill="FFF2CC"/>
            <w:hideMark/>
          </w:tcPr>
          <w:p w:rsidR="00B5693E" w:rsidRPr="009B6883" w:rsidRDefault="00B5693E" w:rsidP="0024309F">
            <w:pPr>
              <w:jc w:val="center"/>
              <w:rPr>
                <w:lang w:val="el-GR"/>
              </w:rPr>
            </w:pPr>
            <w:r w:rsidRPr="009B6883">
              <w:rPr>
                <w:lang w:val="el-GR"/>
              </w:rPr>
              <w:t>Εργασίες συντήρησης, επισκευής ηλεκτρικών μερών</w:t>
            </w:r>
          </w:p>
        </w:tc>
        <w:tc>
          <w:tcPr>
            <w:tcW w:w="927" w:type="dxa"/>
            <w:gridSpan w:val="2"/>
            <w:tcBorders>
              <w:top w:val="single" w:sz="4" w:space="0" w:color="000000"/>
              <w:left w:val="nil"/>
              <w:bottom w:val="single" w:sz="4" w:space="0" w:color="000000"/>
              <w:right w:val="nil"/>
            </w:tcBorders>
            <w:shd w:val="clear" w:color="auto" w:fill="FFF2CC"/>
          </w:tcPr>
          <w:p w:rsidR="00B5693E" w:rsidRPr="009B6883"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shd w:val="clear" w:color="auto" w:fill="FFF2CC"/>
          </w:tcPr>
          <w:p w:rsidR="00B5693E" w:rsidRPr="009B6883" w:rsidRDefault="00B5693E" w:rsidP="0024309F">
            <w:pPr>
              <w:jc w:val="center"/>
              <w:rPr>
                <w:lang w:val="el-GR"/>
              </w:rPr>
            </w:pPr>
          </w:p>
        </w:tc>
        <w:tc>
          <w:tcPr>
            <w:tcW w:w="854" w:type="dxa"/>
            <w:gridSpan w:val="2"/>
            <w:tcBorders>
              <w:top w:val="single" w:sz="4" w:space="0" w:color="000000"/>
              <w:left w:val="nil"/>
              <w:bottom w:val="single" w:sz="4" w:space="0" w:color="000000"/>
              <w:right w:val="nil"/>
            </w:tcBorders>
            <w:shd w:val="clear" w:color="auto" w:fill="FFF2CC"/>
          </w:tcPr>
          <w:p w:rsidR="00B5693E" w:rsidRPr="009B6883" w:rsidRDefault="00B5693E" w:rsidP="0024309F">
            <w:pPr>
              <w:jc w:val="center"/>
              <w:rPr>
                <w:lang w:val="el-GR"/>
              </w:rPr>
            </w:pPr>
          </w:p>
        </w:tc>
        <w:tc>
          <w:tcPr>
            <w:tcW w:w="855" w:type="dxa"/>
            <w:gridSpan w:val="2"/>
            <w:tcBorders>
              <w:top w:val="single" w:sz="4" w:space="0" w:color="000000"/>
              <w:left w:val="nil"/>
              <w:bottom w:val="single" w:sz="4" w:space="0" w:color="000000"/>
              <w:right w:val="nil"/>
            </w:tcBorders>
            <w:shd w:val="clear" w:color="auto" w:fill="FFF2CC"/>
          </w:tcPr>
          <w:p w:rsidR="00B5693E" w:rsidRPr="009B6883" w:rsidRDefault="00B5693E" w:rsidP="0024309F">
            <w:pPr>
              <w:jc w:val="center"/>
              <w:rPr>
                <w:lang w:val="el-GR"/>
              </w:rPr>
            </w:pPr>
          </w:p>
        </w:tc>
        <w:tc>
          <w:tcPr>
            <w:tcW w:w="1531" w:type="dxa"/>
            <w:gridSpan w:val="3"/>
            <w:tcBorders>
              <w:top w:val="single" w:sz="4" w:space="0" w:color="000000"/>
              <w:left w:val="nil"/>
              <w:bottom w:val="single" w:sz="4" w:space="0" w:color="000000"/>
              <w:right w:val="single" w:sz="4" w:space="0" w:color="000000"/>
            </w:tcBorders>
            <w:shd w:val="clear" w:color="auto" w:fill="FFF2CC"/>
          </w:tcPr>
          <w:p w:rsidR="00B5693E" w:rsidRPr="009B6883" w:rsidRDefault="00B5693E" w:rsidP="0024309F">
            <w:pPr>
              <w:jc w:val="center"/>
              <w:rPr>
                <w:lang w:val="el-GR"/>
              </w:rPr>
            </w:pPr>
          </w:p>
        </w:tc>
      </w:tr>
      <w:tr w:rsidR="00B5693E" w:rsidRPr="00F45393" w:rsidTr="0024309F">
        <w:tblPrEx>
          <w:tblCellMar>
            <w:left w:w="0" w:type="dxa"/>
            <w:right w:w="0" w:type="dxa"/>
          </w:tblCellMar>
        </w:tblPrEx>
        <w:trPr>
          <w:trHeight w:val="311"/>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 xml:space="preserve">Γενική επισκευή </w:t>
            </w:r>
            <w:r>
              <w:t>μ</w:t>
            </w:r>
            <w:r w:rsidRPr="00F45393">
              <w:t>ίζα</w:t>
            </w:r>
            <w:r>
              <w:t>ς</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4h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2"/>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µίζας</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2h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5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Γενική επισκευή και έλεγχος δυναµό – αυτομάτου</w:t>
            </w:r>
          </w:p>
        </w:tc>
        <w:tc>
          <w:tcPr>
            <w:tcW w:w="994" w:type="dxa"/>
            <w:gridSpan w:val="2"/>
            <w:tcBorders>
              <w:top w:val="single" w:sz="4" w:space="0" w:color="000000"/>
              <w:left w:val="single" w:sz="4" w:space="0" w:color="000000"/>
              <w:bottom w:val="single" w:sz="4" w:space="0" w:color="000000"/>
              <w:right w:val="nil"/>
            </w:tcBorders>
          </w:tcPr>
          <w:p w:rsidR="00B5693E" w:rsidRPr="00825A15"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825A15"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4h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δυναµό</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2h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2"/>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Έλεγχος και επισκευή φωτισμού</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3h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φαναριών</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1h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Έλεγχος και επισκευή µίζας</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4h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Έλεγχος και επισκευή δυναµό</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4h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9</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Αντικατάσταση εμπρός και πίσω φανών</w:t>
            </w:r>
          </w:p>
        </w:tc>
        <w:tc>
          <w:tcPr>
            <w:tcW w:w="994" w:type="dxa"/>
            <w:gridSpan w:val="2"/>
            <w:tcBorders>
              <w:top w:val="single" w:sz="4" w:space="0" w:color="000000"/>
              <w:left w:val="single" w:sz="4" w:space="0" w:color="000000"/>
              <w:bottom w:val="single" w:sz="4" w:space="0" w:color="000000"/>
              <w:right w:val="nil"/>
            </w:tcBorders>
          </w:tcPr>
          <w:p w:rsidR="00B5693E" w:rsidRPr="00825A15"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825A15"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2h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10</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Έλεγχος και επισκευή φάρων</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1h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Έλεγχος και επισκευή πλαϊνών και πίσω προβολέων</w:t>
            </w:r>
          </w:p>
        </w:tc>
        <w:tc>
          <w:tcPr>
            <w:tcW w:w="994" w:type="dxa"/>
            <w:gridSpan w:val="2"/>
            <w:tcBorders>
              <w:top w:val="single" w:sz="4" w:space="0" w:color="000000"/>
              <w:left w:val="single" w:sz="4" w:space="0" w:color="000000"/>
              <w:bottom w:val="single" w:sz="4" w:space="0" w:color="000000"/>
              <w:right w:val="nil"/>
            </w:tcBorders>
          </w:tcPr>
          <w:p w:rsidR="00B5693E" w:rsidRPr="00825A15"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825A15"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2h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5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lastRenderedPageBreak/>
              <w:t>12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Έλεγχος και επισκευή μοτέρ και µπράτσων υαλοκαθαριστήρων</w:t>
            </w:r>
          </w:p>
        </w:tc>
        <w:tc>
          <w:tcPr>
            <w:tcW w:w="994" w:type="dxa"/>
            <w:gridSpan w:val="2"/>
            <w:tcBorders>
              <w:top w:val="single" w:sz="4" w:space="0" w:color="000000"/>
              <w:left w:val="single" w:sz="4" w:space="0" w:color="000000"/>
              <w:bottom w:val="single" w:sz="4" w:space="0" w:color="000000"/>
              <w:right w:val="nil"/>
            </w:tcBorders>
          </w:tcPr>
          <w:p w:rsidR="00B5693E" w:rsidRPr="00825A15"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825A15"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3h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Έλεγχος και επισκευή ηλεκτρικών παραθύρων</w:t>
            </w:r>
          </w:p>
        </w:tc>
        <w:tc>
          <w:tcPr>
            <w:tcW w:w="994" w:type="dxa"/>
            <w:gridSpan w:val="2"/>
            <w:tcBorders>
              <w:top w:val="single" w:sz="4" w:space="0" w:color="000000"/>
              <w:left w:val="single" w:sz="4" w:space="0" w:color="000000"/>
              <w:bottom w:val="single" w:sz="4" w:space="0" w:color="000000"/>
              <w:right w:val="nil"/>
            </w:tcBorders>
          </w:tcPr>
          <w:p w:rsidR="00B5693E" w:rsidRPr="00825A15"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825A15"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4h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24309F" w:rsidRDefault="00B5693E" w:rsidP="0024309F">
            <w:pPr>
              <w:jc w:val="center"/>
              <w:rPr>
                <w:lang w:val="el-GR"/>
              </w:rPr>
            </w:pPr>
            <w:r w:rsidRPr="0024309F">
              <w:rPr>
                <w:lang w:val="el-GR"/>
              </w:rPr>
              <w:t>Έλεγχος και επισκευή ηλεκτρικών κλειδαριών</w:t>
            </w:r>
          </w:p>
        </w:tc>
        <w:tc>
          <w:tcPr>
            <w:tcW w:w="994" w:type="dxa"/>
            <w:gridSpan w:val="2"/>
            <w:tcBorders>
              <w:top w:val="single" w:sz="4" w:space="0" w:color="000000"/>
              <w:left w:val="single" w:sz="4" w:space="0" w:color="000000"/>
              <w:bottom w:val="single" w:sz="4" w:space="0" w:color="000000"/>
              <w:right w:val="nil"/>
            </w:tcBorders>
          </w:tcPr>
          <w:p w:rsidR="00B5693E" w:rsidRPr="0024309F"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24309F"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2h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5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Έλεγχος και επισκευή καλοριφέρ και αιρκοντίσιον</w:t>
            </w:r>
          </w:p>
        </w:tc>
        <w:tc>
          <w:tcPr>
            <w:tcW w:w="994" w:type="dxa"/>
            <w:gridSpan w:val="2"/>
            <w:tcBorders>
              <w:top w:val="single" w:sz="4" w:space="0" w:color="000000"/>
              <w:left w:val="single" w:sz="4" w:space="0" w:color="000000"/>
              <w:bottom w:val="single" w:sz="4" w:space="0" w:color="000000"/>
              <w:right w:val="nil"/>
            </w:tcBorders>
          </w:tcPr>
          <w:p w:rsidR="00B5693E" w:rsidRPr="00825A15"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825A15"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6h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16</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Αντικατάσταση λαμπτήρων</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0,20</w:t>
            </w:r>
          </w:p>
        </w:tc>
        <w:tc>
          <w:tcPr>
            <w:tcW w:w="854"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h</w:t>
            </w: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17</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Αντικατάσταση µάκτρων υαλοκαθαριστήρων</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0,20</w:t>
            </w:r>
          </w:p>
        </w:tc>
        <w:tc>
          <w:tcPr>
            <w:tcW w:w="854"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h</w:t>
            </w: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18</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Έλεγχος και επισκευή καλωδίωσης οχήματος</w:t>
            </w:r>
          </w:p>
        </w:tc>
        <w:tc>
          <w:tcPr>
            <w:tcW w:w="994" w:type="dxa"/>
            <w:gridSpan w:val="2"/>
            <w:tcBorders>
              <w:top w:val="single" w:sz="4" w:space="0" w:color="000000"/>
              <w:left w:val="single" w:sz="4" w:space="0" w:color="000000"/>
              <w:bottom w:val="single" w:sz="4" w:space="0" w:color="000000"/>
              <w:right w:val="nil"/>
            </w:tcBorders>
          </w:tcPr>
          <w:p w:rsidR="00B5693E" w:rsidRPr="00825A15"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825A15"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8h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58"/>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19</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Έλεγχος και επισκευή καλωδίωσης υπερκατασκευών</w:t>
            </w:r>
          </w:p>
        </w:tc>
        <w:tc>
          <w:tcPr>
            <w:tcW w:w="994" w:type="dxa"/>
            <w:gridSpan w:val="2"/>
            <w:tcBorders>
              <w:top w:val="single" w:sz="4" w:space="0" w:color="000000"/>
              <w:left w:val="single" w:sz="4" w:space="0" w:color="000000"/>
              <w:bottom w:val="single" w:sz="4" w:space="0" w:color="000000"/>
              <w:right w:val="nil"/>
            </w:tcBorders>
          </w:tcPr>
          <w:p w:rsidR="00B5693E" w:rsidRPr="00825A15"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825A15"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8h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0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20</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Έλεγχος και αντικατάσταση κόρνας</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1h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461"/>
        </w:trPr>
        <w:tc>
          <w:tcPr>
            <w:tcW w:w="2168" w:type="dxa"/>
            <w:gridSpan w:val="2"/>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24309F">
            <w:pPr>
              <w:jc w:val="center"/>
            </w:pPr>
            <w:r w:rsidRPr="00F45393">
              <w:t>21</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Έλεγχος και επισκευή οργάνων (καντράν)</w:t>
            </w:r>
          </w:p>
        </w:tc>
        <w:tc>
          <w:tcPr>
            <w:tcW w:w="994" w:type="dxa"/>
            <w:gridSpan w:val="2"/>
            <w:tcBorders>
              <w:top w:val="single" w:sz="4" w:space="0" w:color="000000"/>
              <w:left w:val="single" w:sz="4" w:space="0" w:color="000000"/>
              <w:bottom w:val="single" w:sz="4" w:space="0" w:color="000000"/>
              <w:right w:val="nil"/>
            </w:tcBorders>
          </w:tcPr>
          <w:p w:rsidR="00B5693E" w:rsidRPr="00825A15" w:rsidRDefault="00B5693E" w:rsidP="0024309F">
            <w:pPr>
              <w:jc w:val="center"/>
              <w:rPr>
                <w:lang w:val="el-GR"/>
              </w:rPr>
            </w:pPr>
          </w:p>
        </w:tc>
        <w:tc>
          <w:tcPr>
            <w:tcW w:w="927" w:type="dxa"/>
            <w:gridSpan w:val="2"/>
            <w:tcBorders>
              <w:top w:val="single" w:sz="4" w:space="0" w:color="000000"/>
              <w:left w:val="nil"/>
              <w:bottom w:val="single" w:sz="4" w:space="0" w:color="000000"/>
              <w:right w:val="nil"/>
            </w:tcBorders>
          </w:tcPr>
          <w:p w:rsidR="00B5693E" w:rsidRPr="00825A15" w:rsidRDefault="00B5693E" w:rsidP="0024309F">
            <w:pPr>
              <w:jc w:val="center"/>
              <w:rPr>
                <w:lang w:val="el-GR"/>
              </w:rPr>
            </w:pPr>
          </w:p>
        </w:tc>
        <w:tc>
          <w:tcPr>
            <w:tcW w:w="926" w:type="dxa"/>
            <w:gridSpan w:val="2"/>
            <w:tcBorders>
              <w:top w:val="single" w:sz="4" w:space="0" w:color="000000"/>
              <w:left w:val="nil"/>
              <w:bottom w:val="single" w:sz="4" w:space="0" w:color="000000"/>
              <w:right w:val="nil"/>
            </w:tcBorders>
            <w:vAlign w:val="center"/>
            <w:hideMark/>
          </w:tcPr>
          <w:p w:rsidR="00B5693E" w:rsidRPr="00F45393" w:rsidRDefault="00B5693E" w:rsidP="0024309F">
            <w:pPr>
              <w:jc w:val="center"/>
            </w:pPr>
            <w:r w:rsidRPr="00F45393">
              <w:t>2h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22</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Αντικατάσταση φανών</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0,30</w:t>
            </w:r>
          </w:p>
        </w:tc>
        <w:tc>
          <w:tcPr>
            <w:tcW w:w="854"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h</w:t>
            </w: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23</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διακόπτη καλοριφέρ</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2h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0"/>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24</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Αντικατάσταση ψυγείου</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3h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r w:rsidR="00B5693E" w:rsidRPr="00F45393" w:rsidTr="0024309F">
        <w:tblPrEx>
          <w:tblCellMar>
            <w:left w:w="0" w:type="dxa"/>
            <w:right w:w="0" w:type="dxa"/>
          </w:tblCellMar>
        </w:tblPrEx>
        <w:trPr>
          <w:trHeight w:val="312"/>
        </w:trPr>
        <w:tc>
          <w:tcPr>
            <w:tcW w:w="2168"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25</w:t>
            </w:r>
          </w:p>
        </w:tc>
        <w:tc>
          <w:tcPr>
            <w:tcW w:w="2377" w:type="dxa"/>
            <w:gridSpan w:val="2"/>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Επισκευή καυστήρα</w:t>
            </w:r>
          </w:p>
        </w:tc>
        <w:tc>
          <w:tcPr>
            <w:tcW w:w="994" w:type="dxa"/>
            <w:gridSpan w:val="2"/>
            <w:tcBorders>
              <w:top w:val="single" w:sz="4" w:space="0" w:color="000000"/>
              <w:left w:val="single" w:sz="4" w:space="0" w:color="000000"/>
              <w:bottom w:val="single" w:sz="4" w:space="0" w:color="000000"/>
              <w:right w:val="nil"/>
            </w:tcBorders>
          </w:tcPr>
          <w:p w:rsidR="00B5693E" w:rsidRPr="00F45393" w:rsidRDefault="00B5693E" w:rsidP="0024309F">
            <w:pPr>
              <w:jc w:val="center"/>
            </w:pPr>
          </w:p>
        </w:tc>
        <w:tc>
          <w:tcPr>
            <w:tcW w:w="927"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926" w:type="dxa"/>
            <w:gridSpan w:val="2"/>
            <w:tcBorders>
              <w:top w:val="single" w:sz="4" w:space="0" w:color="000000"/>
              <w:left w:val="nil"/>
              <w:bottom w:val="single" w:sz="4" w:space="0" w:color="000000"/>
              <w:right w:val="nil"/>
            </w:tcBorders>
            <w:hideMark/>
          </w:tcPr>
          <w:p w:rsidR="00B5693E" w:rsidRPr="00F45393" w:rsidRDefault="00B5693E" w:rsidP="0024309F">
            <w:pPr>
              <w:jc w:val="center"/>
            </w:pPr>
            <w:r w:rsidRPr="00F45393">
              <w:t>4h</w:t>
            </w:r>
          </w:p>
        </w:tc>
        <w:tc>
          <w:tcPr>
            <w:tcW w:w="854"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855" w:type="dxa"/>
            <w:gridSpan w:val="2"/>
            <w:tcBorders>
              <w:top w:val="single" w:sz="4" w:space="0" w:color="000000"/>
              <w:left w:val="nil"/>
              <w:bottom w:val="single" w:sz="4" w:space="0" w:color="000000"/>
              <w:right w:val="nil"/>
            </w:tcBorders>
          </w:tcPr>
          <w:p w:rsidR="00B5693E" w:rsidRPr="00F45393" w:rsidRDefault="00B5693E" w:rsidP="0024309F">
            <w:pPr>
              <w:jc w:val="center"/>
            </w:pPr>
          </w:p>
        </w:tc>
        <w:tc>
          <w:tcPr>
            <w:tcW w:w="1531" w:type="dxa"/>
            <w:gridSpan w:val="3"/>
            <w:tcBorders>
              <w:top w:val="single" w:sz="4" w:space="0" w:color="000000"/>
              <w:left w:val="nil"/>
              <w:bottom w:val="single" w:sz="4" w:space="0" w:color="000000"/>
              <w:right w:val="single" w:sz="4" w:space="0" w:color="000000"/>
            </w:tcBorders>
          </w:tcPr>
          <w:p w:rsidR="00B5693E" w:rsidRPr="00F45393" w:rsidRDefault="00B5693E" w:rsidP="0024309F">
            <w:pPr>
              <w:jc w:val="center"/>
            </w:pPr>
          </w:p>
        </w:tc>
      </w:tr>
    </w:tbl>
    <w:p w:rsidR="00B5693E" w:rsidRPr="00F45393" w:rsidRDefault="00B5693E" w:rsidP="0024309F">
      <w:pPr>
        <w:jc w:val="center"/>
      </w:pPr>
    </w:p>
    <w:p w:rsidR="00B5693E" w:rsidRPr="0024309F" w:rsidRDefault="00B5693E" w:rsidP="0024309F">
      <w:pPr>
        <w:jc w:val="center"/>
        <w:rPr>
          <w:b/>
          <w:bCs/>
          <w:u w:val="single"/>
        </w:rPr>
      </w:pPr>
      <w:r w:rsidRPr="0024309F">
        <w:rPr>
          <w:b/>
          <w:bCs/>
          <w:u w:val="single"/>
        </w:rPr>
        <w:t>ΥΠΕΡΚΑΤΑΣΚΕΥΕΣ</w:t>
      </w:r>
    </w:p>
    <w:tbl>
      <w:tblPr>
        <w:tblW w:w="10632" w:type="dxa"/>
        <w:tblInd w:w="-459" w:type="dxa"/>
        <w:tblCellMar>
          <w:top w:w="88" w:type="dxa"/>
          <w:right w:w="69" w:type="dxa"/>
        </w:tblCellMar>
        <w:tblLook w:val="04A0"/>
      </w:tblPr>
      <w:tblGrid>
        <w:gridCol w:w="2631"/>
        <w:gridCol w:w="4643"/>
        <w:gridCol w:w="3358"/>
      </w:tblGrid>
      <w:tr w:rsidR="00B5693E" w:rsidRPr="00F45393" w:rsidTr="00A876B9">
        <w:trPr>
          <w:trHeight w:val="1208"/>
        </w:trPr>
        <w:tc>
          <w:tcPr>
            <w:tcW w:w="2631"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24309F">
            <w:pPr>
              <w:jc w:val="center"/>
            </w:pPr>
            <w:r w:rsidRPr="00F45393">
              <w:t>α/α</w:t>
            </w:r>
          </w:p>
        </w:tc>
        <w:tc>
          <w:tcPr>
            <w:tcW w:w="4643"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24309F" w:rsidRDefault="00B5693E" w:rsidP="0024309F">
            <w:pPr>
              <w:jc w:val="center"/>
              <w:rPr>
                <w:lang w:val="el-GR"/>
              </w:rPr>
            </w:pPr>
            <w:r w:rsidRPr="0024309F">
              <w:rPr>
                <w:lang w:val="el-GR"/>
              </w:rPr>
              <w:t>Κατάλογος κυριότερων εργασιών που αφορούν τις υπερκατασκευές απορριμματοφόρων – φορτηγών, υδροφόρων κ.λ.π.</w:t>
            </w:r>
          </w:p>
        </w:tc>
        <w:tc>
          <w:tcPr>
            <w:tcW w:w="3358"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24309F">
            <w:pPr>
              <w:jc w:val="center"/>
            </w:pPr>
            <w:r w:rsidRPr="00F45393">
              <w:t>Απαιτούμενες Ώρες εργασίας</w:t>
            </w:r>
          </w:p>
        </w:tc>
      </w:tr>
      <w:tr w:rsidR="00B5693E" w:rsidRPr="00F45393" w:rsidTr="00A876B9">
        <w:trPr>
          <w:trHeight w:val="311"/>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box κολώνας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αεροφουσκας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ακρόµπαρου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άκρου εμβόλου ανυψωτ.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άκρου εμβόλου µμαχαιριού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lastRenderedPageBreak/>
              <w:t>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άκρου εμβόλου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άκρου εμβόλου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w:t>
            </w:r>
          </w:p>
        </w:tc>
      </w:tr>
      <w:tr w:rsidR="00B5693E" w:rsidRPr="00F45393" w:rsidTr="00A876B9">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άκρου λεβιέ</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αμορτισέρ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αναπνευστήρα (τάπα)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0,6</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αναστολέα σώματος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ανέμης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αντλίας νερού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ανυψωτικού µμηχανισμού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20</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άξονα ραουλoυ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άξονα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άξονα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άξονα ανυψωτ. Μηχανισµ.</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άξονα κινήσεως σασμάν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άξονα 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άξονα μετάδοσης κίνησης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άξονα στήριξης ανατροπή</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εµβ. Μαχαιριού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13,5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 xml:space="preserve">Αλλαγή άρθρωσης εµβ. Πόρτας </w:t>
            </w:r>
            <w:r w:rsidRPr="00F45393">
              <w:t>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20</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εµβ.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50</w:t>
            </w:r>
          </w:p>
        </w:tc>
      </w:tr>
      <w:tr w:rsidR="00B5693E" w:rsidRPr="00F45393" w:rsidTr="00A876B9">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 xml:space="preserve">Αλλαγή άρθρωσης εµβ. Ράουλου Σταθερ/σης </w:t>
            </w:r>
            <w:r w:rsidRPr="00F45393">
              <w:t>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20</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εµβ.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40</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εµπρ. Καβαλέτου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10</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 xml:space="preserve">Αλλαγή άρθρωσης </w:t>
            </w:r>
            <w:r>
              <w:t>μ</w:t>
            </w:r>
            <w:r w:rsidRPr="00F45393">
              <w:t>πράτσου ανυψ.</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πόρτας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26,5</w:t>
            </w:r>
          </w:p>
        </w:tc>
      </w:tr>
      <w:tr w:rsidR="00B5693E" w:rsidRPr="00F45393" w:rsidTr="00A876B9">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πρέσας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Ράουλου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13,5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σώματος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lastRenderedPageBreak/>
              <w:t>35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άρθρωσης τροχού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Αλλαγή ασφάλειας βραχ.σ.µ.α.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33,5</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ασφάλειας γάντζου 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ασφάλειας συγκρ.contain</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20</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ατέρμονα ανυψ.µηχ.</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20</w:t>
            </w:r>
          </w:p>
        </w:tc>
      </w:tr>
      <w:tr w:rsidR="00B5693E" w:rsidRPr="00F45393" w:rsidTr="00A876B9">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βάκτρου εμβόλου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βαλβίδας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βάνας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βάνας τριοδης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βάσεων εξάτμισης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βάσεων 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 xml:space="preserve">Αλλαγή βάσεων </w:t>
            </w:r>
            <w:r>
              <w:t>μ</w:t>
            </w:r>
            <w:r w:rsidRPr="00F45393">
              <w:t>πάρα</w:t>
            </w:r>
            <w:r>
              <w:t>ς</w:t>
            </w:r>
            <w:r w:rsidRPr="00F45393">
              <w:t xml:space="preserve">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βάσεων σκελετού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βάσεων σώματος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βάσεων τροχών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βάσεως στήριξης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βάσης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βάσης βαρέλας ραουλοφ.</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Αλλαγή βάσης ελατ.σωµ.πρεσσας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βάσης εμβόλου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 xml:space="preserve">Αλλαγή βάσης </w:t>
            </w:r>
            <w:r>
              <w:t>μ</w:t>
            </w:r>
            <w:r w:rsidRPr="00F45393">
              <w:t>οτέρ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 xml:space="preserve">Αλλαγή βάσης Ράουλου σταθερ/σης </w:t>
            </w:r>
            <w:r w:rsidRPr="00F45393">
              <w:t>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βάσης σκαλοπατιού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Αλλαγή βάσης στοπ ανυψωτ.µηχαν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βάσης υδραυλικού κινητ.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βάσης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βραχίονα ανυψωτ. Μηχαν.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βραχίονα έλξης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γάντζου ασφαλ.πόρτας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lastRenderedPageBreak/>
              <w:t>64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γάντζου ασφαλισης 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γάντζου έλξης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γάντζου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γλίστρας norba</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4</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γλίστρας ανυψωτ.µηχαν.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69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γλίστρας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γραναζιού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γραναζιού µίζας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γωνίας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δείκτη ελαίου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δέλτα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13</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διακόπτη</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διακόπτη χειρισμού συµπ</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ελάσματος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φωτοκύτταρου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79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Αλλαγή ελαστ.παρεµβ.πόρτας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24309F" w:rsidRDefault="00B5693E" w:rsidP="0024309F">
            <w:pPr>
              <w:jc w:val="center"/>
              <w:rPr>
                <w:lang w:val="el-GR"/>
              </w:rPr>
            </w:pPr>
            <w:r w:rsidRPr="0024309F">
              <w:rPr>
                <w:lang w:val="el-GR"/>
              </w:rPr>
              <w:t>Αλλαγή ελαστ.σωλ.πιες. Με ακρα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4309F">
            <w:pPr>
              <w:jc w:val="center"/>
              <w:rPr>
                <w:lang w:val="el-GR"/>
              </w:rPr>
            </w:pPr>
            <w:r w:rsidRPr="00825A15">
              <w:rPr>
                <w:lang w:val="el-GR"/>
              </w:rPr>
              <w:t>Αλλαγή ελαστ.σωλ.πιες.γαντζου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ελαστικού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ελαστικού εισαγωγής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ελαστικού ποδιάς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ελαστικού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ελαστικού στεγανοποίησης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87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Αλλαγή ελατηρίου έλξεως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4309F">
            <w:pPr>
              <w:jc w:val="center"/>
            </w:pPr>
            <w:r w:rsidRPr="00F45393">
              <w:t>0,5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88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ελατηρίου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89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ελατηρίου τζαβετας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90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ελατηρίου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91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εμβόλου υδραυλ.αντλίας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92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αέρα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lastRenderedPageBreak/>
              <w:t>93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94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βαλβίδας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95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γάντζου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96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κτενιού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97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µμαχαιριού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98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ποδαρικών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99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εµβόλου πόρτας ηµιρυµ/νου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εµβόλου συρ.πόρτας ηµιρυµ/νου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τηλεσκοπικού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φορείου συµπιες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εµβόλου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εµπροσθ. Μέρους σκελετού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εμπρόσθιας µπάρας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επαγωγικού (φωτοκυττ)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επαφής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ερταλον κουζινεττου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ζύγι</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ηλεκτρ. Βαλβ. Ψεκ. Ύδατος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ηλεκτρ. Συστηµ. Ανυψωτ.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ηλεκτροβαλβιδας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θερμικού ηλεκτρ. Κυκλ.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θηλείας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καδένας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119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καλωδιώσεως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8,5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120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κάμερας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121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κανόνα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lastRenderedPageBreak/>
              <w:t>122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κανονιού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123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καρδιάς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124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καρέ άξονα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125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κατανεμητή</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126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κεντρ. Ράουλου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127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κεντρ. Τµηµ.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128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κεντρικών δοκών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129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κεφαλής πλυστικού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κεφαλής τερµατ.διακόπτη</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κιτ οπισθ.παρακ.</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κιτ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κολώνας τζαβεττας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κολώνων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κολώνων οροφής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κολώνων πατώµατος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κολώνων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κοµπλερ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κοµπλερ τροχών µειωτήρα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κουζινετου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κοχυλιού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κρεµάστρας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κρεµάστρας ηµιρυµ/νου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κρεµάστρας µε γλίστρες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κρουπον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κτενιού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λαδιού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λαδιού υδρ.κυκλωµ.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λαμαρίνας λάστιχου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λασπωτήρα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lastRenderedPageBreak/>
              <w:t>151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λάστιχου εισαγωγής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λάστιχου µπάρας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λάστιχου σκελετού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0,8</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λεβιέ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μαχαιριού πρέσας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μειωτή</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µερών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μεταλλάκτη</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159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µίζας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µισού εµπρ.τµηµ.σκελ.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µισού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60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μόνιτορ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µπάρας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 xml:space="preserve">Αλλαγή µπάρας εµβ. Ράουλου Σταθερ/σης </w:t>
            </w:r>
            <w:r w:rsidRPr="00F45393">
              <w:t>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µπάρας σουστών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µπάρας τιμονιού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μπουτον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0,16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μπουτον ηλεκτρ.χειριστ.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169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µπουτονιέρας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µπράτσου ανυψ.µηχαν.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ντίζας κλίσεως ανυψωτ.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ντίζας τηλεχειρισμού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ξύστρας φορείου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οδηγών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οδηγών πατώµατος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όλων των φίλτρων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ορθοστάτη προωθητ.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14</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ουρανού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83,5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ουρανού πρέσας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lastRenderedPageBreak/>
              <w:t>180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πατώµατος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67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181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πατώµατος πρέσας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67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182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πελμάτων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183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πετάλου φωτοκύτταρου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184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πηνίου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185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πι καδένας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186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πι οδηγών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187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πι ολίσθησης γλίστρας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6</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188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πιεζοστατη</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189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πίνακα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πιστολιού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πλαϊνού σκάφης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πλαϊνού τραβέρσας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πλαϊνών καπακ.εµβ.πορτ.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πλαϊνών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67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πλακακιού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πλακέτας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πλάτης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πλατό</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199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ποδαρικού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ποδιάς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πορτάκι</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πορτάκι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πορτάκι container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πορτάκι φορτ.πρεσσας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πόρτας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πρίζας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προβολέα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lastRenderedPageBreak/>
              <w:t>209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προεκτ.σε γαντζ.µπρατς.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πείρου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πείρου εµβ.ράουλου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πείρου ραουλ.κυλ.φορ.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πείρων συµπλ.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Ράουλου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Ράουλου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Ράουλου κυλ.φορείου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Ράουλου παλάντζας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219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ραουλοφωλιας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ραουλων κυλ.φορείου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ρεγουλατορου αμπραγιάζ</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ρεγουλατορου µπρατσου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ρελε</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ρουλεµ.&amp; γραναζ.µειωτη</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ρουλεμάν &amp; στεγαν. Τροχ.</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ρουλεμάν άκρου εµβ.φορ.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ρουλεμάν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ρουλεμάν καβαλέτου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229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ρουλεμάν µμαχαιριού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ρουλεμάν πλατό</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ρουλεμάν πόρτας ηµιρυµ/</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ρουλεμάν πρέσας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8</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ρουλεμάν Ράουλου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ρυθμιστή</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σασμάν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σιδηροσωληνα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σκαλοπατιού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lastRenderedPageBreak/>
              <w:t>238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σκάφης µύλου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239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σκάφης πρέσας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σκελετού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σταυρού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στεγανών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 xml:space="preserve">Αλλαγή στεγανών εµβολ. Ανυψ. </w:t>
            </w:r>
            <w:r w:rsidRPr="00F45393">
              <w:t>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στεγανών εµβολ. Ανυψωτ.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 xml:space="preserve">Αλλαγή στεγανών εµβολ. Ασφαλισης </w:t>
            </w:r>
            <w:r w:rsidRPr="00F45393">
              <w:t>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 xml:space="preserve">Αλλαγή στεγανών εµβολ. Γάντζου </w:t>
            </w:r>
            <w:r w:rsidRPr="00F45393">
              <w:t>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στεγανών εµβολ. Κτενιού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στεγανών εµβολ. Μαχαιρ.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249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στεγανών εµβολ.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στεγανών εµβολ. Προωθ.</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 xml:space="preserve">Αλλαγή στεγανών εµβολ. Συγκρ. </w:t>
            </w:r>
            <w:r w:rsidRPr="00F45393">
              <w:t>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στεγανών εµβολ. Τηλ. Ηµιρυµ/νου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στεγανών εµβολ.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στεγανών εµβολ.γαντζου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στεγανών υδρ.εµβ.πόρτας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στεγανών υδραυλ.κινητ.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στεγανών χειρ.φορτ.-εκφ</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στεφάνης κυλις.τυµπανου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259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στοιχείου φίλτρου εισαγ</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260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στοπ σούστας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261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συρματόσχοινου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262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Αλλαγή συροµ.πόρτας ηµιρυµ/νου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263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 xml:space="preserve">Αλλαγή συστ. Γάντζου ασφαλισης </w:t>
            </w:r>
            <w:r w:rsidRPr="00F45393">
              <w:t>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264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συστ.ελεγχου συμπιεστή</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265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σωλήνα πολυαµιδιου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266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67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lastRenderedPageBreak/>
              <w:t>267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τακάκι γλίστρας προωθητ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268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τακάκι γλίστρας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269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23782A" w:rsidRDefault="00B5693E" w:rsidP="0023782A">
            <w:pPr>
              <w:jc w:val="center"/>
              <w:rPr>
                <w:lang w:val="el-GR"/>
              </w:rPr>
            </w:pPr>
            <w:r w:rsidRPr="0023782A">
              <w:rPr>
                <w:lang w:val="el-GR"/>
              </w:rPr>
              <w:t>Αλλαγή τακάκι γλίστρας φορείου Ηµιρυµ/νου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τάκου βαλβίδας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ταχυσυνδεσµων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τερματικού διακόπτη</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τζαβεττας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τµηµ. Καθρέπτη σκελετού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τµηµ. Οροφής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τµηµ. Τραβέρσας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τµήµατος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τµήµατος σκάφης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279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τµήµατος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τµήµατος ψευδοπλ.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τούµπο εµβόλου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τραβέρσας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τραβέρσας σκάφης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τραβέρσας σώµατος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τσιμούχας στεγ.ρουλ.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τσιμουχών Ράουλου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υδρ. Ηλεκτροβαλβιδας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289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υδρ. Κυκλ.ποδαρικων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290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υδρ. Κυκλώματος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291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υδραυλικής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292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υδραυλικού 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293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φανού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0,3</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294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φάρου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0,3</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295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φίλτρου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0,3</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lastRenderedPageBreak/>
              <w:t>296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φίλτρου norba</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0,3</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297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φίλτρου επιστρ.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298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φις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299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φλάντζας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0,3</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φτερού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φύλλου αλουμινίου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φυσσουνακι αέρος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χερούλι εργατών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χωνιού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ψευδοπλαισιου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Αλλαγή ψυκτροθηκης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309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Αποσυν.-επαν. Ηλεκτ. Κιν. Πρεσσας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Αναστολέα ελατ.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Ανατρ. Κιβωτ.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Αντλίας πλυστικ</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Ανυψωτ. Μηχαν.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Άξονα ανυψωτ.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4,5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Άξονα µεταδ.</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4E5668" w:rsidRDefault="00B5693E" w:rsidP="0023782A">
            <w:pPr>
              <w:jc w:val="center"/>
              <w:rPr>
                <w:lang w:val="el-GR"/>
              </w:rPr>
            </w:pPr>
            <w:r w:rsidRPr="004E5668">
              <w:rPr>
                <w:lang w:val="el-GR"/>
              </w:rPr>
              <w:t>Αποσυνδ.-επαν. Βάσης Ράουλου ελ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Βραχίονα ανυψ.</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319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∆ελτα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320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∆οχειου λαδιού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321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Αποσυνδ.-επαν. Εµβ. Ανατρ.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322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23782A">
            <w:pPr>
              <w:jc w:val="center"/>
              <w:rPr>
                <w:lang w:val="el-GR"/>
              </w:rPr>
            </w:pPr>
            <w:r w:rsidRPr="00825A15">
              <w:rPr>
                <w:lang w:val="el-GR"/>
              </w:rPr>
              <w:t xml:space="preserve">Αποσυνδ.-επαν. Εµβ. Ανυψ. </w:t>
            </w:r>
            <w:r w:rsidRPr="00F45393">
              <w:t>Cont</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23782A">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323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Ανυψ.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324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Ανυψωτ.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lastRenderedPageBreak/>
              <w:t>325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4E5668">
            <w:pPr>
              <w:jc w:val="center"/>
              <w:rPr>
                <w:lang w:val="el-GR"/>
              </w:rPr>
            </w:pPr>
            <w:r w:rsidRPr="00825A15">
              <w:rPr>
                <w:lang w:val="el-GR"/>
              </w:rPr>
              <w:t xml:space="preserve">Αποσυνδ.-επαν. Εµβ. Ασφαλισης </w:t>
            </w:r>
            <w:r w:rsidRPr="00F45393">
              <w:t>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326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Βελονιού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327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Γάντζου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328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Γάντζου 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329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Κτενιού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Μαχαιριού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Περιστρ.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Προωθ.</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8,5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4E5668">
            <w:pPr>
              <w:jc w:val="center"/>
              <w:rPr>
                <w:lang w:val="el-GR"/>
              </w:rPr>
            </w:pPr>
            <w:r w:rsidRPr="00825A15">
              <w:rPr>
                <w:lang w:val="el-GR"/>
              </w:rPr>
              <w:t xml:space="preserve">Αποσυνδ.-επαν. Εµβ. Ράουλου Σταθερ/σης </w:t>
            </w:r>
            <w:r w:rsidRPr="00F45393">
              <w:t>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4E5668">
            <w:pPr>
              <w:jc w:val="center"/>
              <w:rPr>
                <w:lang w:val="el-GR"/>
              </w:rPr>
            </w:pPr>
            <w:r w:rsidRPr="00825A15">
              <w:rPr>
                <w:lang w:val="el-GR"/>
              </w:rPr>
              <w:t xml:space="preserve">Αποσυνδ.-επαν. Εµβ. Συγκ. </w:t>
            </w:r>
            <w:r w:rsidRPr="00F45393">
              <w:t>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4E5668">
            <w:pPr>
              <w:jc w:val="center"/>
              <w:rPr>
                <w:lang w:val="el-GR"/>
              </w:rPr>
            </w:pPr>
            <w:r w:rsidRPr="00825A15">
              <w:rPr>
                <w:lang w:val="el-GR"/>
              </w:rPr>
              <w:t>Αποσυνδ.-επαν. Εµβ. Τηλ. Ηµιρυµ/νου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Εµβ.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8,5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Ηλεκτρ.µοτερ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Καβαλέτου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Κρεµάστρας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Μαχαιριού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Μειωτή</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Μπράτσου ανυψ.</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Παλάντζας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Πεντάλ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Πετάλου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Πόρτας κιβωταµ.</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349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Πρέσας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Ράουλου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Ράουλου παλάντζας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Ραουλων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lastRenderedPageBreak/>
              <w:t>354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Ρουλεμάν παλάντζας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Σασμάν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Σκελετού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Τηλεχειρ/ριου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Υδραυλ.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Υδραυλ. 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Υπερκατασκευής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Φορείου συµπιες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Αποσυνδ.-επαν.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Αποσυνδ.-µετατ.- επαν. Γάντζων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Αποσύνδεση παλαιάς υπερκατασκ.</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Αποσύνδεση πλυστικού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Βαφή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67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Βαφή απορ/ρου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67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369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Βαφή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Βαφή υπερκατασκευής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Γενικό service κινητήρα hatz</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&amp; ρύθμιση φωτοκύτταρου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ανυψωτικού µηχανισµού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γάντζων ασφάλισης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διαρροών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εμβολών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ηλεκτρικού κυκλώματος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κομπρεσέρ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379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λειτουργ. συμπιεστή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380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πιέσεων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381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πιέσεων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382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πιέσεως εµβολ. Γάντζου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lastRenderedPageBreak/>
              <w:t>383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ραουλων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384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σασμάν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385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υδραυλ.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386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υδραυλ. 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387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υδραυλ.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0,6</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388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4E5668">
            <w:pPr>
              <w:jc w:val="center"/>
              <w:rPr>
                <w:lang w:val="el-GR"/>
              </w:rPr>
            </w:pPr>
            <w:r w:rsidRPr="00825A15">
              <w:rPr>
                <w:lang w:val="el-GR"/>
              </w:rPr>
              <w:t>Έλεγχος υδραυλικός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389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Έλεγχος ψευδοπλαισιου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ανυψωτικού µηχανισµού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αρθρώσεων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άρθρωσης εµβολ.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άρθρωσης εµβόλου προωθ.</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άρθρωσης εµβόλου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4E5668">
            <w:pPr>
              <w:jc w:val="center"/>
              <w:rPr>
                <w:lang w:val="el-GR"/>
              </w:rPr>
            </w:pPr>
            <w:r w:rsidRPr="00825A15">
              <w:rPr>
                <w:lang w:val="el-GR"/>
              </w:rPr>
              <w:t>Ενίσχυση βάσης ελατηρ.σωµ.πρεσσας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βάσης εµβόλου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βάσης πείρου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βάσης στήριξης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399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βραχιόνων ανυψ.µηχαν.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γέφυρας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δέλτα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δεξαμενής νερού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εµπροσθ.γεφ.ψευδοπλ.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εσωτερικού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κολώνας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κολώνας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κολώνων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κοχυλιού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κρεµάστρας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410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µασίφ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411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µαχαιριού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lastRenderedPageBreak/>
              <w:t>412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οδηγών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413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ορθοστάτη</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414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οροφής σωµατ.πρεσσας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415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πατώµατος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416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πετάλου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417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πι καδένας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418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πλαιν. Σκάφης πρέσας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419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πλαϊνών σκάφης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πλαισίου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πλάτης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ποδιάς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πυρρών συµπλέξης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ραουλοφόρου βάσης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ραουλοφωλιάς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σασσι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429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σκάφης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σώµατος πρέσας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τζαβέτας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τραβέρσας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τραβέρσας σκάφης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φορείου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4E5668">
            <w:pPr>
              <w:jc w:val="center"/>
              <w:rPr>
                <w:lang w:val="el-GR"/>
              </w:rPr>
            </w:pPr>
            <w:r w:rsidRPr="00825A15">
              <w:rPr>
                <w:lang w:val="el-GR"/>
              </w:rPr>
              <w:t>Ενίσχυση φορείου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φτερού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φωλιάς γάντζου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439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ψευδοπλαισίου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440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 ψευδοπλαισίου 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lastRenderedPageBreak/>
              <w:t>441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4E5668">
            <w:pPr>
              <w:jc w:val="center"/>
              <w:rPr>
                <w:lang w:val="el-GR"/>
              </w:rPr>
            </w:pPr>
            <w:r w:rsidRPr="00825A15">
              <w:rPr>
                <w:lang w:val="el-GR"/>
              </w:rPr>
              <w:t xml:space="preserve">Ενίσχυση-ευθ/ση γάντζου </w:t>
            </w:r>
            <w:r w:rsidRPr="00F45393">
              <w:t>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442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Ενίσχυση-συγκολ.πλατης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443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Επανατοποθέτηση πρέσας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444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Επιβράχυνση πλαισίου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445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4E5668">
            <w:pPr>
              <w:jc w:val="center"/>
              <w:rPr>
                <w:lang w:val="el-GR"/>
              </w:rPr>
            </w:pPr>
            <w:r w:rsidRPr="00825A15">
              <w:rPr>
                <w:lang w:val="el-GR"/>
              </w:rPr>
              <w:t>Επισκευή (τορνιρ.-γεµ.) Αξον.ραουλων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446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ανυψωτικού µηχανισµού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447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άξονα µετάδοσης κίνησης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448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άρθρωσης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449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βάσεων τροχών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βάσης εµβόλου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βάσης Ράουλου έλξης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βραχίονα συγκρ.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γάντζου έλξης cont.</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50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δέλτα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διαρροης εµβολ.µαχαιριού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διαρροης λαστιχ.εισαγωγης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2,5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διαρροών υδραυλ.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διαρροών υδραυλ. Κυκλώματος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459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δίσκου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460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δοχείου λαδιού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461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εµβόλου ανατρ.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462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εµβόλου ανυψ.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463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Επισκευή εµβόλου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4E5668">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464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ασφάλισης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465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βελονιού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466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γάντζου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467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κουβουκλίου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468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μαχαιριού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8,5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469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περιστροφής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lastRenderedPageBreak/>
              <w:t>470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471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472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 xml:space="preserve">Επισκευή εµβόλου Ράουλου Σταθερ/σης </w:t>
            </w:r>
            <w:r w:rsidRPr="00F45393">
              <w:t>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473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474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εµβόλου χτενιού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475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ηλεκτρικού κυκλώματός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476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θηλειάς έλξης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477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κόντρας διαφορικού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478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κυκλ.αυτ.λιπανσης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479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µαχαιριού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µπράτσων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οδηγών γλιστρών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οδηγών προσέγγισης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ουρανού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πατώµατος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πεντάλ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πλαισίου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ποδιάς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Επισκευή πορτάκι (πάνω) ηµιρυµ/νου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489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πόρτας οχήματος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490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491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Ράουλου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492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ραουλοφωλιας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493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σασμάν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8,5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494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σκαλοπατιού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495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Επισκευή σκάφης υποδ. Απορ/των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496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σκελετού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497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Επισκευή στηρ.στεφ.κυλ.τυµπαν.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498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συστ. Ασφαλ.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lastRenderedPageBreak/>
              <w:t>499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συστ. Αυτοµ. Λίπανσης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τηλεχειριστήριου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υδραυλικής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υδραυλικού 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υδραυλικού κυκλώματος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φορείου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ανυψ.µηχαν.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άξονα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A876B9" w:rsidRDefault="00B5693E" w:rsidP="00A876B9">
            <w:pPr>
              <w:jc w:val="center"/>
              <w:rPr>
                <w:lang w:val="el-GR"/>
              </w:rPr>
            </w:pPr>
            <w:r w:rsidRPr="00A876B9">
              <w:rPr>
                <w:lang w:val="el-GR"/>
              </w:rPr>
              <w:t>Ευθυγρ/ση αρθρ.ασφαλ.πόρτας πρ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A876B9" w:rsidRDefault="00B5693E" w:rsidP="00A876B9">
            <w:pPr>
              <w:jc w:val="center"/>
              <w:rPr>
                <w:lang w:val="el-GR"/>
              </w:rPr>
            </w:pPr>
            <w:r w:rsidRPr="00A876B9">
              <w:rPr>
                <w:lang w:val="el-GR"/>
              </w:rPr>
              <w:t>Ευθυγρ/ση αρθρ.εµβόλου ανυψ.</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A876B9" w:rsidRDefault="00B5693E" w:rsidP="00A876B9">
            <w:pPr>
              <w:jc w:val="center"/>
              <w:rPr>
                <w:lang w:val="el-GR"/>
              </w:rPr>
            </w:pPr>
            <w:r w:rsidRPr="00A876B9">
              <w:rPr>
                <w:lang w:val="el-GR"/>
              </w:rPr>
              <w:t>Ευθυγρ/ση αρθρώσεων πόρτας πρέσσα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άρθρωσης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ασφαλειών τζαβετα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βάσεων 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Ευθυγρ/ση βάσεων συγκρ.σουστων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Ευθυγρ/ση βάσης πλάτης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 xml:space="preserve">Ευθυγρ/ση βάσης Ράουλου σταθερ/σης </w:t>
            </w:r>
            <w:r w:rsidRPr="00F45393">
              <w:t>Amplirol</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βραχιόνων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519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 xml:space="preserve">Ευθυγρ/ση γάντζου έλξης </w:t>
            </w:r>
            <w:r w:rsidRPr="00F45393">
              <w:t>cont</w:t>
            </w:r>
            <w:r w:rsidRPr="00825A15">
              <w:rPr>
                <w:lang w:val="el-GR"/>
              </w:rPr>
              <w:t>.</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520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Ευθυγρ/ση γάντζου πρεσσας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521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γάντζων πόρτας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522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γωνίας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523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ελικωσεων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524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κρεµάστρας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525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µμασίφ</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526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µπράτσων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527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 xml:space="preserve">Ευθυγρ/ση οδηγών µικρης πόρτας </w:t>
            </w:r>
            <w:r w:rsidRPr="00F45393">
              <w:t>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lastRenderedPageBreak/>
              <w:t>528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οδηγών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529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πλαϊνού αψίδας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πλαισίου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ποδιάς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Ευθυγρ/ση πορτάκι (επάνω) Ηµιρυµουλκουµενου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πόρτας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πόρτας ανατροπής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σασσι</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σκαλοπατιού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539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φωλιάς γάντζου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 χτενιού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Ευθυγρ/ση- ενισχ.βας.στηρ.αντλ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Ευθυγρ/ση- ενισχ.γεφυρ.σασσι</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Ευθυγρ/ση- ενισχ.κεντρ.δοκ.σωµ.</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Ευθυγρ/ση- ενισχ.ραουλοφ.βάσεως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Ευθυγρ/ση-ενίσχυση πλαϊνών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Ευθυγρ/ση-τορνιρισµα στεφ.κυλ.τυµ</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Ηλεκτρολογικές εργασίες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Ηλεκτρολογική σύνδεση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549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Καθαρισμός βαλβίδων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550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Καθαρισμός ραουλων φορείου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551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Λίπανση κινουμένων µερών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552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Λίπανση πρέσας σµα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553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Μετατροπή βάσεως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554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Ρεγουλάρισµα ανυψωτικού µηχαν.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555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Ρεγουλάρισµα ραουλων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556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Ρεγουλάρισµα υδραυλ. 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lastRenderedPageBreak/>
              <w:t>557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Ρύθμιση ανυψωτικού μηχανισμού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558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Ρύθµιση µπράτσων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559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Ρύθµιση πιέσεων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Ρύθµιση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0,6</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Ρύθµιση ραουλων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Ρύθµιση σκαλοπατιού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Ρύθµιση υδρ.κινητήρα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Στεγαν.λεκανης υποδοχής απορρ.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Στήριξη βάσεων δέλτα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άκρου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αναστολέων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569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άξονα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Συγκόλληση άξονα αρθρ.βραχ.ανυ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αρθρ.εµβολ.ανυψ.</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αρθρ.εµβόλου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αρθρ.εµπρ.καβαλετου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άρθρωσης εµβ.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άρθρωσης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βάσης ελατηρ.σωµατ.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βάσης εµβόλου ανυψ.</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βάσης στεφάνης κυλ.</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579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βάσης στηρ. Φτερού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580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βάσης υδρ. Αντλίας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581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βάσης υδρ.κινητήρα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582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βάσης χειριστηρίου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583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βραχίονα συγκ.container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584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γέφυρας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585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δέλτα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lastRenderedPageBreak/>
              <w:t>586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δοχείου λαδιού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587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ελάσματος φωτοκυττ.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588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εμβόλου µαχαιριού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589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εμβόλου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Συγκόλληση -ενισχ.βάσης µικρ.ράουλου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κεντρ.τµηµ.προωθητ.</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κολώνας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κολώνας σώµατος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κολώνων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κοχυλιού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κρεµάστρας µαχαιρ.</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κτενιού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λάµων στηριξ. Μασίφ</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18,5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599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µασίφ</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18,5</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µαχαιριού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µπράτσων ανυψωτικού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ορθοστάτη</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πατώματος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πελμάτων στηρ. Container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πετάλου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πλαισίου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ποδιάς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πόρτας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609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πόρτας ανατροπής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610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Προωθητήρα</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611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ραουλοφωλιας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612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σκαλοπατιού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0,5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613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σκάφης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614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στεφάνης κυλίσεως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lastRenderedPageBreak/>
              <w:t>615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σώματος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616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τραβέρσας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617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τυμπάνου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618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φτερών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619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 ψευδοπλαισίου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Συγκόλληση-στήριξη λάστιχου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Σύσφιξη ραουλων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inventer</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ανυψωτικού µηχανισµού</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624</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γλιστρών κάδων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625</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ελεγκτή προγρ/τος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626</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µάσκας φορείου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627</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µπουτ/ρας χοάνης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628</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πλαϊνών µπαρών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27</w:t>
            </w:r>
          </w:p>
        </w:tc>
      </w:tr>
      <w:tr w:rsidR="00B5693E" w:rsidRPr="00F45393" w:rsidTr="00A876B9">
        <w:tblPrEx>
          <w:tblCellMar>
            <w:right w:w="115" w:type="dxa"/>
          </w:tblCellMar>
        </w:tblPrEx>
        <w:trPr>
          <w:trHeight w:val="312"/>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629</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υδραυλικού κυκλώματος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630</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υδραυλικών ποδαρικών</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631</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Τορνίρισµα-γέµισµα άξονα παλάντζας</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632</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Τορνίρισµα -γέµισµα Ράουλου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3,5</w:t>
            </w:r>
          </w:p>
        </w:tc>
      </w:tr>
      <w:tr w:rsidR="00B5693E" w:rsidRPr="00F45393" w:rsidTr="00A876B9">
        <w:tblPrEx>
          <w:tblCellMar>
            <w:right w:w="115" w:type="dxa"/>
          </w:tblCellMar>
        </w:tblPrEx>
        <w:trPr>
          <w:trHeight w:val="310"/>
        </w:trPr>
        <w:tc>
          <w:tcPr>
            <w:tcW w:w="2631"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633</w:t>
            </w:r>
          </w:p>
        </w:tc>
        <w:tc>
          <w:tcPr>
            <w:tcW w:w="464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Τορνίρισµα -κεντραρισµα τυµπάνου</w:t>
            </w:r>
          </w:p>
        </w:tc>
        <w:tc>
          <w:tcPr>
            <w:tcW w:w="3358"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bl>
    <w:p w:rsidR="00B5693E" w:rsidRPr="00F45393" w:rsidRDefault="00B5693E" w:rsidP="00B5693E"/>
    <w:p w:rsidR="00B5693E" w:rsidRPr="00A876B9" w:rsidRDefault="00B5693E" w:rsidP="00A876B9">
      <w:pPr>
        <w:jc w:val="center"/>
        <w:rPr>
          <w:b/>
          <w:bCs/>
          <w:u w:val="single"/>
        </w:rPr>
      </w:pPr>
      <w:r w:rsidRPr="00A876B9">
        <w:rPr>
          <w:b/>
          <w:bCs/>
          <w:u w:val="single"/>
        </w:rPr>
        <w:t>ΑΝΥΨΩΤΙΚΑ</w:t>
      </w:r>
    </w:p>
    <w:tbl>
      <w:tblPr>
        <w:tblW w:w="10632" w:type="dxa"/>
        <w:tblInd w:w="-452" w:type="dxa"/>
        <w:tblCellMar>
          <w:top w:w="64" w:type="dxa"/>
          <w:left w:w="115" w:type="dxa"/>
          <w:right w:w="115" w:type="dxa"/>
        </w:tblCellMar>
        <w:tblLook w:val="04A0"/>
      </w:tblPr>
      <w:tblGrid>
        <w:gridCol w:w="2625"/>
        <w:gridCol w:w="4642"/>
        <w:gridCol w:w="3365"/>
      </w:tblGrid>
      <w:tr w:rsidR="00B5693E" w:rsidRPr="00F45393" w:rsidTr="00A876B9">
        <w:trPr>
          <w:trHeight w:val="908"/>
        </w:trPr>
        <w:tc>
          <w:tcPr>
            <w:tcW w:w="2625"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A876B9">
            <w:pPr>
              <w:jc w:val="center"/>
            </w:pPr>
            <w:r w:rsidRPr="00F45393">
              <w:t>α/α</w:t>
            </w:r>
          </w:p>
        </w:tc>
        <w:tc>
          <w:tcPr>
            <w:tcW w:w="4642"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A876B9">
            <w:pPr>
              <w:jc w:val="center"/>
            </w:pPr>
            <w:r w:rsidRPr="00F45393">
              <w:t>Κατάλογος κυριότερων εργασιών</w:t>
            </w:r>
          </w:p>
        </w:tc>
        <w:tc>
          <w:tcPr>
            <w:tcW w:w="3365"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A876B9">
            <w:pPr>
              <w:jc w:val="center"/>
            </w:pPr>
            <w:r w:rsidRPr="00F45393">
              <w:t>Απαιτούμενες Ώρες εργασίας</w:t>
            </w:r>
          </w:p>
        </w:tc>
      </w:tr>
      <w:tr w:rsidR="00B5693E" w:rsidRPr="00F45393" w:rsidTr="00A876B9">
        <w:trPr>
          <w:trHeight w:val="311"/>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 xml:space="preserve">Απλό </w:t>
            </w:r>
            <w:r w:rsidRPr="00F45393">
              <w:t>servis</w:t>
            </w:r>
            <w:r w:rsidRPr="00825A15">
              <w:rPr>
                <w:lang w:val="el-GR"/>
              </w:rPr>
              <w:t xml:space="preserve"> ανυψωτικού (βάσης – κορμού - βραχίονα)</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w:t>
            </w:r>
          </w:p>
        </w:tc>
      </w:tr>
      <w:tr w:rsidR="00B5693E" w:rsidRPr="00F45393" w:rsidTr="00A876B9">
        <w:trPr>
          <w:trHeight w:val="312"/>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καλαθιού</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συστήματος ασφάλισης</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βαρούλκου</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τροχαλίας</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Ράουλου</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Αντικατάσταση µαρκουτσιού</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rPr>
          <w:trHeight w:val="312"/>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lastRenderedPageBreak/>
              <w:t>8</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Έλεγχος χειριστηρίων</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9</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Έλεγχος βαλβίδας</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rPr>
          <w:trHeight w:val="459"/>
        </w:trPr>
        <w:tc>
          <w:tcPr>
            <w:tcW w:w="262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A876B9">
            <w:pPr>
              <w:jc w:val="center"/>
            </w:pPr>
            <w:r w:rsidRPr="00F45393">
              <w:t>10</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Εξαγωγή µπουκάλας ανύψωσης 1ου βραχίονα και επανατοποθέτηση</w:t>
            </w:r>
          </w:p>
        </w:tc>
        <w:tc>
          <w:tcPr>
            <w:tcW w:w="3365" w:type="dxa"/>
            <w:tcBorders>
              <w:top w:val="single" w:sz="4" w:space="0" w:color="000000"/>
              <w:left w:val="single" w:sz="4" w:space="0" w:color="000000"/>
              <w:bottom w:val="single" w:sz="4" w:space="0" w:color="000000"/>
              <w:right w:val="single" w:sz="4" w:space="0" w:color="000000"/>
            </w:tcBorders>
            <w:vAlign w:val="center"/>
            <w:hideMark/>
          </w:tcPr>
          <w:p w:rsidR="00B5693E" w:rsidRPr="00F45393" w:rsidRDefault="00B5693E" w:rsidP="00A876B9">
            <w:pPr>
              <w:jc w:val="center"/>
            </w:pPr>
            <w:r w:rsidRPr="00F45393">
              <w:t>4</w:t>
            </w:r>
          </w:p>
        </w:tc>
      </w:tr>
      <w:tr w:rsidR="00B5693E" w:rsidRPr="00F45393" w:rsidTr="00A876B9">
        <w:trPr>
          <w:trHeight w:val="312"/>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11</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Αντικατάσταση κουζινέτου µπουκάλας 1ου βραχίονα</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12</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825A15" w:rsidRDefault="00B5693E" w:rsidP="00A876B9">
            <w:pPr>
              <w:jc w:val="center"/>
              <w:rPr>
                <w:lang w:val="el-GR"/>
              </w:rPr>
            </w:pPr>
            <w:r w:rsidRPr="00825A15">
              <w:rPr>
                <w:lang w:val="el-GR"/>
              </w:rPr>
              <w:t>Γέµισµα πείρου µπουκάλας και τορνάρισα αυτής</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r>
      <w:tr w:rsidR="00B5693E" w:rsidRPr="00F45393" w:rsidTr="00A876B9">
        <w:trPr>
          <w:trHeight w:val="312"/>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13</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ασφαλιστικών ποδαρικών βραχίονα</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16</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14</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Τοποθέτηση ασφαλιστικού υπέρβαρου</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11</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15</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SOS Emergency</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16</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Επανατοποθέτηση ηλεκτρικού κυκλώματος</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12</w:t>
            </w:r>
          </w:p>
        </w:tc>
      </w:tr>
      <w:tr w:rsidR="00B5693E" w:rsidRPr="00F45393" w:rsidTr="00A876B9">
        <w:trPr>
          <w:trHeight w:val="310"/>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17</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Service</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r>
      <w:tr w:rsidR="00B5693E" w:rsidRPr="00F45393" w:rsidTr="00A876B9">
        <w:trPr>
          <w:trHeight w:val="312"/>
        </w:trPr>
        <w:tc>
          <w:tcPr>
            <w:tcW w:w="262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18</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διαρροών</w:t>
            </w:r>
          </w:p>
        </w:tc>
        <w:tc>
          <w:tcPr>
            <w:tcW w:w="3365"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w:t>
            </w:r>
          </w:p>
        </w:tc>
      </w:tr>
    </w:tbl>
    <w:p w:rsidR="00B5693E" w:rsidRPr="00F45393" w:rsidRDefault="00B5693E" w:rsidP="00B5693E">
      <w:r w:rsidRPr="00F45393">
        <w:t xml:space="preserve"> </w:t>
      </w:r>
    </w:p>
    <w:p w:rsidR="00B5693E" w:rsidRPr="00A876B9" w:rsidRDefault="00B5693E" w:rsidP="00A876B9">
      <w:pPr>
        <w:jc w:val="center"/>
        <w:rPr>
          <w:b/>
          <w:bCs/>
          <w:u w:val="single"/>
        </w:rPr>
      </w:pPr>
      <w:r w:rsidRPr="00A876B9">
        <w:rPr>
          <w:b/>
          <w:bCs/>
          <w:u w:val="single"/>
        </w:rPr>
        <w:t>ΟΡΓΑΝΑ ΕΛΕΓΧΟΥ</w:t>
      </w:r>
    </w:p>
    <w:tbl>
      <w:tblPr>
        <w:tblW w:w="10632" w:type="dxa"/>
        <w:jc w:val="center"/>
        <w:tblInd w:w="-452" w:type="dxa"/>
        <w:tblCellMar>
          <w:top w:w="88" w:type="dxa"/>
          <w:left w:w="115" w:type="dxa"/>
          <w:right w:w="115" w:type="dxa"/>
        </w:tblCellMar>
        <w:tblLook w:val="04A0"/>
      </w:tblPr>
      <w:tblGrid>
        <w:gridCol w:w="2624"/>
        <w:gridCol w:w="4642"/>
        <w:gridCol w:w="3366"/>
      </w:tblGrid>
      <w:tr w:rsidR="00B5693E" w:rsidRPr="00F45393" w:rsidTr="00A876B9">
        <w:trPr>
          <w:trHeight w:val="907"/>
          <w:jc w:val="center"/>
        </w:trPr>
        <w:tc>
          <w:tcPr>
            <w:tcW w:w="2624"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A876B9">
            <w:pPr>
              <w:jc w:val="center"/>
            </w:pPr>
            <w:r w:rsidRPr="00F45393">
              <w:t>α/α</w:t>
            </w:r>
          </w:p>
        </w:tc>
        <w:tc>
          <w:tcPr>
            <w:tcW w:w="4642"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A876B9">
            <w:pPr>
              <w:jc w:val="center"/>
            </w:pPr>
            <w:r w:rsidRPr="00F45393">
              <w:t>Κατάλογος κυριότερων εργασιών</w:t>
            </w:r>
          </w:p>
        </w:tc>
        <w:tc>
          <w:tcPr>
            <w:tcW w:w="3366"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A876B9">
            <w:pPr>
              <w:jc w:val="center"/>
            </w:pPr>
            <w:r w:rsidRPr="00F45393">
              <w:t>Απαιτούμενες Ώρες εργασίας</w:t>
            </w:r>
          </w:p>
        </w:tc>
      </w:tr>
      <w:tr w:rsidR="00B5693E" w:rsidRPr="00F45393" w:rsidTr="00A876B9">
        <w:trPr>
          <w:trHeight w:val="311"/>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ηλεκτρονικού ταχογράφου</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rPr>
          <w:trHeight w:val="312"/>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Βαθμονόμηση ψηφιακού ταχογράφου</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3</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Αντικατάσταση ωρολογίου ηλεκτρονικού ταχογράφου</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4</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ψηφιακού ταχογράφου</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5</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Επισκευή χιλιοµετρητή</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6</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Αντικατάσταση µπαταρίας VDO</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7</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Σφράγισμ</w:t>
            </w:r>
            <w:r>
              <w:t>α</w:t>
            </w:r>
            <w:r w:rsidRPr="00F45393">
              <w:t xml:space="preserve"> – πιστοποιητικό ταχογράφου</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rPr>
          <w:trHeight w:val="312"/>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8</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A876B9" w:rsidRDefault="00B5693E" w:rsidP="00A876B9">
            <w:pPr>
              <w:jc w:val="center"/>
              <w:rPr>
                <w:lang w:val="el-GR"/>
              </w:rPr>
            </w:pPr>
            <w:r w:rsidRPr="00A876B9">
              <w:rPr>
                <w:lang w:val="el-GR"/>
              </w:rPr>
              <w:t xml:space="preserve">Έλεγχος ταχύτητας &amp; οδομέτρου ψηφιακού ταχογράφου µε </w:t>
            </w:r>
            <w:r w:rsidRPr="00F45393">
              <w:t>HTC</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9</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A876B9" w:rsidRDefault="00B5693E" w:rsidP="00A876B9">
            <w:pPr>
              <w:jc w:val="center"/>
              <w:rPr>
                <w:lang w:val="el-GR"/>
              </w:rPr>
            </w:pPr>
            <w:r w:rsidRPr="00A876B9">
              <w:rPr>
                <w:lang w:val="el-GR"/>
              </w:rPr>
              <w:t>Εργασία επισκευής πόρτας (συρτάρι) ταχογράφου</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10</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Έλεγχος καλωδίωσης ψηφιακού ταχογράφου</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11</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A876B9" w:rsidRDefault="00B5693E" w:rsidP="00A876B9">
            <w:pPr>
              <w:jc w:val="center"/>
              <w:rPr>
                <w:lang w:val="el-GR"/>
              </w:rPr>
            </w:pPr>
            <w:r w:rsidRPr="00A876B9">
              <w:rPr>
                <w:lang w:val="el-GR"/>
              </w:rPr>
              <w:t>Επισκευή συστήματος καταγραφής ταχύτητος (βελόνη)</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12</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Εργασία αντικατάστασης καλωδίωσης</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0"/>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lastRenderedPageBreak/>
              <w:t>13</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A876B9" w:rsidRDefault="00B5693E" w:rsidP="00A876B9">
            <w:pPr>
              <w:jc w:val="center"/>
              <w:rPr>
                <w:lang w:val="el-GR"/>
              </w:rPr>
            </w:pPr>
            <w:r w:rsidRPr="00A876B9">
              <w:rPr>
                <w:lang w:val="el-GR"/>
              </w:rPr>
              <w:t>Εργασία αντικατάστασης πλακέτας Ηλεκτρονικού ταχογράφου</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r w:rsidR="00B5693E" w:rsidRPr="00F45393" w:rsidTr="00A876B9">
        <w:trPr>
          <w:trHeight w:val="312"/>
          <w:jc w:val="center"/>
        </w:trPr>
        <w:tc>
          <w:tcPr>
            <w:tcW w:w="2624"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14</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Έλεγχος δότη ταχογράφου Kitas</w:t>
            </w:r>
          </w:p>
        </w:tc>
        <w:tc>
          <w:tcPr>
            <w:tcW w:w="3366"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½</w:t>
            </w:r>
          </w:p>
        </w:tc>
      </w:tr>
    </w:tbl>
    <w:p w:rsidR="00B5693E" w:rsidRPr="00F45393" w:rsidRDefault="00B5693E" w:rsidP="00B5693E">
      <w:r w:rsidRPr="00F45393">
        <w:t xml:space="preserve"> </w:t>
      </w:r>
    </w:p>
    <w:p w:rsidR="00B5693E" w:rsidRPr="00A876B9" w:rsidRDefault="00B5693E" w:rsidP="00A876B9">
      <w:pPr>
        <w:jc w:val="center"/>
        <w:rPr>
          <w:b/>
          <w:bCs/>
          <w:u w:val="single"/>
        </w:rPr>
      </w:pPr>
      <w:r w:rsidRPr="00A876B9">
        <w:rPr>
          <w:b/>
          <w:bCs/>
          <w:u w:val="single"/>
        </w:rPr>
        <w:t>ΑΝΤΙΚΑΤΑΣΤΑΣΗ ΕΛΑΣΤΙΚΩΝ</w:t>
      </w:r>
    </w:p>
    <w:tbl>
      <w:tblPr>
        <w:tblW w:w="10632" w:type="dxa"/>
        <w:tblInd w:w="-311" w:type="dxa"/>
        <w:tblCellMar>
          <w:top w:w="88" w:type="dxa"/>
          <w:left w:w="115" w:type="dxa"/>
          <w:right w:w="115" w:type="dxa"/>
        </w:tblCellMar>
        <w:tblLook w:val="04A0"/>
      </w:tblPr>
      <w:tblGrid>
        <w:gridCol w:w="2483"/>
        <w:gridCol w:w="4642"/>
        <w:gridCol w:w="3507"/>
      </w:tblGrid>
      <w:tr w:rsidR="00B5693E" w:rsidRPr="00F45393" w:rsidTr="00A876B9">
        <w:trPr>
          <w:trHeight w:val="908"/>
        </w:trPr>
        <w:tc>
          <w:tcPr>
            <w:tcW w:w="2483"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A876B9">
            <w:pPr>
              <w:jc w:val="center"/>
            </w:pPr>
            <w:r w:rsidRPr="00F45393">
              <w:t>α/α</w:t>
            </w:r>
          </w:p>
        </w:tc>
        <w:tc>
          <w:tcPr>
            <w:tcW w:w="4642"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A876B9">
            <w:pPr>
              <w:jc w:val="center"/>
            </w:pPr>
            <w:r w:rsidRPr="00F45393">
              <w:t>Κατάλογος κυριότερων εργασιών</w:t>
            </w:r>
          </w:p>
        </w:tc>
        <w:tc>
          <w:tcPr>
            <w:tcW w:w="3507" w:type="dxa"/>
            <w:tcBorders>
              <w:top w:val="single" w:sz="4" w:space="0" w:color="000000"/>
              <w:left w:val="single" w:sz="4" w:space="0" w:color="000000"/>
              <w:bottom w:val="single" w:sz="4" w:space="0" w:color="000000"/>
              <w:right w:val="single" w:sz="4" w:space="0" w:color="000000"/>
            </w:tcBorders>
            <w:shd w:val="clear" w:color="auto" w:fill="FFF2CC"/>
            <w:vAlign w:val="center"/>
            <w:hideMark/>
          </w:tcPr>
          <w:p w:rsidR="00B5693E" w:rsidRPr="00F45393" w:rsidRDefault="00B5693E" w:rsidP="00A876B9">
            <w:pPr>
              <w:jc w:val="center"/>
            </w:pPr>
            <w:r w:rsidRPr="00F45393">
              <w:t>Απαιτούμενες Ώρες εργασίας</w:t>
            </w:r>
          </w:p>
        </w:tc>
      </w:tr>
      <w:tr w:rsidR="00B5693E" w:rsidRPr="00F45393" w:rsidTr="00A876B9">
        <w:trPr>
          <w:trHeight w:val="311"/>
        </w:trPr>
        <w:tc>
          <w:tcPr>
            <w:tcW w:w="248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A876B9" w:rsidRDefault="00B5693E" w:rsidP="00A876B9">
            <w:pPr>
              <w:jc w:val="center"/>
              <w:rPr>
                <w:lang w:val="el-GR"/>
              </w:rPr>
            </w:pPr>
            <w:r w:rsidRPr="00A876B9">
              <w:rPr>
                <w:lang w:val="el-GR"/>
              </w:rPr>
              <w:t>Αντικατάσταση ελαστικού σε μικρό όχημα</w:t>
            </w:r>
          </w:p>
        </w:tc>
        <w:tc>
          <w:tcPr>
            <w:tcW w:w="350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w:t>
            </w:r>
          </w:p>
        </w:tc>
      </w:tr>
      <w:tr w:rsidR="00B5693E" w:rsidRPr="00F45393" w:rsidTr="00A876B9">
        <w:trPr>
          <w:trHeight w:val="310"/>
        </w:trPr>
        <w:tc>
          <w:tcPr>
            <w:tcW w:w="2483"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2</w:t>
            </w:r>
          </w:p>
        </w:tc>
        <w:tc>
          <w:tcPr>
            <w:tcW w:w="4642" w:type="dxa"/>
            <w:tcBorders>
              <w:top w:val="single" w:sz="4" w:space="0" w:color="000000"/>
              <w:left w:val="single" w:sz="4" w:space="0" w:color="000000"/>
              <w:bottom w:val="single" w:sz="4" w:space="0" w:color="000000"/>
              <w:right w:val="single" w:sz="4" w:space="0" w:color="000000"/>
            </w:tcBorders>
            <w:hideMark/>
          </w:tcPr>
          <w:p w:rsidR="00B5693E" w:rsidRPr="00A876B9" w:rsidRDefault="00B5693E" w:rsidP="00A876B9">
            <w:pPr>
              <w:jc w:val="center"/>
              <w:rPr>
                <w:lang w:val="el-GR"/>
              </w:rPr>
            </w:pPr>
            <w:r w:rsidRPr="00A876B9">
              <w:rPr>
                <w:lang w:val="el-GR"/>
              </w:rPr>
              <w:t>Αντικατάσταση ελαστικού σε μεγάλο  όχημα</w:t>
            </w:r>
          </w:p>
        </w:tc>
        <w:tc>
          <w:tcPr>
            <w:tcW w:w="3507" w:type="dxa"/>
            <w:tcBorders>
              <w:top w:val="single" w:sz="4" w:space="0" w:color="000000"/>
              <w:left w:val="single" w:sz="4" w:space="0" w:color="000000"/>
              <w:bottom w:val="single" w:sz="4" w:space="0" w:color="000000"/>
              <w:right w:val="single" w:sz="4" w:space="0" w:color="000000"/>
            </w:tcBorders>
            <w:hideMark/>
          </w:tcPr>
          <w:p w:rsidR="00B5693E" w:rsidRPr="00F45393" w:rsidRDefault="00B5693E" w:rsidP="00A876B9">
            <w:pPr>
              <w:jc w:val="center"/>
            </w:pPr>
            <w:r w:rsidRPr="00F45393">
              <w:t>1,5</w:t>
            </w:r>
          </w:p>
        </w:tc>
      </w:tr>
    </w:tbl>
    <w:p w:rsidR="00B5693E" w:rsidRDefault="00B5693E" w:rsidP="00B5693E"/>
    <w:p w:rsidR="00B5693E" w:rsidRPr="00A876B9" w:rsidRDefault="00B5693E" w:rsidP="00B5693E">
      <w:pPr>
        <w:rPr>
          <w:lang w:val="el-GR"/>
        </w:rPr>
      </w:pPr>
      <w:r w:rsidRPr="00A876B9">
        <w:rPr>
          <w:lang w:val="el-GR"/>
        </w:rPr>
        <w:t xml:space="preserve">Οποιοσδήποτε εργασίες που δεν αναφέρονται παραπάνω, αλλά μπορεί να προκύψουν και δεν μπορούν να προβλεφθούν κατά την διάρκεια εκπόνησης της μελέτης, θα τιμολογούνται με την ίδια χρέωση ανά ώρα που έχει προσφέρει ο πάροχος της υπηρεσίας στο έντυπο της προσφοράς του και για τις υπόλοιπες εργασίες. </w:t>
      </w:r>
    </w:p>
    <w:p w:rsidR="00B5693E" w:rsidRPr="00A876B9" w:rsidRDefault="00B5693E" w:rsidP="00B5693E">
      <w:pPr>
        <w:rPr>
          <w:rFonts w:ascii="Arial" w:hAnsi="Arial" w:cs="Arial"/>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B5693E" w:rsidRDefault="00B5693E"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Default="00A876B9" w:rsidP="00D82B16">
      <w:pPr>
        <w:spacing w:after="0"/>
        <w:rPr>
          <w:lang w:val="el-GR"/>
        </w:rPr>
      </w:pPr>
    </w:p>
    <w:p w:rsidR="00A876B9" w:rsidRPr="006B2C94" w:rsidRDefault="00A876B9" w:rsidP="00D82B16">
      <w:pPr>
        <w:spacing w:after="0"/>
        <w:rPr>
          <w:lang w:val="el-GR"/>
        </w:rPr>
      </w:pPr>
    </w:p>
    <w:p w:rsidR="00D41FD6" w:rsidRPr="006B2C94" w:rsidRDefault="00D41FD6">
      <w:pPr>
        <w:pStyle w:val="2"/>
        <w:tabs>
          <w:tab w:val="clear" w:pos="567"/>
          <w:tab w:val="left" w:pos="0"/>
        </w:tabs>
        <w:ind w:left="0" w:firstLine="0"/>
        <w:rPr>
          <w:lang w:val="el-GR"/>
        </w:rPr>
      </w:pPr>
      <w:bookmarkStart w:id="107" w:name="_Toc74088352"/>
      <w:r>
        <w:rPr>
          <w:rFonts w:ascii="Calibri" w:hAnsi="Calibri"/>
          <w:lang w:val="el-GR"/>
        </w:rPr>
        <w:lastRenderedPageBreak/>
        <w:t xml:space="preserve">ΠΑΡΑΡΤΗΜΑ ΙΙ –  Ειδική Συγγραφή Υποχρεώσεων </w:t>
      </w:r>
      <w:bookmarkEnd w:id="107"/>
    </w:p>
    <w:p w:rsidR="00C96395" w:rsidRPr="00C96395" w:rsidRDefault="00C96395" w:rsidP="00C96395">
      <w:pPr>
        <w:suppressAutoHyphens w:val="0"/>
        <w:spacing w:after="0" w:line="360" w:lineRule="auto"/>
        <w:jc w:val="left"/>
        <w:rPr>
          <w:rFonts w:ascii="Times New Roman" w:hAnsi="Times New Roman" w:cs="Times New Roman"/>
          <w:sz w:val="24"/>
          <w:lang w:val="el-GR" w:eastAsia="el-GR"/>
        </w:rPr>
      </w:pPr>
    </w:p>
    <w:p w:rsidR="00712768" w:rsidRPr="00712768" w:rsidRDefault="00712768" w:rsidP="00712768">
      <w:pPr>
        <w:jc w:val="center"/>
        <w:rPr>
          <w:b/>
          <w:bCs/>
          <w:u w:val="single"/>
          <w:lang w:val="el-GR"/>
        </w:rPr>
      </w:pPr>
      <w:bookmarkStart w:id="108" w:name="_Toc74088353"/>
      <w:r w:rsidRPr="00712768">
        <w:rPr>
          <w:b/>
          <w:bCs/>
          <w:u w:val="single"/>
          <w:lang w:val="el-GR"/>
        </w:rPr>
        <w:t>Άρθρο 1ο :     Αντικείμενο συγγραφής</w:t>
      </w:r>
    </w:p>
    <w:p w:rsidR="00615F0C" w:rsidRPr="00E25CE5" w:rsidRDefault="00712768" w:rsidP="00615F0C">
      <w:pPr>
        <w:rPr>
          <w:lang w:val="el-GR"/>
        </w:rPr>
      </w:pPr>
      <w:r w:rsidRPr="00712768">
        <w:rPr>
          <w:lang w:val="el-GR"/>
        </w:rPr>
        <w:t xml:space="preserve">Η παρούσα συγγραφή υποχρεώσεων αφορά στις εργασίες </w:t>
      </w:r>
      <w:r w:rsidRPr="00712768">
        <w:rPr>
          <w:lang w:val="el-GR"/>
        </w:rPr>
        <w:tab/>
        <w:t xml:space="preserve">συντήρησης και επισκευής συμπεριλαμβανομένης &amp; της προμήθειας των απαραίτητων ανταλλακτικών των οχημάτων και μηχανημάτων έργου του Δήμου Ναυπακτίας. Ο προϋπολογισμός της εργασίας ανέρχεται στο ποσό των 378.000,00€ συμπεριλαμβανομένου του </w:t>
      </w:r>
      <w:r w:rsidRPr="00E25CE5">
        <w:rPr>
          <w:lang w:val="el-GR"/>
        </w:rPr>
        <w:t xml:space="preserve">ΦΠΑ. </w:t>
      </w:r>
      <w:r w:rsidR="00615F0C" w:rsidRPr="00E25CE5">
        <w:rPr>
          <w:lang w:val="el-GR"/>
        </w:rPr>
        <w:t>Κριτήριο ανάθεσης της Σύμβασης είναι η πλέον συμφέρουσα από οικονομική άποψη προσφορά μόνο βάση τιμής (</w:t>
      </w:r>
      <w:r w:rsidR="00615F0C" w:rsidRPr="00154567">
        <w:rPr>
          <w:lang w:val="el-GR"/>
        </w:rPr>
        <w:t>μεγαλύτερο ποσοστό μέσης έκπτωσης</w:t>
      </w:r>
      <w:r w:rsidR="00615F0C" w:rsidRPr="00E25CE5">
        <w:rPr>
          <w:lang w:val="el-GR"/>
        </w:rPr>
        <w:t xml:space="preserve"> %) ανά τμήμα – κατηγορία του συνολικού προϋπολογισμού. (επί του πίνακα κόστους ενδεικτικών εργασιών, εργατοώρας και ανταλλακτικών). Προσφορές υποβάλλονται για ένα ή για περισσότερα τμήματα - κατηγορίες. </w:t>
      </w:r>
    </w:p>
    <w:p w:rsidR="006C5F8D" w:rsidRDefault="00712768" w:rsidP="00712768">
      <w:pPr>
        <w:rPr>
          <w:lang w:val="el-GR"/>
        </w:rPr>
      </w:pPr>
      <w:r w:rsidRPr="00712768">
        <w:rPr>
          <w:lang w:val="el-GR"/>
        </w:rPr>
        <w:t>.</w:t>
      </w:r>
    </w:p>
    <w:p w:rsidR="00712768" w:rsidRPr="00712768" w:rsidRDefault="00712768" w:rsidP="00712768">
      <w:pPr>
        <w:jc w:val="center"/>
        <w:rPr>
          <w:b/>
          <w:bCs/>
          <w:u w:val="single"/>
          <w:lang w:val="el-GR"/>
        </w:rPr>
      </w:pPr>
      <w:r w:rsidRPr="00712768">
        <w:rPr>
          <w:b/>
          <w:bCs/>
          <w:u w:val="single"/>
          <w:lang w:val="el-GR"/>
        </w:rPr>
        <w:t>Άρθρο 2ο :     Ισχύουσες διατάξεις</w:t>
      </w:r>
    </w:p>
    <w:p w:rsidR="00712768" w:rsidRPr="00712768" w:rsidRDefault="00712768" w:rsidP="00712768">
      <w:pPr>
        <w:rPr>
          <w:lang w:val="el-GR"/>
        </w:rPr>
      </w:pPr>
      <w:r w:rsidRPr="00712768">
        <w:rPr>
          <w:lang w:val="el-GR"/>
        </w:rPr>
        <w:t>Η προετοιμασία, ανάθεση, σύναψη και εκτέλεση της εν λόγω δημόσιας σύμβασης προμήθειας αγαθών διέπετε από τις διατάξεις:</w:t>
      </w:r>
    </w:p>
    <w:p w:rsidR="00712768" w:rsidRPr="00712768" w:rsidRDefault="00712768" w:rsidP="00712768">
      <w:pPr>
        <w:rPr>
          <w:lang w:val="el-GR"/>
        </w:rPr>
      </w:pPr>
      <w:r w:rsidRPr="00712768">
        <w:rPr>
          <w:lang w:val="el-GR"/>
        </w:rPr>
        <w:t>•</w:t>
      </w:r>
      <w:r w:rsidRPr="00712768">
        <w:rPr>
          <w:lang w:val="el-GR"/>
        </w:rPr>
        <w:tab/>
        <w:t>Του Ν. 3463/2006 «Κύρωση του Κώδικα Δήμων και Κοινοτήτων».</w:t>
      </w:r>
    </w:p>
    <w:p w:rsidR="00712768" w:rsidRPr="00712768" w:rsidRDefault="00712768" w:rsidP="00712768">
      <w:pPr>
        <w:rPr>
          <w:lang w:val="el-GR"/>
        </w:rPr>
      </w:pPr>
      <w:r w:rsidRPr="00712768">
        <w:rPr>
          <w:lang w:val="el-GR"/>
        </w:rPr>
        <w:t>•</w:t>
      </w:r>
      <w:r w:rsidRPr="00712768">
        <w:rPr>
          <w:lang w:val="el-GR"/>
        </w:rPr>
        <w:tab/>
        <w:t>Του Ν. 3852/2010 «Νέα αρχιτεκτονική της αυτοδιοίκησης και της αποκεντρωμένης διοίκησης - Πρόγραμμα Καλλικράτης».</w:t>
      </w:r>
    </w:p>
    <w:p w:rsidR="00712768" w:rsidRPr="00712768" w:rsidRDefault="00712768" w:rsidP="00712768">
      <w:pPr>
        <w:rPr>
          <w:lang w:val="el-GR"/>
        </w:rPr>
      </w:pPr>
      <w:r w:rsidRPr="00712768">
        <w:rPr>
          <w:lang w:val="el-GR"/>
        </w:rPr>
        <w:t>•</w:t>
      </w:r>
      <w:r w:rsidRPr="00712768">
        <w:rPr>
          <w:lang w:val="el-GR"/>
        </w:rPr>
        <w:tab/>
        <w:t>Του Ν. 2690/1999 «Κύρωση Κώδικα Διοικητικής Διαδικασίας και άλλες διατάξεις». 3.</w:t>
      </w:r>
    </w:p>
    <w:p w:rsidR="00712768" w:rsidRPr="00712768" w:rsidRDefault="00712768" w:rsidP="00712768">
      <w:pPr>
        <w:rPr>
          <w:lang w:val="el-GR"/>
        </w:rPr>
      </w:pPr>
      <w:r w:rsidRPr="00712768">
        <w:rPr>
          <w:lang w:val="el-GR"/>
        </w:rPr>
        <w:t>•</w:t>
      </w:r>
      <w:r w:rsidRPr="00712768">
        <w:rPr>
          <w:lang w:val="el-GR"/>
        </w:rPr>
        <w:tab/>
        <w:t>Του N. 3861/2010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712768" w:rsidRPr="00712768" w:rsidRDefault="00712768" w:rsidP="00712768">
      <w:pPr>
        <w:rPr>
          <w:lang w:val="el-GR"/>
        </w:rPr>
      </w:pPr>
      <w:r w:rsidRPr="00712768">
        <w:rPr>
          <w:lang w:val="el-GR"/>
        </w:rPr>
        <w:t>•</w:t>
      </w:r>
      <w:r w:rsidRPr="00712768">
        <w:rPr>
          <w:lang w:val="el-GR"/>
        </w:rPr>
        <w:tab/>
        <w:t>Του Ν. 3548/2007 «Καταχώρηση δημοσιεύσεων των φορέων του Δημοσίου κλπ</w:t>
      </w:r>
    </w:p>
    <w:p w:rsidR="00712768" w:rsidRPr="00712768" w:rsidRDefault="00712768" w:rsidP="00712768">
      <w:pPr>
        <w:rPr>
          <w:lang w:val="el-GR"/>
        </w:rPr>
      </w:pPr>
      <w:r w:rsidRPr="00712768">
        <w:rPr>
          <w:lang w:val="el-GR"/>
        </w:rPr>
        <w:t>•</w:t>
      </w:r>
      <w:r w:rsidRPr="00712768">
        <w:rPr>
          <w:lang w:val="el-GR"/>
        </w:rPr>
        <w:tab/>
        <w:t>Του N. 4013/2011 «Σύσταση ενιαίας Ανεξάρτητης Αρχής Δημοσίων Συμβάσεων και Κεντρικού Ηλεκτρονικού Μητρώου Δημοσίων Συμβάσεων».</w:t>
      </w:r>
    </w:p>
    <w:p w:rsidR="00712768" w:rsidRPr="00712768" w:rsidRDefault="00712768" w:rsidP="00712768">
      <w:pPr>
        <w:rPr>
          <w:lang w:val="el-GR"/>
        </w:rPr>
      </w:pPr>
      <w:r w:rsidRPr="00712768">
        <w:rPr>
          <w:lang w:val="el-GR"/>
        </w:rPr>
        <w:t>•</w:t>
      </w:r>
      <w:r w:rsidRPr="00712768">
        <w:rPr>
          <w:lang w:val="el-GR"/>
        </w:rPr>
        <w:tab/>
        <w:t>Του Π.Δ 113/2010 «Ανάληψη υποχρεώσεων από τους Διατάκτες».</w:t>
      </w:r>
    </w:p>
    <w:p w:rsidR="00712768" w:rsidRPr="00712768" w:rsidRDefault="00712768" w:rsidP="00712768">
      <w:pPr>
        <w:rPr>
          <w:lang w:val="el-GR"/>
        </w:rPr>
      </w:pPr>
      <w:r w:rsidRPr="00712768">
        <w:rPr>
          <w:lang w:val="el-GR"/>
        </w:rPr>
        <w:t>•</w:t>
      </w:r>
      <w:r w:rsidRPr="00712768">
        <w:rPr>
          <w:lang w:val="el-GR"/>
        </w:rPr>
        <w:tab/>
        <w:t>Του Ν. 4155/2013 «Εθνικό Σύστημα Ηλεκτρονικών Δημοσίων Συμβάσεων και άλλες Διατάξεις», όπως τροποποιήθηκε με την Υποπαράγραφο ΣΤ 20, του Πρώτου Άρθρου του Ν. 4254/2014 (ΦΕΚ 85/Α'/7-4-2014) και ισχύει.</w:t>
      </w:r>
    </w:p>
    <w:p w:rsidR="00712768" w:rsidRPr="00712768" w:rsidRDefault="00712768" w:rsidP="00712768">
      <w:pPr>
        <w:rPr>
          <w:lang w:val="el-GR"/>
        </w:rPr>
      </w:pPr>
      <w:r w:rsidRPr="00712768">
        <w:rPr>
          <w:lang w:val="el-GR"/>
        </w:rPr>
        <w:t>•</w:t>
      </w:r>
      <w:r w:rsidRPr="00712768">
        <w:rPr>
          <w:lang w:val="el-GR"/>
        </w:rPr>
        <w:tab/>
        <w:t>Της αριθμ. ΥΑΠ/Φ.40.4/3/1031/23-4-2012 Υπουργικής Απόφασης «Ρυθμίσεις για το Ηλεκτρονικό Δημόσιο Έγγραφο». Του Ν. 4270/2014 «Αρχές δημοσιονομικής διαχείρισης και εποπτεία (ενσωμάτωση της Οδηγίας 2011/85/ΕΕ) - δημόσιο λογιστικό και άλλες διατάξεις».</w:t>
      </w:r>
    </w:p>
    <w:p w:rsidR="00712768" w:rsidRPr="00712768" w:rsidRDefault="00712768" w:rsidP="00712768">
      <w:pPr>
        <w:rPr>
          <w:lang w:val="el-GR"/>
        </w:rPr>
      </w:pPr>
      <w:r w:rsidRPr="00712768">
        <w:rPr>
          <w:lang w:val="el-GR"/>
        </w:rPr>
        <w:t>•</w:t>
      </w:r>
      <w:r w:rsidRPr="00712768">
        <w:rPr>
          <w:lang w:val="el-GR"/>
        </w:rPr>
        <w:tab/>
        <w:t xml:space="preserve">   Του Ν. 4412/2016 «Δημόσιες Συμβάσεις Έργων, Προμηθειών και Υπηρεσιών (προσαρμογή στις Οδηγίες 2014/24/ΕΕ και 2014/25/ΕΕ)» όπως τροποποιήθηκε και ισχύει.</w:t>
      </w:r>
    </w:p>
    <w:p w:rsidR="006C5F8D" w:rsidRDefault="00712768" w:rsidP="006C5F8D">
      <w:pPr>
        <w:rPr>
          <w:lang w:val="el-GR"/>
        </w:rPr>
      </w:pPr>
      <w:r w:rsidRPr="00712768">
        <w:rPr>
          <w:lang w:val="el-GR"/>
        </w:rPr>
        <w:t>•</w:t>
      </w:r>
      <w:r w:rsidRPr="00712768">
        <w:rPr>
          <w:lang w:val="el-GR"/>
        </w:rPr>
        <w:tab/>
        <w:t>Απόφαση Ελ.Συν.Κλιμ.Τμ.7 Πράξη 109/2013.</w:t>
      </w:r>
    </w:p>
    <w:p w:rsidR="00712768" w:rsidRPr="00712768" w:rsidRDefault="00712768" w:rsidP="00712768">
      <w:pPr>
        <w:jc w:val="center"/>
        <w:rPr>
          <w:b/>
          <w:bCs/>
          <w:u w:val="single"/>
          <w:lang w:val="el-GR"/>
        </w:rPr>
      </w:pPr>
      <w:r w:rsidRPr="00712768">
        <w:rPr>
          <w:b/>
          <w:bCs/>
          <w:u w:val="single"/>
          <w:lang w:val="el-GR"/>
        </w:rPr>
        <w:t>Άρθρο 3ο :     Συμβατικά στοιχεία</w:t>
      </w:r>
    </w:p>
    <w:p w:rsidR="00712768" w:rsidRPr="00712768" w:rsidRDefault="00712768" w:rsidP="00712768">
      <w:pPr>
        <w:rPr>
          <w:lang w:val="el-GR"/>
        </w:rPr>
      </w:pPr>
      <w:r w:rsidRPr="00712768">
        <w:rPr>
          <w:lang w:val="el-GR"/>
        </w:rPr>
        <w:t>Τα συμβατικά τεύχη και στοιχεία, με βάση τα οποία θα εκτελεσθεί η προς ανάθεση υπηρεσία, είναι τα αναφερόμενα παρακάτω. Σε περίπτωση ασυμφωνίας των περιεχόμενων σ' αυτά όρων, η σειρά ισχύος αυτών καθορίζεται σύμφωνα με τον Ν.4412/2016(ΦΕΚ 147/08-08-2016) “Δημόσιες Συμβάσεις, Έργων, Προμηθειών, και Υπηρεσιών” ως κατωτέρω:</w:t>
      </w:r>
    </w:p>
    <w:p w:rsidR="00712768" w:rsidRPr="00712768" w:rsidRDefault="00712768" w:rsidP="00712768">
      <w:pPr>
        <w:rPr>
          <w:lang w:val="el-GR"/>
        </w:rPr>
      </w:pPr>
      <w:r w:rsidRPr="00712768">
        <w:rPr>
          <w:lang w:val="el-GR"/>
        </w:rPr>
        <w:t>1.</w:t>
      </w:r>
      <w:r w:rsidRPr="00712768">
        <w:rPr>
          <w:lang w:val="el-GR"/>
        </w:rPr>
        <w:tab/>
        <w:t>Η Διακήρυξη του διαγωνισμού</w:t>
      </w:r>
    </w:p>
    <w:p w:rsidR="00712768" w:rsidRPr="00712768" w:rsidRDefault="00712768" w:rsidP="00712768">
      <w:pPr>
        <w:rPr>
          <w:lang w:val="el-GR"/>
        </w:rPr>
      </w:pPr>
      <w:r w:rsidRPr="00712768">
        <w:rPr>
          <w:lang w:val="el-GR"/>
        </w:rPr>
        <w:t>2.</w:t>
      </w:r>
      <w:r w:rsidRPr="00712768">
        <w:rPr>
          <w:lang w:val="el-GR"/>
        </w:rPr>
        <w:tab/>
        <w:t>Τεχνική Περιγραφή - Μελέτη</w:t>
      </w:r>
    </w:p>
    <w:p w:rsidR="00712768" w:rsidRPr="00712768" w:rsidRDefault="00712768" w:rsidP="00712768">
      <w:pPr>
        <w:rPr>
          <w:lang w:val="el-GR"/>
        </w:rPr>
      </w:pPr>
      <w:r w:rsidRPr="00712768">
        <w:rPr>
          <w:lang w:val="el-GR"/>
        </w:rPr>
        <w:t>3.</w:t>
      </w:r>
      <w:r w:rsidRPr="00712768">
        <w:rPr>
          <w:lang w:val="el-GR"/>
        </w:rPr>
        <w:tab/>
        <w:t>Η Συγγραφή Υποχρεώσεων</w:t>
      </w:r>
    </w:p>
    <w:p w:rsidR="00712768" w:rsidRPr="00712768" w:rsidRDefault="00712768" w:rsidP="00712768">
      <w:pPr>
        <w:rPr>
          <w:lang w:val="el-GR"/>
        </w:rPr>
      </w:pPr>
      <w:r w:rsidRPr="00712768">
        <w:rPr>
          <w:lang w:val="el-GR"/>
        </w:rPr>
        <w:lastRenderedPageBreak/>
        <w:t>4.</w:t>
      </w:r>
      <w:r w:rsidRPr="00712768">
        <w:rPr>
          <w:lang w:val="el-GR"/>
        </w:rPr>
        <w:tab/>
        <w:t>Ο Ενδεικτικός Προϋπολογισμός της μελέτης</w:t>
      </w:r>
    </w:p>
    <w:p w:rsidR="006C5F8D" w:rsidRDefault="00712768" w:rsidP="00712768">
      <w:pPr>
        <w:rPr>
          <w:lang w:val="el-GR"/>
        </w:rPr>
      </w:pPr>
      <w:r w:rsidRPr="00712768">
        <w:rPr>
          <w:lang w:val="el-GR"/>
        </w:rPr>
        <w:t>5.</w:t>
      </w:r>
      <w:r w:rsidRPr="00712768">
        <w:rPr>
          <w:lang w:val="el-GR"/>
        </w:rPr>
        <w:tab/>
        <w:t>Το Έντυπο Οικονομικής Προσφοράς.</w:t>
      </w:r>
    </w:p>
    <w:p w:rsidR="00712768" w:rsidRDefault="00712768" w:rsidP="00712768">
      <w:pPr>
        <w:jc w:val="center"/>
        <w:rPr>
          <w:b/>
          <w:bCs/>
          <w:u w:val="single"/>
          <w:lang w:val="el-GR"/>
        </w:rPr>
      </w:pPr>
    </w:p>
    <w:p w:rsidR="00712768" w:rsidRPr="00712768" w:rsidRDefault="00712768" w:rsidP="00712768">
      <w:pPr>
        <w:jc w:val="center"/>
        <w:rPr>
          <w:b/>
          <w:bCs/>
          <w:u w:val="single"/>
          <w:lang w:val="el-GR"/>
        </w:rPr>
      </w:pPr>
      <w:r w:rsidRPr="00712768">
        <w:rPr>
          <w:b/>
          <w:bCs/>
          <w:u w:val="single"/>
          <w:lang w:val="el-GR"/>
        </w:rPr>
        <w:t>ΑΡΘΡΟ 4ο:  Εγγυήσεις</w:t>
      </w:r>
    </w:p>
    <w:p w:rsidR="00712768" w:rsidRPr="00712768" w:rsidRDefault="00712768" w:rsidP="00712768">
      <w:pPr>
        <w:contextualSpacing/>
        <w:rPr>
          <w:lang w:val="el-GR"/>
        </w:rPr>
      </w:pPr>
      <w:r w:rsidRPr="00712768">
        <w:rPr>
          <w:lang w:val="el-GR"/>
        </w:rPr>
        <w:t xml:space="preserve">Εγγυήσεις (σχετ. άρθρο 72 Ν. 4412/16) </w:t>
      </w:r>
    </w:p>
    <w:p w:rsidR="00712768" w:rsidRPr="00712768" w:rsidRDefault="00712768" w:rsidP="00712768">
      <w:pPr>
        <w:contextualSpacing/>
        <w:rPr>
          <w:lang w:val="el-GR"/>
        </w:rPr>
      </w:pPr>
      <w:r w:rsidRPr="00712768">
        <w:rPr>
          <w:lang w:val="el-GR"/>
        </w:rPr>
        <w:t xml:space="preserve">Εγγύηση συμμετοχής: Οι οικονομικοί φορείς που θα συμμετάσχουν στον διαγωνισμό οφείλουν να  προσκομίσουν  εγγυητική επιστολή συμμετοχής που θα αναλογεί σε ποσοστό 2% (δύο) τοις εκατό (%) επί της </w:t>
      </w:r>
      <w:r w:rsidR="00615F0C">
        <w:rPr>
          <w:lang w:val="el-GR"/>
        </w:rPr>
        <w:t>ε</w:t>
      </w:r>
      <w:r w:rsidRPr="00712768">
        <w:rPr>
          <w:lang w:val="el-GR"/>
        </w:rPr>
        <w:t xml:space="preserve">κτιμώμενης αξίας των ειδών, χωρίς Φ.Π.Α.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 </w:t>
      </w:r>
    </w:p>
    <w:p w:rsidR="00712768" w:rsidRPr="00712768" w:rsidRDefault="00712768" w:rsidP="00712768">
      <w:pPr>
        <w:contextualSpacing/>
        <w:rPr>
          <w:lang w:val="el-GR"/>
        </w:rPr>
      </w:pPr>
      <w:r w:rsidRPr="00712768">
        <w:rPr>
          <w:lang w:val="el-GR"/>
        </w:rPr>
        <w:t xml:space="preserve">Η εγγύηση συμμετοχής επιστρέφεται στον Ανάδοχο με την προσκόμιση της εγγύησης καλής εκτέλεσης. Στους λοιπούς προσφέροντες επιστρέφεται κατά τα οριζόμενα στο άρθρο 72 του Ν. 4412/2016. </w:t>
      </w:r>
    </w:p>
    <w:p w:rsidR="00712768" w:rsidRPr="00712768" w:rsidRDefault="00712768" w:rsidP="00712768">
      <w:pPr>
        <w:contextualSpacing/>
        <w:rPr>
          <w:lang w:val="el-GR"/>
        </w:rPr>
      </w:pPr>
      <w:r w:rsidRPr="00712768">
        <w:rPr>
          <w:lang w:val="el-GR"/>
        </w:rPr>
        <w:t xml:space="preserve">Εγγύηση καλής εκτέλεσης: Ο Ανάδοχος υποχρεούται να προσκομίσει εγγυητική επιστολή καλής εκτέλεσης σε ποσοστό 4% (τέσσερα) τοις εκατό (%) επί της </w:t>
      </w:r>
      <w:r w:rsidR="00615F0C">
        <w:rPr>
          <w:lang w:val="el-GR"/>
        </w:rPr>
        <w:t xml:space="preserve">εκτιμώμενης </w:t>
      </w:r>
      <w:r w:rsidRPr="00712768">
        <w:rPr>
          <w:lang w:val="el-GR"/>
        </w:rPr>
        <w:t xml:space="preserve">αξίας εκτός Φ.Π.Α. Η εγγυητική επιστολή καλής εκτέλεσης θα πρέπει να κατατεθεί πριν την υπογραφή της σύμβασης. </w:t>
      </w:r>
    </w:p>
    <w:p w:rsidR="00712768" w:rsidRPr="00712768" w:rsidRDefault="00712768" w:rsidP="00712768">
      <w:pPr>
        <w:contextualSpacing/>
        <w:rPr>
          <w:lang w:val="el-GR"/>
        </w:rPr>
      </w:pPr>
      <w:r w:rsidRPr="00712768">
        <w:rPr>
          <w:lang w:val="el-GR"/>
        </w:rPr>
        <w:t xml:space="preserve">Κατά τα λοιπά, για τις εγγυήσεις συμμετοχής και καλής εκτέλεσης, ισχύουν οι διατάξεις του άρθρου 72 του Ν 4412/2016 (Α/147/8-8-2016). </w:t>
      </w:r>
    </w:p>
    <w:p w:rsidR="006C5F8D" w:rsidRDefault="00712768" w:rsidP="00712768">
      <w:pPr>
        <w:contextualSpacing/>
        <w:rPr>
          <w:lang w:val="el-GR"/>
        </w:rPr>
      </w:pPr>
      <w:r w:rsidRPr="00712768">
        <w:rPr>
          <w:lang w:val="el-GR"/>
        </w:rPr>
        <w:t>Επιστρέφεται δε μετά την οριστική ποσοτική και ποιοτική παραλαβή του συνόλου του αντικειμένου της σύμβασης.</w:t>
      </w:r>
    </w:p>
    <w:p w:rsidR="00BF471B" w:rsidRDefault="00BF471B" w:rsidP="00712768">
      <w:pPr>
        <w:contextualSpacing/>
        <w:rPr>
          <w:lang w:val="el-GR"/>
        </w:rPr>
      </w:pPr>
    </w:p>
    <w:p w:rsidR="00712768" w:rsidRPr="00BF471B" w:rsidRDefault="00712768" w:rsidP="00BF471B">
      <w:pPr>
        <w:contextualSpacing/>
        <w:jc w:val="center"/>
        <w:rPr>
          <w:b/>
          <w:bCs/>
          <w:u w:val="single"/>
          <w:lang w:val="el-GR"/>
        </w:rPr>
      </w:pPr>
      <w:r w:rsidRPr="00BF471B">
        <w:rPr>
          <w:b/>
          <w:bCs/>
          <w:u w:val="single"/>
          <w:lang w:val="el-GR"/>
        </w:rPr>
        <w:t>Άρθρο 5ο :Κήρυξη προμηθευτή έκπτωτου</w:t>
      </w:r>
    </w:p>
    <w:p w:rsidR="00712768" w:rsidRPr="00712768" w:rsidRDefault="00712768" w:rsidP="00712768">
      <w:pPr>
        <w:contextualSpacing/>
        <w:rPr>
          <w:lang w:val="el-GR"/>
        </w:rPr>
      </w:pPr>
      <w:r w:rsidRPr="00712768">
        <w:rPr>
          <w:lang w:val="el-GR"/>
        </w:rPr>
        <w:t>1. Ο ανάδοχος κηρύσσεται υποχρεωτικά έκπτωτος από την ανάθεση που έγινε στο όνομά του και από κάθε δικαίωμα που απορρέει από αυτήν, με απόφαση του αρμοδίου αποφαινόμενου οργάνου, ύστερα από γνωμοδότηση του αρμοδίου οργάνου:</w:t>
      </w:r>
    </w:p>
    <w:p w:rsidR="00712768" w:rsidRPr="00712768" w:rsidRDefault="00712768" w:rsidP="00712768">
      <w:pPr>
        <w:contextualSpacing/>
        <w:rPr>
          <w:lang w:val="el-GR"/>
        </w:rPr>
      </w:pPr>
      <w:r w:rsidRPr="00712768">
        <w:rPr>
          <w:lang w:val="el-GR"/>
        </w:rPr>
        <w:t>α) εφόσον δεν προσήλθε για την υπογραφή της σύμβασης εντός του χρόνου που ορίστηκε στην πρόσκληση από την αναθέτουσα αρχή,</w:t>
      </w:r>
    </w:p>
    <w:p w:rsidR="00712768" w:rsidRPr="00712768" w:rsidRDefault="00712768" w:rsidP="00712768">
      <w:pPr>
        <w:contextualSpacing/>
        <w:rPr>
          <w:lang w:val="el-GR"/>
        </w:rPr>
      </w:pPr>
      <w:r w:rsidRPr="00712768">
        <w:rPr>
          <w:lang w:val="el-GR"/>
        </w:rPr>
        <w:t>β) εφόσον δε φόρτωσε, παρέδωσε ή αντικατέστησε τα συμβατικά υλικά ή δεν επισκεύασε ή συντήρησε αυτά μέσα στο συμβατικό χρόνο ή στο χρόνο παράτασης που του δόθηκε, κατά τα προβλεπόμενα στο άρθρο 206 του Ν. 4412/2016.</w:t>
      </w:r>
    </w:p>
    <w:p w:rsidR="00712768" w:rsidRPr="00712768" w:rsidRDefault="00712768" w:rsidP="00712768">
      <w:pPr>
        <w:contextualSpacing/>
        <w:rPr>
          <w:lang w:val="el-GR"/>
        </w:rPr>
      </w:pPr>
      <w:r w:rsidRPr="00712768">
        <w:rPr>
          <w:lang w:val="el-GR"/>
        </w:rPr>
        <w:t>2.</w:t>
      </w:r>
      <w:r w:rsidRPr="00712768">
        <w:rPr>
          <w:lang w:val="el-GR"/>
        </w:rPr>
        <w:tab/>
        <w:t>Ο οικονομικός φορέας δεν κηρύσσεται έκπτωτος από την κατακύρωση ή ανάθεση ή την σύμβαση όταν:</w:t>
      </w:r>
    </w:p>
    <w:p w:rsidR="00712768" w:rsidRPr="00712768" w:rsidRDefault="00712768" w:rsidP="00712768">
      <w:pPr>
        <w:contextualSpacing/>
        <w:rPr>
          <w:lang w:val="el-GR"/>
        </w:rPr>
      </w:pPr>
      <w:r w:rsidRPr="00712768">
        <w:rPr>
          <w:lang w:val="el-GR"/>
        </w:rPr>
        <w:t xml:space="preserve">α) Η σύμβαση δεν υπογράφηκε ή το υλικό δεν φορτώθηκε ή παραδόθηκε ή αντικαταστάθηκε με ευθύνη του φορέα που εκτελεί τη σύμβαση. </w:t>
      </w:r>
    </w:p>
    <w:p w:rsidR="00712768" w:rsidRPr="00712768" w:rsidRDefault="00712768" w:rsidP="00712768">
      <w:pPr>
        <w:contextualSpacing/>
        <w:rPr>
          <w:lang w:val="el-GR"/>
        </w:rPr>
      </w:pPr>
      <w:r w:rsidRPr="00712768">
        <w:rPr>
          <w:lang w:val="el-GR"/>
        </w:rPr>
        <w:t xml:space="preserve"> β) Συντρέχουν λόγοι ανωτέρας βίας.</w:t>
      </w:r>
    </w:p>
    <w:p w:rsidR="00712768" w:rsidRPr="00712768" w:rsidRDefault="00712768" w:rsidP="00712768">
      <w:pPr>
        <w:contextualSpacing/>
        <w:rPr>
          <w:lang w:val="el-GR"/>
        </w:rPr>
      </w:pPr>
      <w:r w:rsidRPr="00712768">
        <w:rPr>
          <w:lang w:val="el-GR"/>
        </w:rPr>
        <w:t>3.</w:t>
      </w:r>
      <w:r w:rsidRPr="00712768">
        <w:rPr>
          <w:lang w:val="el-GR"/>
        </w:rPr>
        <w:tab/>
        <w:t>Στον οικονομικό φορέα που κηρύσσεται έκπτωτος από την κατακύρωση, ανάθεση ή σύμβαση, επιβάλλονται,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αθροιστικά, οι παρακάτω κυρώσεις:</w:t>
      </w:r>
    </w:p>
    <w:p w:rsidR="00712768" w:rsidRPr="00712768" w:rsidRDefault="00712768" w:rsidP="00712768">
      <w:pPr>
        <w:contextualSpacing/>
        <w:rPr>
          <w:lang w:val="el-GR"/>
        </w:rPr>
      </w:pPr>
      <w:r w:rsidRPr="00712768">
        <w:rPr>
          <w:lang w:val="el-GR"/>
        </w:rPr>
        <w:t>α) Ολική κατάπτωση της εγγύησης συμμετοχής ή καλής εκτέλεσης της σύμβασης, κατά περίπτωση.</w:t>
      </w:r>
    </w:p>
    <w:p w:rsidR="00712768" w:rsidRPr="00712768" w:rsidRDefault="00712768" w:rsidP="00712768">
      <w:pPr>
        <w:contextualSpacing/>
        <w:rPr>
          <w:lang w:val="el-GR"/>
        </w:rPr>
      </w:pPr>
      <w:r w:rsidRPr="00712768">
        <w:rPr>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w:t>
      </w:r>
    </w:p>
    <w:p w:rsidR="00712768" w:rsidRDefault="00712768" w:rsidP="00712768">
      <w:pPr>
        <w:contextualSpacing/>
        <w:rPr>
          <w:lang w:val="el-GR"/>
        </w:rPr>
      </w:pPr>
      <w:r w:rsidRPr="00712768">
        <w:rPr>
          <w:lang w:val="el-GR"/>
        </w:rPr>
        <w:t>Ο υπολογισμός των τόκων γίνεται από την ημερομηνία λήψης της προκαταβολής από τον προμηθευτή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p>
    <w:p w:rsidR="00BF471B" w:rsidRDefault="00BF471B" w:rsidP="00712768">
      <w:pPr>
        <w:contextualSpacing/>
        <w:rPr>
          <w:lang w:val="el-GR"/>
        </w:rPr>
      </w:pPr>
    </w:p>
    <w:p w:rsidR="00BF471B" w:rsidRPr="00BF471B" w:rsidRDefault="00BF471B" w:rsidP="00BF471B">
      <w:pPr>
        <w:contextualSpacing/>
        <w:jc w:val="center"/>
        <w:rPr>
          <w:b/>
          <w:bCs/>
          <w:u w:val="single"/>
          <w:lang w:val="el-GR"/>
        </w:rPr>
      </w:pPr>
      <w:r w:rsidRPr="00BF471B">
        <w:rPr>
          <w:b/>
          <w:bCs/>
          <w:u w:val="single"/>
          <w:lang w:val="el-GR"/>
        </w:rPr>
        <w:t>Άρθρο 6ο :     Χρόνος εκτέλεσης Υπηρεσίας</w:t>
      </w:r>
    </w:p>
    <w:p w:rsidR="00BF471B" w:rsidRDefault="00BF471B" w:rsidP="00BF471B">
      <w:pPr>
        <w:contextualSpacing/>
        <w:rPr>
          <w:lang w:val="el-GR"/>
        </w:rPr>
      </w:pPr>
      <w:r w:rsidRPr="00BF471B">
        <w:rPr>
          <w:lang w:val="el-GR"/>
        </w:rPr>
        <w:t xml:space="preserve">Η παροχή των ζητούμενων υπηρεσιών και των ανταλλακτικών τους ξεκινά από την υπογραφή των συμβάσεων και διαρκεί για είκοσι </w:t>
      </w:r>
      <w:r w:rsidR="00C65E88">
        <w:rPr>
          <w:lang w:val="el-GR"/>
        </w:rPr>
        <w:t>τέσσερις</w:t>
      </w:r>
      <w:r w:rsidRPr="00BF471B">
        <w:rPr>
          <w:lang w:val="el-GR"/>
        </w:rPr>
        <w:t xml:space="preserve"> (2</w:t>
      </w:r>
      <w:r w:rsidR="00C65E88">
        <w:rPr>
          <w:lang w:val="el-GR"/>
        </w:rPr>
        <w:t>4</w:t>
      </w:r>
      <w:r w:rsidRPr="00BF471B">
        <w:rPr>
          <w:lang w:val="el-GR"/>
        </w:rPr>
        <w:t>) μήνες.</w:t>
      </w:r>
    </w:p>
    <w:p w:rsidR="00BF471B" w:rsidRDefault="00BF471B" w:rsidP="00712768">
      <w:pPr>
        <w:contextualSpacing/>
        <w:rPr>
          <w:lang w:val="el-GR"/>
        </w:rPr>
      </w:pPr>
    </w:p>
    <w:p w:rsidR="00BF471B" w:rsidRPr="00BF471B" w:rsidRDefault="00BF471B" w:rsidP="00BF471B">
      <w:pPr>
        <w:contextualSpacing/>
        <w:jc w:val="center"/>
        <w:rPr>
          <w:b/>
          <w:bCs/>
          <w:u w:val="single"/>
          <w:lang w:val="el-GR"/>
        </w:rPr>
      </w:pPr>
      <w:r w:rsidRPr="00BF471B">
        <w:rPr>
          <w:b/>
          <w:bCs/>
          <w:u w:val="single"/>
          <w:lang w:val="el-GR"/>
        </w:rPr>
        <w:t>Άρθρο 7ο :     Διαδικασία Ανάθεσης</w:t>
      </w:r>
    </w:p>
    <w:p w:rsidR="00BF471B" w:rsidRPr="00BF471B" w:rsidRDefault="00BF471B" w:rsidP="00BF471B">
      <w:pPr>
        <w:contextualSpacing/>
        <w:rPr>
          <w:lang w:val="el-GR"/>
        </w:rPr>
      </w:pPr>
      <w:r w:rsidRPr="00BF471B">
        <w:rPr>
          <w:lang w:val="el-GR"/>
        </w:rPr>
        <w:lastRenderedPageBreak/>
        <w:t xml:space="preserve">Θα ακολουθηθεί η διαδικασία της ΥΑ 3373/390/20.3.75 όπως αναφέρετε στην μελέτη  </w:t>
      </w:r>
      <w:r w:rsidR="00C65E88">
        <w:rPr>
          <w:lang w:val="el-GR"/>
        </w:rPr>
        <w:t>85</w:t>
      </w:r>
      <w:r w:rsidRPr="00BF471B">
        <w:rPr>
          <w:lang w:val="el-GR"/>
        </w:rPr>
        <w:t xml:space="preserve">/2022 (παράρτημα Ι της Διακήρυξης). </w:t>
      </w:r>
    </w:p>
    <w:p w:rsidR="00BF471B" w:rsidRPr="00BF471B" w:rsidRDefault="00BF471B" w:rsidP="00BF471B">
      <w:pPr>
        <w:contextualSpacing/>
        <w:rPr>
          <w:lang w:val="el-GR"/>
        </w:rPr>
      </w:pPr>
      <w:r w:rsidRPr="00BF471B">
        <w:rPr>
          <w:lang w:val="el-GR"/>
        </w:rPr>
        <w:t>Η Επιτροπή Συντήρησης Επισκευής ελέγχει την έκθεση που περιλαμβάνει τις εργασίες και τα ανταλλακτικά και μπορεί να παρεμβαίνει στην κοστολόγηση των εργασιών και των ανταλλακτικών προς όφελος του Δήμου Ναυπακτίας.</w:t>
      </w:r>
    </w:p>
    <w:p w:rsidR="00BF471B" w:rsidRPr="00BF471B" w:rsidRDefault="00BF471B" w:rsidP="00BF471B">
      <w:pPr>
        <w:contextualSpacing/>
        <w:rPr>
          <w:lang w:val="el-GR"/>
        </w:rPr>
      </w:pPr>
      <w:r w:rsidRPr="00BF471B">
        <w:rPr>
          <w:lang w:val="el-GR"/>
        </w:rPr>
        <w:t xml:space="preserve">Η επιτροπή, βέβαια, έχει την δυνατότητα, κατά την κρίση της, να διερευνήσει περαιτέρω την ελεύθερη αγορά προκειμένου να εξαντλήσει την πιθανότητα μεγιστοποίησης του οφέλους της υπηρεσίας, με τον εντοπισμό χαμηλότερης τιμής. Η τιμή του ανταλλακτικού θα είναι, σε κάθε περίπτωση, χαμηλότερη από αυτή που έχει προκύψει από την διαγωνιστική διαδικασία. </w:t>
      </w:r>
    </w:p>
    <w:p w:rsidR="00BF471B" w:rsidRPr="00BF471B" w:rsidRDefault="00BF471B" w:rsidP="00BF471B">
      <w:pPr>
        <w:contextualSpacing/>
        <w:rPr>
          <w:lang w:val="el-GR"/>
        </w:rPr>
      </w:pPr>
      <w:r w:rsidRPr="00BF471B">
        <w:rPr>
          <w:lang w:val="el-GR"/>
        </w:rPr>
        <w:t>Ο ανάδοχος σε κάθε περίπτωση είναι υποχρεωμένος να δεχτεί τις παρατηρήσεις της Επιτροπής σε ότι αφορά την κοστολόγηση της επισκευής (εργασίες, εργατοώρες, ανταλλακτικά) και να συμμορφωθεί άμεσα με τις υποδείξεις της.</w:t>
      </w:r>
    </w:p>
    <w:p w:rsidR="00BF471B" w:rsidRPr="00BF471B" w:rsidRDefault="00BF471B" w:rsidP="00BF471B">
      <w:pPr>
        <w:contextualSpacing/>
        <w:rPr>
          <w:lang w:val="el-GR"/>
        </w:rPr>
      </w:pPr>
      <w:r w:rsidRPr="00BF471B">
        <w:rPr>
          <w:lang w:val="el-GR"/>
        </w:rPr>
        <w:t>Οι συμμετέχοντες στο διαγωνισμό είναι αποκλειστικά υπεύθυνοι για την ορθή σύνταξη των προσφορών τους βασιζόμενοι σε στοιχεία που θα συλλέξουν σε συνεννόηση με την υπηρεσία.</w:t>
      </w:r>
    </w:p>
    <w:p w:rsidR="00BF471B" w:rsidRDefault="00BF471B" w:rsidP="00BF471B">
      <w:pPr>
        <w:contextualSpacing/>
        <w:rPr>
          <w:lang w:val="el-GR"/>
        </w:rPr>
      </w:pPr>
      <w:r w:rsidRPr="00BF471B">
        <w:rPr>
          <w:lang w:val="el-GR"/>
        </w:rPr>
        <w:t>Τα ποσά που αναφέρονται ανά κατηγορία δαπάνης στον ενδεικτικό προϋπολογισμό δεν δεσμεύουν το Δήμο όσον αφορά στη διάθεσή τους ανά τύπο μηχανήματος και υπερκατασκευής</w:t>
      </w:r>
      <w:r>
        <w:rPr>
          <w:lang w:val="el-GR"/>
        </w:rPr>
        <w:t>.</w:t>
      </w:r>
    </w:p>
    <w:p w:rsidR="00BF471B" w:rsidRDefault="00BF471B" w:rsidP="00BF471B">
      <w:pPr>
        <w:contextualSpacing/>
        <w:rPr>
          <w:lang w:val="el-GR"/>
        </w:rPr>
      </w:pPr>
    </w:p>
    <w:p w:rsidR="00BF471B" w:rsidRPr="00BF471B" w:rsidRDefault="00BF471B" w:rsidP="00BF471B">
      <w:pPr>
        <w:contextualSpacing/>
        <w:jc w:val="center"/>
        <w:rPr>
          <w:b/>
          <w:bCs/>
          <w:u w:val="single"/>
          <w:lang w:val="el-GR"/>
        </w:rPr>
      </w:pPr>
      <w:r w:rsidRPr="00BF471B">
        <w:rPr>
          <w:b/>
          <w:bCs/>
          <w:u w:val="single"/>
          <w:lang w:val="el-GR"/>
        </w:rPr>
        <w:t>Άρθρο 8ο :     Υποχρεώσεις του εντολοδόχου</w:t>
      </w:r>
    </w:p>
    <w:p w:rsidR="00BF471B" w:rsidRDefault="00BF471B" w:rsidP="00BF471B">
      <w:pPr>
        <w:contextualSpacing/>
        <w:rPr>
          <w:lang w:val="el-GR"/>
        </w:rPr>
      </w:pPr>
      <w:r w:rsidRPr="00BF471B">
        <w:rPr>
          <w:lang w:val="el-GR"/>
        </w:rPr>
        <w:t>Είναι υποχρεωμένος να συγκροτήσει τα συνεργεία διεξαγωγής της εργασίας και ευθύνεται για την ακρίβεια των στοιχείων και για την καλή και σωστή εκτέλεση της εργασίας.</w:t>
      </w:r>
    </w:p>
    <w:p w:rsidR="00BF471B" w:rsidRDefault="00BF471B" w:rsidP="00BF471B">
      <w:pPr>
        <w:contextualSpacing/>
        <w:rPr>
          <w:lang w:val="el-GR"/>
        </w:rPr>
      </w:pPr>
    </w:p>
    <w:p w:rsidR="00BF471B" w:rsidRPr="00BF471B" w:rsidRDefault="00BF471B" w:rsidP="00BF471B">
      <w:pPr>
        <w:contextualSpacing/>
        <w:jc w:val="center"/>
        <w:rPr>
          <w:b/>
          <w:bCs/>
          <w:u w:val="single"/>
          <w:lang w:val="el-GR"/>
        </w:rPr>
      </w:pPr>
      <w:r w:rsidRPr="00BF471B">
        <w:rPr>
          <w:b/>
          <w:bCs/>
          <w:u w:val="single"/>
          <w:lang w:val="el-GR"/>
        </w:rPr>
        <w:t>Άρθρο 9ο :     Υποχρεώσεις του εντολέα</w:t>
      </w:r>
    </w:p>
    <w:p w:rsidR="00BF471B" w:rsidRPr="00BF471B" w:rsidRDefault="00BF471B" w:rsidP="00BF471B">
      <w:pPr>
        <w:contextualSpacing/>
        <w:rPr>
          <w:lang w:val="el-GR"/>
        </w:rPr>
      </w:pPr>
      <w:r w:rsidRPr="00BF471B">
        <w:rPr>
          <w:lang w:val="el-GR"/>
        </w:rPr>
        <w:t>Είναι υποχρεωμένος για την παροχή όλων των μέσων και στοιχείων τα οποία κρίνονται απαραίτητα  για την υλοποίηση της ανατιθέμενης εργασίας.</w:t>
      </w:r>
    </w:p>
    <w:p w:rsidR="00BF471B" w:rsidRPr="00BF471B" w:rsidRDefault="00BF471B" w:rsidP="00BF471B">
      <w:pPr>
        <w:contextualSpacing/>
        <w:rPr>
          <w:lang w:val="el-GR"/>
        </w:rPr>
      </w:pPr>
      <w:r w:rsidRPr="00BF471B">
        <w:rPr>
          <w:lang w:val="el-GR"/>
        </w:rPr>
        <w:t>Ο ανάδοχος υποχρεούται να αναλάβει με δαπάνες του, την μεταφορά του οχήματος στο συνεργείο του αυθημερόν εάν αυτό ακινητοποιηθεί λόγω βλάβης οποιαδήποτε χρονική στιγμή. Στις δαπάνες του αναδόχου περιλαμβάνεται και η μεταφορά του οχήματος από το συνεργείο του στο γραφείο κίνησης του Δήμου. Για οποιοδήποτε ατύχημα κατά την μεταφορά του οχήματος/μηχανήματος ο ανάδοχος φέρει την αποκλειστική ευθύνη και οφείλει να αποζημιώσει τον Δήμο και τυχόν τρίτους με δαπάνες του.</w:t>
      </w:r>
    </w:p>
    <w:p w:rsidR="00BF471B" w:rsidRPr="00BF471B" w:rsidRDefault="00BF471B" w:rsidP="00BF471B">
      <w:pPr>
        <w:contextualSpacing/>
        <w:rPr>
          <w:lang w:val="el-GR"/>
        </w:rPr>
      </w:pPr>
      <w:r w:rsidRPr="00BF471B">
        <w:rPr>
          <w:lang w:val="el-GR"/>
        </w:rPr>
        <w:t>Ο ανάδοχος είναι υποχρεωμένος να λάβει τα κατάλληλα μέτρα για τη μεταφορά και παράδοση των αντίστοιχων μηχανικών μερών στην περίπτωση που το προς επισκευή εξάρτημα αποσυναρμολογηθεί εντός του δημοτικού συνεργείου επισκευής μηχανημάτων και οχημάτων.</w:t>
      </w:r>
    </w:p>
    <w:p w:rsidR="00BF471B" w:rsidRPr="00BF471B" w:rsidRDefault="00BF471B" w:rsidP="00BF471B">
      <w:pPr>
        <w:contextualSpacing/>
        <w:rPr>
          <w:lang w:val="el-GR"/>
        </w:rPr>
      </w:pPr>
      <w:r w:rsidRPr="00BF471B">
        <w:rPr>
          <w:lang w:val="el-GR"/>
        </w:rPr>
        <w:t>Στην διάρκεια όπου το Δημοτικό όχημα βρίσκεται στον χώρο του μειοδότη, αυτός είναι κύρια &amp; αποκλειστικά υπεύθυνος για κάθε είδους ζημιά που πιθανόν θα γίνει από υπαιτιότητα του προσωπικού του ή άλλου μέχρι παράδοσης αυτού &amp; ο Δήμος διατηρεί το δικαίωμά για αποζημίωση μερική είτε ολική για το ζημιωθέν όχημα.</w:t>
      </w:r>
    </w:p>
    <w:p w:rsidR="00BF471B" w:rsidRPr="00BF471B" w:rsidRDefault="00BF471B" w:rsidP="00BF471B">
      <w:pPr>
        <w:contextualSpacing/>
        <w:rPr>
          <w:lang w:val="el-GR"/>
        </w:rPr>
      </w:pPr>
      <w:r w:rsidRPr="00BF471B">
        <w:rPr>
          <w:lang w:val="el-GR"/>
        </w:rPr>
        <w:t>Εάν κάποιος από τους όρους της παρούσης μελέτης πάψει να ικανοποιείται από τους μειοδότες, ο Δήμος δύναται να τον κηρύξει έκπτωτο.</w:t>
      </w:r>
    </w:p>
    <w:p w:rsidR="00BF471B" w:rsidRDefault="00BF471B" w:rsidP="00BF471B">
      <w:pPr>
        <w:contextualSpacing/>
        <w:rPr>
          <w:lang w:val="el-GR"/>
        </w:rPr>
      </w:pPr>
      <w:r w:rsidRPr="00BF471B">
        <w:rPr>
          <w:lang w:val="el-GR"/>
        </w:rPr>
        <w:t>Οι ενδιαφερόμενοι θα πρέπει απαραιτήτως να επισκεφθούν το αμαξοστάσιο του Δήμου και σε συνεννόηση με την υπηρεσία να εξετάσουν τα οχήματα και τις υπερκατασκευές και να  σχηματίσουν πλήρη εικόνα για αυτά και για τις ανάγκες της υπηρεσίας.</w:t>
      </w:r>
    </w:p>
    <w:p w:rsidR="00BF471B" w:rsidRDefault="00BF471B" w:rsidP="00BF471B">
      <w:pPr>
        <w:contextualSpacing/>
        <w:rPr>
          <w:lang w:val="el-GR"/>
        </w:rPr>
      </w:pPr>
    </w:p>
    <w:p w:rsidR="00BF471B" w:rsidRPr="00BF471B" w:rsidRDefault="00BF471B" w:rsidP="00BF471B">
      <w:pPr>
        <w:contextualSpacing/>
        <w:jc w:val="center"/>
        <w:rPr>
          <w:b/>
          <w:bCs/>
          <w:u w:val="single"/>
          <w:lang w:val="el-GR"/>
        </w:rPr>
      </w:pPr>
      <w:r w:rsidRPr="00BF471B">
        <w:rPr>
          <w:b/>
          <w:bCs/>
          <w:u w:val="single"/>
          <w:lang w:val="el-GR"/>
        </w:rPr>
        <w:t>Άρθρο 10ο :     Διαδικασία εκτέλεσης της εργασίας</w:t>
      </w:r>
    </w:p>
    <w:p w:rsidR="00BF471B" w:rsidRPr="00BF471B" w:rsidRDefault="00BF471B" w:rsidP="00BF471B">
      <w:pPr>
        <w:contextualSpacing/>
        <w:rPr>
          <w:lang w:val="el-GR"/>
        </w:rPr>
      </w:pPr>
      <w:r w:rsidRPr="00BF471B">
        <w:rPr>
          <w:lang w:val="el-GR"/>
        </w:rPr>
        <w:t>Ο ανάδοχος την επομένη ημέρα από την είσοδο του οχήματος στο συνεργείο του, υποχρεούται να υποβάλλει γραπτώς στο Δήμο «ΔΕΛΤΙΟ ΤΕΧΝΙΚΗΣ ΕΠΙΘΕΩΡΗΣΗΣ ΟΧΗΜΑΤΟΣ» με την αιτία που προκάλεσε την βλάβη, αναλυτική περιγραφή αυτής ή της αιτούμενης συντήρησης, των ανταλλακτικών &amp; την εκτίμηση της σχετικής δαπάνης.</w:t>
      </w:r>
    </w:p>
    <w:p w:rsidR="00BF471B" w:rsidRPr="00BF471B" w:rsidRDefault="00BF471B" w:rsidP="00BF471B">
      <w:pPr>
        <w:contextualSpacing/>
        <w:rPr>
          <w:lang w:val="el-GR"/>
        </w:rPr>
      </w:pPr>
      <w:r w:rsidRPr="00BF471B">
        <w:rPr>
          <w:lang w:val="el-GR"/>
        </w:rPr>
        <w:t>Το δελτίο αυτό διαβιβάζεται αυθημερόν στην Υπηρεσία για έλεγχο &amp; έγκριση από την σχετική επιτροπή ελέγχου συντήρησης και επισκευής οχημάτων, προκειμένου να γίνουν οι διαδικασίες που προβλέπονται στην Απόφαση Υπ. Προεδρίας 3373/390/20-3-1975 &amp; την τροπ/κή της 4993/745/24-4-75 «Περί καθορισμού διαδικασίας επισκευής, συντηρήσεως, αφοράς ανταλλακτικών &amp; προμήθειας καυσίμων &amp; λιπαντικών κ.λ.π. των οχημάτων του Δημοσίου, των Ο.Τ.Α &amp; των εν γένει Ν.Π.Δ.Δ. κ.λ.π. περί ων το άρθρο Ι του Ν.Δ/τος 2396/53» όπως ισχύουν σήμερα.</w:t>
      </w:r>
    </w:p>
    <w:p w:rsidR="00BF471B" w:rsidRPr="00BF471B" w:rsidRDefault="00BF471B" w:rsidP="00BF471B">
      <w:pPr>
        <w:contextualSpacing/>
        <w:rPr>
          <w:lang w:val="el-GR"/>
        </w:rPr>
      </w:pPr>
      <w:r w:rsidRPr="00BF471B">
        <w:rPr>
          <w:lang w:val="el-GR"/>
        </w:rPr>
        <w:lastRenderedPageBreak/>
        <w:t xml:space="preserve">Αφού λάβει την έγκριση, επισκευάζεται το όχημα &amp; συντάσσεται «ΔΕΛΤΙΟ ΕΠΙΣΚΕΥΗΣ ΟΧΗΜΑΤΟΣ» με αναλυτική περιγραφή της βλάβης που αποκαταστάθηκε ή της συντήρησης που έγινε, των ανταλλακτικών που χρησιμοποιήθηκαν &amp; της τελικής δαπάνης. </w:t>
      </w:r>
    </w:p>
    <w:p w:rsidR="00BF471B" w:rsidRDefault="00BF471B" w:rsidP="00BF471B">
      <w:pPr>
        <w:contextualSpacing/>
        <w:rPr>
          <w:lang w:val="el-GR"/>
        </w:rPr>
      </w:pPr>
      <w:r w:rsidRPr="00BF471B">
        <w:rPr>
          <w:lang w:val="el-GR"/>
        </w:rPr>
        <w:t>Επιπλέον ο ανάδοχος συμπληρώνει το βιβλίο συντήρησης του οχήματος/μηχανήματος.</w:t>
      </w:r>
    </w:p>
    <w:p w:rsidR="00BF471B" w:rsidRDefault="00BF471B" w:rsidP="00BF471B">
      <w:pPr>
        <w:contextualSpacing/>
        <w:rPr>
          <w:lang w:val="el-GR"/>
        </w:rPr>
      </w:pPr>
    </w:p>
    <w:p w:rsidR="00BF471B" w:rsidRPr="00BF471B" w:rsidRDefault="00BF471B" w:rsidP="00BF471B">
      <w:pPr>
        <w:contextualSpacing/>
        <w:jc w:val="center"/>
        <w:rPr>
          <w:b/>
          <w:bCs/>
          <w:u w:val="single"/>
          <w:lang w:val="el-GR"/>
        </w:rPr>
      </w:pPr>
      <w:r w:rsidRPr="00BF471B">
        <w:rPr>
          <w:b/>
          <w:bCs/>
          <w:u w:val="single"/>
          <w:lang w:val="el-GR"/>
        </w:rPr>
        <w:t>Άρθρο 11ο :    Ανωτέρα βία</w:t>
      </w:r>
    </w:p>
    <w:p w:rsidR="00BF471B" w:rsidRPr="00BF471B" w:rsidRDefault="00BF471B" w:rsidP="00BF471B">
      <w:pPr>
        <w:contextualSpacing/>
        <w:rPr>
          <w:lang w:val="el-GR"/>
        </w:rPr>
      </w:pPr>
      <w:r w:rsidRPr="00BF471B">
        <w:rPr>
          <w:lang w:val="el-GR"/>
        </w:rPr>
        <w:t xml:space="preserve"> 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BF471B" w:rsidRDefault="00BF471B" w:rsidP="00BF471B">
      <w:pPr>
        <w:contextualSpacing/>
        <w:rPr>
          <w:lang w:val="el-GR"/>
        </w:rPr>
      </w:pPr>
      <w:r w:rsidRPr="00BF471B">
        <w:rPr>
          <w:lang w:val="el-GR"/>
        </w:rPr>
        <w:t>Ο όρος περί ανωτέρας βίας εφαρμόζεται ανάλογα και για τον εντολέα προσαρμοζόμενος ανάλογα.</w:t>
      </w:r>
    </w:p>
    <w:p w:rsidR="00B83DD5" w:rsidRDefault="00B83DD5" w:rsidP="00BF471B">
      <w:pPr>
        <w:contextualSpacing/>
        <w:rPr>
          <w:lang w:val="el-GR"/>
        </w:rPr>
      </w:pPr>
    </w:p>
    <w:p w:rsidR="00B83DD5" w:rsidRPr="00B83DD5" w:rsidRDefault="00B83DD5" w:rsidP="00B83DD5">
      <w:pPr>
        <w:contextualSpacing/>
        <w:jc w:val="center"/>
        <w:rPr>
          <w:b/>
          <w:bCs/>
          <w:u w:val="single"/>
          <w:lang w:val="el-GR"/>
        </w:rPr>
      </w:pPr>
      <w:r w:rsidRPr="00B83DD5">
        <w:rPr>
          <w:b/>
          <w:bCs/>
          <w:u w:val="single"/>
          <w:lang w:val="el-GR"/>
        </w:rPr>
        <w:t>Άρθρο 12ο :     Αναθεώρηση τιμών</w:t>
      </w:r>
    </w:p>
    <w:p w:rsidR="00B83DD5" w:rsidRDefault="00B83DD5" w:rsidP="00B83DD5">
      <w:pPr>
        <w:contextualSpacing/>
        <w:rPr>
          <w:lang w:val="el-GR"/>
        </w:rPr>
      </w:pPr>
      <w:r w:rsidRPr="00B83DD5">
        <w:rPr>
          <w:lang w:val="el-GR"/>
        </w:rPr>
        <w:t xml:space="preserve">Οι τιμές  δεν υπόκεινται σε καμία αναθεώρηση για οποιονδήποτε λόγο ή αιτία, αλλά  παραμένουν σταθερές και αμετάβλητες.  </w:t>
      </w:r>
    </w:p>
    <w:p w:rsidR="00B83DD5" w:rsidRDefault="00B83DD5" w:rsidP="00BF471B">
      <w:pPr>
        <w:contextualSpacing/>
        <w:rPr>
          <w:lang w:val="el-GR"/>
        </w:rPr>
      </w:pPr>
    </w:p>
    <w:p w:rsidR="00B83DD5" w:rsidRPr="00B83DD5" w:rsidRDefault="00B83DD5" w:rsidP="00B83DD5">
      <w:pPr>
        <w:contextualSpacing/>
        <w:jc w:val="center"/>
        <w:rPr>
          <w:b/>
          <w:bCs/>
          <w:u w:val="single"/>
          <w:lang w:val="el-GR"/>
        </w:rPr>
      </w:pPr>
      <w:r w:rsidRPr="00B83DD5">
        <w:rPr>
          <w:b/>
          <w:bCs/>
          <w:u w:val="single"/>
          <w:lang w:val="el-GR"/>
        </w:rPr>
        <w:t>Άρθρο 13ο :     Τρόπος πληρωμής</w:t>
      </w:r>
    </w:p>
    <w:p w:rsidR="00B83DD5" w:rsidRPr="00B83DD5" w:rsidRDefault="00B83DD5" w:rsidP="00B83DD5">
      <w:pPr>
        <w:contextualSpacing/>
        <w:rPr>
          <w:lang w:val="el-GR"/>
        </w:rPr>
      </w:pPr>
      <w:r w:rsidRPr="00B83DD5">
        <w:rPr>
          <w:lang w:val="el-GR"/>
        </w:rPr>
        <w:t xml:space="preserve">Η καταβολή των ποσών θα γίνεται ανά παραδομένη εργασία επισκευής μετά την προσκόμιση των νόμιμων δικαιολογητικών και παραστατικών. Η κοστολόγηση θα γίνετε  σύμφωνα με την υποβληθείσα προσφορά και κατόπιν έγκρισης της αρμόδιας επιτροπής του Δήμου. Σε καμία περίπτωση το σύνολο των πληρωμών δεν θα υπερβεί τις 378.000,00€ συμπεριλαμβανομένου του ΦΠΑ. </w:t>
      </w:r>
    </w:p>
    <w:p w:rsidR="00B83DD5" w:rsidRDefault="00B83DD5" w:rsidP="00B83DD5">
      <w:pPr>
        <w:contextualSpacing/>
        <w:rPr>
          <w:lang w:val="el-GR"/>
        </w:rPr>
      </w:pPr>
      <w:r w:rsidRPr="00B83DD5">
        <w:rPr>
          <w:lang w:val="el-GR"/>
        </w:rPr>
        <w:t>Στο ποσό της αμοιβής συμπεριλαμβάνονται οι βαρύνοντες τον εντολοδόχο φόροι και βάρη. Η αμοιβή δεν υπόκειται σε καμία αναθεώρηση για οποιοδήποτε λόγο και αιτία και παραμένει σταθερή και αμετάβλητη καθ’ όλη την διάρκεια ισχύος της εντολής.</w:t>
      </w:r>
    </w:p>
    <w:p w:rsidR="00B83DD5" w:rsidRDefault="00B83DD5" w:rsidP="00B83DD5">
      <w:pPr>
        <w:contextualSpacing/>
        <w:rPr>
          <w:lang w:val="el-GR"/>
        </w:rPr>
      </w:pPr>
    </w:p>
    <w:p w:rsidR="00B83DD5" w:rsidRPr="00B83DD5" w:rsidRDefault="00B83DD5" w:rsidP="00B83DD5">
      <w:pPr>
        <w:contextualSpacing/>
        <w:jc w:val="center"/>
        <w:rPr>
          <w:b/>
          <w:bCs/>
          <w:u w:val="single"/>
          <w:lang w:val="el-GR"/>
        </w:rPr>
      </w:pPr>
      <w:r w:rsidRPr="00B83DD5">
        <w:rPr>
          <w:b/>
          <w:bCs/>
          <w:u w:val="single"/>
          <w:lang w:val="el-GR"/>
        </w:rPr>
        <w:t>Άρθρο 14ο :     Φόροι, τέλη, κρατήσεις</w:t>
      </w:r>
    </w:p>
    <w:p w:rsidR="00B83DD5" w:rsidRDefault="00B83DD5" w:rsidP="00B83DD5">
      <w:pPr>
        <w:contextualSpacing/>
        <w:rPr>
          <w:lang w:val="el-GR"/>
        </w:rPr>
      </w:pPr>
      <w:r w:rsidRPr="00B83DD5">
        <w:rPr>
          <w:lang w:val="el-GR"/>
        </w:rPr>
        <w:t>Ο εντολοδόχος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κατά την ημέρα της δημοπρασίας.</w:t>
      </w:r>
    </w:p>
    <w:p w:rsidR="00B83DD5" w:rsidRDefault="00B83DD5" w:rsidP="00B83DD5">
      <w:pPr>
        <w:contextualSpacing/>
        <w:rPr>
          <w:lang w:val="el-GR"/>
        </w:rPr>
      </w:pPr>
    </w:p>
    <w:p w:rsidR="00B83DD5" w:rsidRPr="00B83DD5" w:rsidRDefault="00B83DD5" w:rsidP="00B83DD5">
      <w:pPr>
        <w:contextualSpacing/>
        <w:jc w:val="center"/>
        <w:rPr>
          <w:b/>
          <w:bCs/>
          <w:u w:val="single"/>
          <w:lang w:val="el-GR"/>
        </w:rPr>
      </w:pPr>
      <w:r w:rsidRPr="00B83DD5">
        <w:rPr>
          <w:b/>
          <w:bCs/>
          <w:u w:val="single"/>
          <w:lang w:val="el-GR"/>
        </w:rPr>
        <w:t>Άρθρο 15ο: Εγγύηση Εργασιών</w:t>
      </w:r>
    </w:p>
    <w:p w:rsidR="00B83DD5" w:rsidRDefault="00B83DD5" w:rsidP="00B83DD5">
      <w:pPr>
        <w:contextualSpacing/>
        <w:rPr>
          <w:lang w:val="el-GR"/>
        </w:rPr>
      </w:pPr>
      <w:r w:rsidRPr="00B83DD5">
        <w:rPr>
          <w:lang w:val="el-GR"/>
        </w:rPr>
        <w:t>Ο χρόνος εγγύησης δηλαδή ο χρόνος μετά την παραλαβή της κάθε είδους εργασιών-παροχή υπηρεσιών, ορίζεται σε δώδεκα (12) μήνες από την ημερομηνία παράδοσης της και που αφορά την επισκευή – συντήρηση κάθε οχήματος - μηχανήματος. Η εγγύηση ισχύει όταν δεν υπάρχει εκ νέου βλάβη λόγω κακής χρήσης από πλευράς του Δήμου. Σε περίπτωση που παρουσιαστεί το ίδιο πρόβλημα/βλάβη σε κάποια όχημα/μηχάνημα εντός της παραπάνω προθεσμίας ο ανάδοχος οφείλει στην επανακατασκευή του με δαπάνες του, περιλαμβανομένου οποιοδήποτε υλικού απαιτηθεί.</w:t>
      </w:r>
    </w:p>
    <w:p w:rsidR="00B83DD5" w:rsidRDefault="00B83DD5" w:rsidP="00B83DD5">
      <w:pPr>
        <w:contextualSpacing/>
        <w:rPr>
          <w:lang w:val="el-GR"/>
        </w:rPr>
      </w:pPr>
    </w:p>
    <w:p w:rsidR="00954EBE" w:rsidRPr="00954EBE" w:rsidRDefault="00954EBE" w:rsidP="00954EBE">
      <w:pPr>
        <w:contextualSpacing/>
        <w:jc w:val="center"/>
        <w:rPr>
          <w:b/>
          <w:bCs/>
          <w:u w:val="single"/>
          <w:lang w:val="el-GR"/>
        </w:rPr>
      </w:pPr>
      <w:r w:rsidRPr="00954EBE">
        <w:rPr>
          <w:b/>
          <w:bCs/>
          <w:u w:val="single"/>
          <w:lang w:val="el-GR"/>
        </w:rPr>
        <w:t>ΆΡΘΡΟ 16ο: Προστασία Δεδομένων Προσωπικού Χαρακτήρα.</w:t>
      </w:r>
    </w:p>
    <w:p w:rsidR="00B83DD5" w:rsidRDefault="00954EBE" w:rsidP="00954EBE">
      <w:pPr>
        <w:contextualSpacing/>
        <w:rPr>
          <w:lang w:val="el-GR"/>
        </w:rPr>
      </w:pPr>
      <w:r w:rsidRPr="00954EBE">
        <w:rPr>
          <w:lang w:val="el-GR"/>
        </w:rPr>
        <w:t>Η Αναθέτουσα Αρχή εγγυάται ότι τα προσωπικά δεδομένα που ενδέχεται να διαβιβαστούν από τους συμμετέχοντες στον διαγωνισμό για τις ανάγκες της διαδικασίας και μέχρι την ολοκλήρωση αυτής έχουν ληφθεί νομίμως και με τη συναίνεση των υποκειμένων για τη χρήση για την οποία προορίζονται και οι συμμετέχοντες στον διαγωνισμό δηλώνουν ότι θα χρησιμοποιήσουν αυτά αποκλειστικά για τους σκοπούς του παρόντος διαγωνισμού και μόνο, τηρουμένων των διατάξεων περί προστασίας δεδομένων και του Κανονισμού Γενικός Κανονισμός (ΕΕ) 2016/79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w:t>
      </w:r>
    </w:p>
    <w:p w:rsidR="00954EBE" w:rsidRDefault="00954EBE" w:rsidP="00954EBE">
      <w:pPr>
        <w:contextualSpacing/>
        <w:rPr>
          <w:lang w:val="el-GR"/>
        </w:rPr>
      </w:pPr>
    </w:p>
    <w:p w:rsidR="00954EBE" w:rsidRPr="00954EBE" w:rsidRDefault="00954EBE" w:rsidP="00954EBE">
      <w:pPr>
        <w:contextualSpacing/>
        <w:jc w:val="center"/>
        <w:rPr>
          <w:b/>
          <w:bCs/>
          <w:u w:val="single"/>
          <w:lang w:val="el-GR"/>
        </w:rPr>
      </w:pPr>
      <w:r w:rsidRPr="00954EBE">
        <w:rPr>
          <w:b/>
          <w:bCs/>
          <w:u w:val="single"/>
          <w:lang w:val="el-GR"/>
        </w:rPr>
        <w:t>ΆΡΘΡΟ 17ο: Ατυχήματα – Ζημίες – Ασφάλιστρα και Αποζημιώσεις.</w:t>
      </w:r>
    </w:p>
    <w:p w:rsidR="00B83DD5" w:rsidRDefault="00954EBE" w:rsidP="00954EBE">
      <w:pPr>
        <w:contextualSpacing/>
        <w:rPr>
          <w:lang w:val="el-GR"/>
        </w:rPr>
      </w:pPr>
      <w:r w:rsidRPr="00954EBE">
        <w:rPr>
          <w:lang w:val="el-GR"/>
        </w:rPr>
        <w:lastRenderedPageBreak/>
        <w:t>Σε καμία περίπτωση δε δύναται να επιβαρυνθεί ο Δήμος με αποζημίωση για ζημιές ή ατυχήματα, συμπεριλαμβανομένων των εργατικών, που προκαλούνται από το προσωπικό του αναδόχου και των μεταφορικών μέσων που αυτός χρησιμοποιεί, ενώ ο ίδιος είναι ο εξ ολοκλήρου υπεύθυνος αστικής και ποινικής ευθύνης για τα τυχόν προαναφερθέντα ατυχήματα και φθορές, σύμφωνα με τις διατάξεις του Ν.4412/2016.</w:t>
      </w:r>
    </w:p>
    <w:p w:rsidR="00B83DD5" w:rsidRDefault="00B83DD5" w:rsidP="00B83DD5">
      <w:pPr>
        <w:contextualSpacing/>
        <w:rPr>
          <w:lang w:val="el-GR"/>
        </w:rPr>
      </w:pPr>
    </w:p>
    <w:p w:rsidR="00954EBE" w:rsidRPr="00954EBE" w:rsidRDefault="00954EBE" w:rsidP="00954EBE">
      <w:pPr>
        <w:contextualSpacing/>
        <w:jc w:val="center"/>
        <w:rPr>
          <w:b/>
          <w:bCs/>
          <w:u w:val="single"/>
          <w:lang w:val="el-GR"/>
        </w:rPr>
      </w:pPr>
      <w:r w:rsidRPr="00954EBE">
        <w:rPr>
          <w:b/>
          <w:bCs/>
          <w:u w:val="single"/>
          <w:lang w:val="el-GR"/>
        </w:rPr>
        <w:t>Άρθρο 18ο :     Επίλυση διαφορών</w:t>
      </w:r>
    </w:p>
    <w:p w:rsidR="00954EBE" w:rsidRDefault="00954EBE" w:rsidP="00954EBE">
      <w:pPr>
        <w:contextualSpacing/>
        <w:rPr>
          <w:lang w:val="el-GR"/>
        </w:rPr>
      </w:pPr>
      <w:r w:rsidRPr="00954EBE">
        <w:rPr>
          <w:lang w:val="el-GR"/>
        </w:rPr>
        <w:t xml:space="preserve">Οι διαφορές που θα εμφανισθούν κατά την εφαρμογή της σύμβασης, επιλύονται σύμφωνα με τις ισχύουσες διατάξεις.   </w:t>
      </w:r>
    </w:p>
    <w:p w:rsidR="00954EBE" w:rsidRDefault="00954EBE" w:rsidP="00B83DD5">
      <w:pPr>
        <w:contextualSpacing/>
        <w:rPr>
          <w:lang w:val="el-GR"/>
        </w:rPr>
      </w:pPr>
    </w:p>
    <w:p w:rsidR="00954EBE" w:rsidRDefault="00954EBE" w:rsidP="00B83DD5">
      <w:pPr>
        <w:contextualSpacing/>
        <w:rPr>
          <w:lang w:val="el-GR"/>
        </w:rPr>
      </w:pPr>
    </w:p>
    <w:p w:rsidR="00B83DD5" w:rsidRDefault="00B83DD5" w:rsidP="00B83DD5">
      <w:pPr>
        <w:contextualSpacing/>
        <w:rPr>
          <w:lang w:val="el-GR"/>
        </w:rPr>
      </w:pPr>
    </w:p>
    <w:tbl>
      <w:tblPr>
        <w:tblW w:w="109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48"/>
        <w:gridCol w:w="3469"/>
        <w:gridCol w:w="3468"/>
      </w:tblGrid>
      <w:tr w:rsidR="00954EBE" w:rsidRPr="00F435DE" w:rsidTr="00503EFF">
        <w:trPr>
          <w:trHeight w:val="2526"/>
        </w:trPr>
        <w:tc>
          <w:tcPr>
            <w:tcW w:w="4048" w:type="dxa"/>
            <w:tcBorders>
              <w:top w:val="nil"/>
              <w:left w:val="nil"/>
              <w:bottom w:val="nil"/>
              <w:right w:val="nil"/>
            </w:tcBorders>
          </w:tcPr>
          <w:p w:rsidR="00954EBE" w:rsidRPr="00A24EB7" w:rsidRDefault="00954EBE" w:rsidP="00503EFF">
            <w:pPr>
              <w:jc w:val="center"/>
              <w:rPr>
                <w:rFonts w:ascii="Arial" w:hAnsi="Arial" w:cs="Arial"/>
                <w:b/>
                <w:bCs/>
                <w:spacing w:val="-3"/>
                <w:sz w:val="16"/>
                <w:szCs w:val="16"/>
                <w:lang w:val="el-GR"/>
              </w:rPr>
            </w:pPr>
            <w:r w:rsidRPr="00A24EB7">
              <w:rPr>
                <w:rFonts w:ascii="Arial" w:hAnsi="Arial" w:cs="Arial"/>
                <w:b/>
                <w:bCs/>
                <w:spacing w:val="-3"/>
                <w:sz w:val="16"/>
                <w:szCs w:val="16"/>
                <w:lang w:val="el-GR"/>
              </w:rPr>
              <w:t>Ο</w:t>
            </w:r>
          </w:p>
          <w:p w:rsidR="00954EBE" w:rsidRPr="00A24EB7" w:rsidRDefault="00954EBE" w:rsidP="00503EFF">
            <w:pPr>
              <w:jc w:val="center"/>
              <w:rPr>
                <w:rFonts w:ascii="Arial" w:hAnsi="Arial" w:cs="Arial"/>
                <w:b/>
                <w:bCs/>
                <w:spacing w:val="-3"/>
                <w:sz w:val="16"/>
                <w:szCs w:val="16"/>
                <w:lang w:val="el-GR"/>
              </w:rPr>
            </w:pPr>
            <w:r w:rsidRPr="00A24EB7">
              <w:rPr>
                <w:rFonts w:ascii="Arial" w:hAnsi="Arial" w:cs="Arial"/>
                <w:b/>
                <w:bCs/>
                <w:spacing w:val="-3"/>
                <w:sz w:val="16"/>
                <w:szCs w:val="16"/>
                <w:lang w:val="el-GR"/>
              </w:rPr>
              <w:t>ΑΡΜΟΔΙΟΣ ΣΥΝΤΗΡΗΣΗΣ &amp; ΚΑΛΗΣ ΛΕΙΤΟΥΡΓΙΑΣ ΤΩΝ ΟΧΗΜΑΤΩΝ ΤΟΥ ΔΗΜΟΥ</w:t>
            </w: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rPr>
            </w:pPr>
            <w:r w:rsidRPr="00A24EB7">
              <w:rPr>
                <w:rFonts w:ascii="Arial" w:hAnsi="Arial" w:cs="Arial"/>
                <w:b/>
                <w:bCs/>
                <w:spacing w:val="-3"/>
                <w:sz w:val="16"/>
                <w:szCs w:val="16"/>
              </w:rPr>
              <w:t>ΛΑΛΟΠΟΥΛΟΣ ΓΕΩΡΓΙΟΣ</w:t>
            </w:r>
          </w:p>
        </w:tc>
        <w:tc>
          <w:tcPr>
            <w:tcW w:w="3469" w:type="dxa"/>
            <w:tcBorders>
              <w:top w:val="nil"/>
              <w:left w:val="nil"/>
              <w:bottom w:val="nil"/>
              <w:right w:val="nil"/>
            </w:tcBorders>
          </w:tcPr>
          <w:p w:rsidR="00954EBE" w:rsidRPr="00A24EB7" w:rsidRDefault="00954EBE" w:rsidP="00503EFF">
            <w:pPr>
              <w:jc w:val="center"/>
              <w:rPr>
                <w:rFonts w:ascii="Arial" w:hAnsi="Arial" w:cs="Arial"/>
                <w:b/>
                <w:sz w:val="16"/>
                <w:szCs w:val="16"/>
                <w:lang w:val="el-GR"/>
              </w:rPr>
            </w:pPr>
            <w:r w:rsidRPr="00A24EB7">
              <w:rPr>
                <w:rFonts w:ascii="Arial" w:hAnsi="Arial" w:cs="Arial"/>
                <w:b/>
                <w:sz w:val="16"/>
                <w:szCs w:val="16"/>
                <w:lang w:val="el-GR"/>
              </w:rPr>
              <w:t>Ο</w:t>
            </w:r>
          </w:p>
          <w:p w:rsidR="00954EBE" w:rsidRPr="00A24EB7" w:rsidRDefault="00954EBE" w:rsidP="00503EFF">
            <w:pPr>
              <w:jc w:val="center"/>
              <w:rPr>
                <w:rFonts w:ascii="Arial" w:hAnsi="Arial" w:cs="Arial"/>
                <w:b/>
                <w:sz w:val="16"/>
                <w:szCs w:val="16"/>
                <w:lang w:val="el-GR"/>
              </w:rPr>
            </w:pPr>
            <w:r w:rsidRPr="00A24EB7">
              <w:rPr>
                <w:rFonts w:ascii="Arial" w:hAnsi="Arial" w:cs="Arial"/>
                <w:b/>
                <w:sz w:val="16"/>
                <w:szCs w:val="16"/>
                <w:lang w:val="el-GR"/>
              </w:rPr>
              <w:t>ΠΡΟΪΣΤΑΜΕΝΟΣΤΜΗΜΑΤΟΣ ΚΑΘΑΡΙΟΤΗΤΑΣ ΚΑΙ ΑΝΑΚΥΚΛΩΣΗΣ</w:t>
            </w:r>
          </w:p>
          <w:p w:rsidR="00954EBE" w:rsidRPr="00A24EB7" w:rsidRDefault="00954EBE" w:rsidP="00503EFF">
            <w:pPr>
              <w:jc w:val="center"/>
              <w:rPr>
                <w:rFonts w:ascii="Arial" w:hAnsi="Arial" w:cs="Arial"/>
                <w:b/>
                <w:sz w:val="16"/>
                <w:szCs w:val="16"/>
                <w:lang w:val="el-GR"/>
              </w:rPr>
            </w:pPr>
          </w:p>
          <w:p w:rsidR="00954EBE" w:rsidRPr="00A24EB7" w:rsidRDefault="00954EBE" w:rsidP="00503EFF">
            <w:pPr>
              <w:jc w:val="center"/>
              <w:rPr>
                <w:rFonts w:ascii="Arial" w:hAnsi="Arial" w:cs="Arial"/>
                <w:b/>
                <w:sz w:val="16"/>
                <w:szCs w:val="16"/>
                <w:lang w:val="el-GR"/>
              </w:rPr>
            </w:pPr>
          </w:p>
          <w:p w:rsidR="00954EBE" w:rsidRPr="00A24EB7" w:rsidRDefault="00954EBE" w:rsidP="00503EFF">
            <w:pPr>
              <w:jc w:val="center"/>
              <w:rPr>
                <w:rFonts w:ascii="Arial" w:hAnsi="Arial" w:cs="Arial"/>
                <w:b/>
                <w:sz w:val="16"/>
                <w:szCs w:val="16"/>
                <w:lang w:val="el-GR"/>
              </w:rPr>
            </w:pPr>
          </w:p>
          <w:p w:rsidR="00954EBE" w:rsidRPr="00A24EB7" w:rsidRDefault="00954EBE" w:rsidP="00503EFF">
            <w:pPr>
              <w:jc w:val="center"/>
              <w:rPr>
                <w:rFonts w:ascii="Arial" w:hAnsi="Arial" w:cs="Arial"/>
                <w:b/>
                <w:sz w:val="16"/>
                <w:szCs w:val="16"/>
                <w:lang w:val="el-GR"/>
              </w:rPr>
            </w:pPr>
          </w:p>
          <w:p w:rsidR="00954EBE" w:rsidRPr="00A24EB7" w:rsidRDefault="00954EBE" w:rsidP="00503EFF">
            <w:pPr>
              <w:jc w:val="center"/>
              <w:rPr>
                <w:rFonts w:ascii="Arial" w:hAnsi="Arial" w:cs="Arial"/>
                <w:b/>
                <w:sz w:val="16"/>
                <w:szCs w:val="16"/>
                <w:lang w:val="el-GR"/>
              </w:rPr>
            </w:pPr>
          </w:p>
          <w:p w:rsidR="00954EBE" w:rsidRPr="00A24EB7" w:rsidRDefault="00954EBE" w:rsidP="00503EFF">
            <w:pPr>
              <w:jc w:val="center"/>
              <w:rPr>
                <w:rFonts w:ascii="Arial" w:hAnsi="Arial" w:cs="Arial"/>
                <w:b/>
                <w:sz w:val="16"/>
                <w:szCs w:val="16"/>
                <w:lang w:val="el-GR"/>
              </w:rPr>
            </w:pPr>
            <w:r w:rsidRPr="00A24EB7">
              <w:rPr>
                <w:rFonts w:ascii="Arial" w:hAnsi="Arial" w:cs="Arial"/>
                <w:b/>
                <w:sz w:val="16"/>
                <w:szCs w:val="16"/>
                <w:lang w:val="el-GR"/>
              </w:rPr>
              <w:t>ΖΟΡΜΠΑΣ ΠΑΝΑΓΙΩΤΗΣ</w:t>
            </w:r>
          </w:p>
          <w:p w:rsidR="00954EBE" w:rsidRPr="00A24EB7" w:rsidRDefault="00954EBE" w:rsidP="00503EFF">
            <w:pPr>
              <w:jc w:val="center"/>
              <w:rPr>
                <w:rFonts w:ascii="Arial" w:hAnsi="Arial" w:cs="Arial"/>
                <w:b/>
                <w:sz w:val="16"/>
                <w:szCs w:val="16"/>
                <w:lang w:val="el-GR"/>
              </w:rPr>
            </w:pPr>
            <w:r w:rsidRPr="00A24EB7">
              <w:rPr>
                <w:rFonts w:ascii="Arial" w:hAnsi="Arial" w:cs="Arial"/>
                <w:b/>
                <w:sz w:val="16"/>
                <w:szCs w:val="16"/>
                <w:lang w:val="el-GR"/>
              </w:rPr>
              <w:t>Μηχ/γος Μηχανικός  ΤΕ</w:t>
            </w:r>
          </w:p>
        </w:tc>
        <w:tc>
          <w:tcPr>
            <w:tcW w:w="3468" w:type="dxa"/>
            <w:tcBorders>
              <w:top w:val="nil"/>
              <w:left w:val="nil"/>
              <w:bottom w:val="nil"/>
              <w:right w:val="nil"/>
            </w:tcBorders>
          </w:tcPr>
          <w:p w:rsidR="00954EBE" w:rsidRPr="00A24EB7" w:rsidRDefault="00954EBE" w:rsidP="00503EFF">
            <w:pPr>
              <w:jc w:val="center"/>
              <w:rPr>
                <w:rFonts w:ascii="Arial" w:hAnsi="Arial" w:cs="Arial"/>
                <w:b/>
                <w:bCs/>
                <w:spacing w:val="-3"/>
                <w:sz w:val="16"/>
                <w:szCs w:val="16"/>
                <w:lang w:val="el-GR"/>
              </w:rPr>
            </w:pPr>
            <w:r w:rsidRPr="00A24EB7">
              <w:rPr>
                <w:rFonts w:ascii="Arial" w:hAnsi="Arial" w:cs="Arial"/>
                <w:b/>
                <w:bCs/>
                <w:spacing w:val="-3"/>
                <w:sz w:val="16"/>
                <w:szCs w:val="16"/>
                <w:lang w:val="el-GR"/>
              </w:rPr>
              <w:t>Ο</w:t>
            </w:r>
          </w:p>
          <w:p w:rsidR="00954EBE" w:rsidRPr="00A24EB7" w:rsidRDefault="00954EBE" w:rsidP="00503EFF">
            <w:pPr>
              <w:jc w:val="center"/>
              <w:rPr>
                <w:rFonts w:ascii="Arial" w:hAnsi="Arial" w:cs="Arial"/>
                <w:b/>
                <w:bCs/>
                <w:spacing w:val="-3"/>
                <w:sz w:val="16"/>
                <w:szCs w:val="16"/>
                <w:lang w:val="el-GR"/>
              </w:rPr>
            </w:pPr>
            <w:r w:rsidRPr="00A24EB7">
              <w:rPr>
                <w:rFonts w:ascii="Arial" w:hAnsi="Arial" w:cs="Arial"/>
                <w:b/>
                <w:bCs/>
                <w:spacing w:val="-3"/>
                <w:sz w:val="16"/>
                <w:szCs w:val="16"/>
                <w:lang w:val="el-GR"/>
              </w:rPr>
              <w:t>ΑΝΑΠΛΗΩΤΗΣΔΙΕΥΘΥΝΤΗΣ     ΠΕΡΙΒΑΛΛΟΝΤΟΣ</w:t>
            </w: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lang w:val="el-GR"/>
              </w:rPr>
            </w:pPr>
          </w:p>
          <w:p w:rsidR="00954EBE" w:rsidRPr="00A24EB7" w:rsidRDefault="00954EBE" w:rsidP="00503EFF">
            <w:pPr>
              <w:jc w:val="center"/>
              <w:rPr>
                <w:rFonts w:ascii="Arial" w:hAnsi="Arial" w:cs="Arial"/>
                <w:b/>
                <w:bCs/>
                <w:spacing w:val="-3"/>
                <w:sz w:val="16"/>
                <w:szCs w:val="16"/>
                <w:lang w:val="el-GR"/>
              </w:rPr>
            </w:pPr>
            <w:r w:rsidRPr="00A24EB7">
              <w:rPr>
                <w:rFonts w:ascii="Arial" w:hAnsi="Arial" w:cs="Arial"/>
                <w:b/>
                <w:bCs/>
                <w:spacing w:val="-3"/>
                <w:sz w:val="16"/>
                <w:szCs w:val="16"/>
                <w:lang w:val="el-GR"/>
              </w:rPr>
              <w:t>ΚΑΖΑΝΑ ΜΑΓΔΑΛΗΝΗ</w:t>
            </w:r>
          </w:p>
          <w:p w:rsidR="00954EBE" w:rsidRPr="00F435DE" w:rsidRDefault="00954EBE" w:rsidP="00503EFF">
            <w:pPr>
              <w:jc w:val="center"/>
              <w:rPr>
                <w:rFonts w:ascii="Arial" w:hAnsi="Arial" w:cs="Arial"/>
                <w:sz w:val="16"/>
                <w:szCs w:val="16"/>
                <w:lang w:val="el-GR"/>
              </w:rPr>
            </w:pPr>
            <w:r w:rsidRPr="00F435DE">
              <w:rPr>
                <w:rFonts w:ascii="Arial" w:hAnsi="Arial" w:cs="Arial"/>
                <w:b/>
                <w:sz w:val="16"/>
                <w:szCs w:val="16"/>
                <w:lang w:val="el-GR"/>
              </w:rPr>
              <w:t>Πολ. Μηχανικός  Τ.Ε</w:t>
            </w:r>
          </w:p>
        </w:tc>
      </w:tr>
    </w:tbl>
    <w:p w:rsidR="00B83DD5" w:rsidRDefault="00B83DD5" w:rsidP="00B83DD5">
      <w:pPr>
        <w:contextualSpacing/>
        <w:rPr>
          <w:lang w:val="el-GR"/>
        </w:rPr>
      </w:pPr>
    </w:p>
    <w:p w:rsidR="00B83DD5" w:rsidRDefault="00B83DD5" w:rsidP="00BF471B">
      <w:pPr>
        <w:contextualSpacing/>
        <w:rPr>
          <w:lang w:val="el-GR"/>
        </w:rPr>
      </w:pPr>
    </w:p>
    <w:p w:rsidR="00B83DD5" w:rsidRDefault="00B83DD5"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Default="00B5693E" w:rsidP="00BF471B">
      <w:pPr>
        <w:contextualSpacing/>
        <w:rPr>
          <w:lang w:val="el-GR"/>
        </w:rPr>
      </w:pPr>
    </w:p>
    <w:p w:rsidR="00B5693E" w:rsidRPr="006C5F8D" w:rsidRDefault="00B5693E" w:rsidP="00BF471B">
      <w:pPr>
        <w:contextualSpacing/>
        <w:rPr>
          <w:lang w:val="el-GR"/>
        </w:rPr>
      </w:pPr>
    </w:p>
    <w:p w:rsidR="00D41FD6" w:rsidRPr="006B2C94" w:rsidRDefault="00D41FD6">
      <w:pPr>
        <w:pStyle w:val="2"/>
        <w:tabs>
          <w:tab w:val="clear" w:pos="567"/>
          <w:tab w:val="left" w:pos="0"/>
        </w:tabs>
        <w:ind w:left="0" w:firstLine="0"/>
        <w:rPr>
          <w:lang w:val="el-GR"/>
        </w:rPr>
      </w:pPr>
      <w:r>
        <w:rPr>
          <w:rFonts w:ascii="Calibri" w:hAnsi="Calibri"/>
          <w:lang w:val="el-GR"/>
        </w:rPr>
        <w:lastRenderedPageBreak/>
        <w:t xml:space="preserve">ΠΑΡΑΡΤΗΜΑ ΙΙI – ΕΕΕΣ </w:t>
      </w:r>
      <w:bookmarkEnd w:id="108"/>
    </w:p>
    <w:p w:rsidR="00D41FD6" w:rsidRDefault="00D41FD6">
      <w:pPr>
        <w:pStyle w:val="normalwithoutspacing"/>
        <w:rPr>
          <w:i/>
          <w:color w:val="5B9BD5"/>
          <w:szCs w:val="22"/>
        </w:rPr>
      </w:pPr>
    </w:p>
    <w:p w:rsidR="00520A32" w:rsidRDefault="00520A32" w:rsidP="00520A32">
      <w:pPr>
        <w:pStyle w:val="normalwithoutspacing"/>
        <w:rPr>
          <w:i/>
          <w:szCs w:val="22"/>
        </w:rPr>
      </w:pPr>
      <w:r w:rsidRPr="003A4211">
        <w:rPr>
          <w:i/>
          <w:szCs w:val="22"/>
        </w:rPr>
        <w:t>Οι αναθέτουσες αρχές συντάσσουν το ΕΕΕΣ με τη χρήση  της νέας ηλεκτρονικής υπηρεσίας </w:t>
      </w:r>
      <w:hyperlink w:history="1">
        <w:r w:rsidRPr="003A4211">
          <w:rPr>
            <w:rStyle w:val="-"/>
            <w:rFonts w:eastAsia="MS Mincho"/>
            <w:i/>
            <w:szCs w:val="22"/>
          </w:rPr>
          <w:t>Promitheus ESPDint </w:t>
        </w:r>
      </w:hyperlink>
      <w:r w:rsidRPr="003A4211">
        <w:rPr>
          <w:i/>
          <w:szCs w:val="22"/>
        </w:rPr>
        <w:t>(</w:t>
      </w:r>
      <w:hyperlink r:id="rId28" w:anchor="_blank" w:history="1">
        <w:r w:rsidRPr="003A4211">
          <w:rPr>
            <w:rStyle w:val="-"/>
            <w:rFonts w:eastAsia="MS Mincho"/>
            <w:i/>
            <w:szCs w:val="22"/>
          </w:rPr>
          <w:t>https://espdint.eprocurement.gov.gr/</w:t>
        </w:r>
      </w:hyperlink>
      <w:r w:rsidRPr="003A4211">
        <w:rPr>
          <w:i/>
          <w:szCs w:val="22"/>
        </w:rPr>
        <w:t>),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29" w:history="1">
        <w:r w:rsidRPr="003A4211">
          <w:rPr>
            <w:rStyle w:val="-"/>
            <w:rFonts w:eastAsia="MS Mincho"/>
            <w:i/>
            <w:szCs w:val="22"/>
          </w:rPr>
          <w:t>www.promitheus.gov.gr</w:t>
        </w:r>
      </w:hyperlink>
      <w:r w:rsidRPr="003A4211">
        <w:rPr>
          <w:i/>
          <w:szCs w:val="22"/>
        </w:rPr>
        <w:t>». Το περιεχόμενο του αρχείου, είτε ενσωματώνεται στο κείμενο της διακήρυξης, είτε, ως αρχείο PDF, ηλεκτρονικά</w:t>
      </w:r>
      <w:r w:rsidRPr="003A4211">
        <w:rPr>
          <w:i/>
        </w:rPr>
        <w:t xml:space="preserve"> </w:t>
      </w:r>
      <w:r w:rsidRPr="003A4211">
        <w:rPr>
          <w:i/>
          <w:szCs w:val="22"/>
        </w:rPr>
        <w:t xml:space="preserve">υπογεγραμμένο, αναρτάται ξεχωριστά ως αναπόσπαστο μέρος αυτής. </w:t>
      </w:r>
      <w:r w:rsidRPr="003A4211">
        <w:rPr>
          <w:i/>
          <w:szCs w:val="22"/>
          <w:lang w:val="en-US"/>
        </w:rPr>
        <w:t>T</w:t>
      </w:r>
      <w:r w:rsidRPr="003A4211">
        <w:rPr>
          <w:i/>
          <w:szCs w:val="22"/>
        </w:rPr>
        <w:t>ο αρχείο XML αναρτάται για την διευκόλυνση των οικονομικών φορέων προκειμένου να συντάξουν μέσω της υπηρεσίας eΕΕΕΣ τη σχετική απάντηση τους.</w:t>
      </w:r>
    </w:p>
    <w:p w:rsidR="00520A32" w:rsidRPr="003A4211" w:rsidRDefault="00520A32" w:rsidP="00520A32">
      <w:pPr>
        <w:pStyle w:val="normalwithoutspacing"/>
        <w:rPr>
          <w:i/>
          <w:szCs w:val="22"/>
        </w:rPr>
      </w:pPr>
    </w:p>
    <w:p w:rsidR="00520A32" w:rsidRPr="008A2756" w:rsidRDefault="00520A32" w:rsidP="00520A32">
      <w:pPr>
        <w:rPr>
          <w:lang w:val="el-GR"/>
        </w:rPr>
      </w:pPr>
      <w:r w:rsidRPr="008A2756">
        <w:rPr>
          <w:lang w:val="el-GR"/>
        </w:rPr>
        <w:t xml:space="preserve">Παραπέμπουμε στο ψηφιακά υπογεγραμμένο από την υπηρεσία έγγραφο: </w:t>
      </w:r>
    </w:p>
    <w:p w:rsidR="00520A32" w:rsidRPr="008A2756" w:rsidRDefault="00520A32" w:rsidP="00520A32">
      <w:pPr>
        <w:rPr>
          <w:lang w:val="el-GR"/>
        </w:rPr>
      </w:pPr>
      <w:r w:rsidRPr="008A2756">
        <w:rPr>
          <w:lang w:val="el-GR"/>
        </w:rPr>
        <w:t xml:space="preserve">1) </w:t>
      </w:r>
      <w:r w:rsidRPr="008A2756">
        <w:rPr>
          <w:lang w:val="en-US"/>
        </w:rPr>
        <w:t>espd</w:t>
      </w:r>
      <w:r w:rsidRPr="008A2756">
        <w:rPr>
          <w:lang w:val="el-GR"/>
        </w:rPr>
        <w:t>-</w:t>
      </w:r>
      <w:r w:rsidRPr="008A2756">
        <w:rPr>
          <w:lang w:val="en-US"/>
        </w:rPr>
        <w:t>request</w:t>
      </w:r>
      <w:r w:rsidRPr="008A2756">
        <w:rPr>
          <w:lang w:val="el-GR"/>
        </w:rPr>
        <w:t>.</w:t>
      </w:r>
      <w:r w:rsidRPr="008A2756">
        <w:rPr>
          <w:lang w:val="en-US"/>
        </w:rPr>
        <w:t>pdf</w:t>
      </w:r>
      <w:r w:rsidRPr="008A2756">
        <w:rPr>
          <w:lang w:val="el-GR"/>
        </w:rPr>
        <w:t xml:space="preserve"> καθώς και στο σχετικό </w:t>
      </w:r>
    </w:p>
    <w:p w:rsidR="00C96395" w:rsidRDefault="00520A32" w:rsidP="00520A32">
      <w:pPr>
        <w:pStyle w:val="normalwithoutspacing"/>
        <w:rPr>
          <w:i/>
          <w:color w:val="5B9BD5"/>
          <w:szCs w:val="22"/>
        </w:rPr>
      </w:pPr>
      <w:r w:rsidRPr="008A2756">
        <w:t xml:space="preserve">2) </w:t>
      </w:r>
      <w:r w:rsidRPr="008A2756">
        <w:rPr>
          <w:lang w:val="en-US"/>
        </w:rPr>
        <w:t>espd</w:t>
      </w:r>
      <w:r w:rsidRPr="008A2756">
        <w:t>-</w:t>
      </w:r>
      <w:r w:rsidRPr="008A2756">
        <w:rPr>
          <w:lang w:val="en-US"/>
        </w:rPr>
        <w:t>request</w:t>
      </w:r>
      <w:r w:rsidRPr="008A2756">
        <w:t>.</w:t>
      </w:r>
      <w:r w:rsidRPr="008A2756">
        <w:rPr>
          <w:lang w:val="en-US"/>
        </w:rPr>
        <w:t>xml</w:t>
      </w:r>
      <w:r w:rsidRPr="008A2756">
        <w:t xml:space="preserve"> αρχείο που έχουμε αναρτήσει στα συνημμένα του ηλεκτρονικού συστημικού</w:t>
      </w: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C96395" w:rsidRDefault="00C96395">
      <w:pPr>
        <w:pStyle w:val="normalwithoutspacing"/>
        <w:rPr>
          <w:i/>
          <w:color w:val="5B9BD5"/>
          <w:szCs w:val="22"/>
        </w:rPr>
      </w:pPr>
    </w:p>
    <w:p w:rsidR="00D41FD6" w:rsidRDefault="00D41FD6" w:rsidP="0089424A">
      <w:pPr>
        <w:pStyle w:val="2"/>
        <w:tabs>
          <w:tab w:val="clear" w:pos="567"/>
          <w:tab w:val="left" w:pos="0"/>
        </w:tabs>
        <w:ind w:left="0" w:firstLine="0"/>
        <w:jc w:val="left"/>
        <w:rPr>
          <w:rFonts w:ascii="Calibri" w:hAnsi="Calibri"/>
          <w:lang w:val="el-GR"/>
        </w:rPr>
      </w:pPr>
      <w:bookmarkStart w:id="109" w:name="_Toc74088357"/>
      <w:r>
        <w:rPr>
          <w:rFonts w:ascii="Calibri" w:hAnsi="Calibri"/>
          <w:lang w:val="el-GR"/>
        </w:rPr>
        <w:lastRenderedPageBreak/>
        <w:t xml:space="preserve">ΠΑΡΑΡΤΗΜΑ </w:t>
      </w:r>
      <w:r w:rsidR="006F394F">
        <w:rPr>
          <w:rFonts w:ascii="Calibri" w:hAnsi="Calibri"/>
          <w:lang w:val="el-GR"/>
        </w:rPr>
        <w:t>Ι</w:t>
      </w:r>
      <w:r>
        <w:rPr>
          <w:rFonts w:ascii="Calibri" w:hAnsi="Calibri"/>
          <w:lang w:val="el-GR"/>
        </w:rPr>
        <w:t>V – Υπόδειγμα Οικονομικής Προσφοράς</w:t>
      </w:r>
      <w:bookmarkEnd w:id="109"/>
    </w:p>
    <w:p w:rsidR="00825A15" w:rsidRDefault="00825A15" w:rsidP="00825A15">
      <w:pPr>
        <w:rPr>
          <w:lang w:val="el-GR"/>
        </w:rPr>
      </w:pPr>
    </w:p>
    <w:p w:rsidR="00825A15" w:rsidRPr="00825A15" w:rsidRDefault="00825A15" w:rsidP="00825A15">
      <w:pPr>
        <w:jc w:val="center"/>
        <w:rPr>
          <w:b/>
          <w:bCs/>
          <w:u w:val="single"/>
          <w:lang w:val="el-GR"/>
        </w:rPr>
      </w:pPr>
      <w:r w:rsidRPr="00825A15">
        <w:rPr>
          <w:b/>
          <w:bCs/>
          <w:u w:val="single"/>
          <w:lang w:val="el-GR"/>
        </w:rPr>
        <w:t>ΕΝΤΥΠΟ ΟΙΚΟΝΟΜΙΚΗΣ ΠΡΟΣΦΟΡΑΣ</w:t>
      </w:r>
    </w:p>
    <w:p w:rsidR="00825A15" w:rsidRPr="00825A15" w:rsidRDefault="00825A15" w:rsidP="00825A15">
      <w:pPr>
        <w:rPr>
          <w:lang w:val="el-GR"/>
        </w:rPr>
      </w:pPr>
      <w:r w:rsidRPr="00825A15">
        <w:rPr>
          <w:lang w:val="el-GR"/>
        </w:rPr>
        <w:t xml:space="preserve">Της επιχείρησης ή κοινοπραξίας επιχειρήσεων  </w:t>
      </w:r>
    </w:p>
    <w:p w:rsidR="00825A15" w:rsidRPr="00825A15" w:rsidRDefault="00825A15" w:rsidP="00825A15">
      <w:pPr>
        <w:rPr>
          <w:lang w:val="el-GR"/>
        </w:rPr>
      </w:pPr>
      <w:r w:rsidRPr="00825A15">
        <w:rPr>
          <w:lang w:val="el-GR"/>
        </w:rPr>
        <w:t xml:space="preserve">……………………………………………………………………………………..……………………………………………………………………………… </w:t>
      </w:r>
    </w:p>
    <w:p w:rsidR="00825A15" w:rsidRPr="00825A15" w:rsidRDefault="00825A15" w:rsidP="00825A15">
      <w:pPr>
        <w:rPr>
          <w:lang w:val="el-GR"/>
        </w:rPr>
      </w:pPr>
      <w:r w:rsidRPr="00825A15">
        <w:rPr>
          <w:lang w:val="el-GR"/>
        </w:rPr>
        <w:t>με έδρα τ……………………</w:t>
      </w:r>
      <w:r>
        <w:rPr>
          <w:lang w:val="el-GR"/>
        </w:rPr>
        <w:t>……….…………………</w:t>
      </w:r>
      <w:r w:rsidRPr="00825A15">
        <w:rPr>
          <w:lang w:val="el-GR"/>
        </w:rPr>
        <w:t>…..…… οδός ………………</w:t>
      </w:r>
      <w:r>
        <w:rPr>
          <w:lang w:val="el-GR"/>
        </w:rPr>
        <w:t>…………………………</w:t>
      </w:r>
      <w:r w:rsidRPr="00825A15">
        <w:rPr>
          <w:lang w:val="el-GR"/>
        </w:rPr>
        <w:t>……………… αριθμ……………..</w:t>
      </w:r>
    </w:p>
    <w:p w:rsidR="00825A15" w:rsidRPr="00825A15" w:rsidRDefault="00825A15" w:rsidP="00825A15">
      <w:pPr>
        <w:rPr>
          <w:lang w:val="el-GR"/>
        </w:rPr>
      </w:pPr>
      <w:r w:rsidRPr="00825A15">
        <w:rPr>
          <w:lang w:val="el-GR"/>
        </w:rPr>
        <w:t>Τ.Κ.: ………</w:t>
      </w:r>
      <w:r>
        <w:rPr>
          <w:lang w:val="el-GR"/>
        </w:rPr>
        <w:t>…..</w:t>
      </w:r>
      <w:r w:rsidRPr="00825A15">
        <w:rPr>
          <w:lang w:val="el-GR"/>
        </w:rPr>
        <w:t>……….. Τηλ.: ………………</w:t>
      </w:r>
      <w:r>
        <w:rPr>
          <w:lang w:val="el-GR"/>
        </w:rPr>
        <w:t>……….</w:t>
      </w:r>
      <w:r w:rsidRPr="00825A15">
        <w:rPr>
          <w:lang w:val="el-GR"/>
        </w:rPr>
        <w:t>……………Fax: …………………………</w:t>
      </w:r>
    </w:p>
    <w:p w:rsidR="00825A15" w:rsidRDefault="00825A15" w:rsidP="00825A15">
      <w:pPr>
        <w:rPr>
          <w:lang w:val="el-GR"/>
        </w:rPr>
      </w:pPr>
      <w:r w:rsidRPr="00825A15">
        <w:rPr>
          <w:lang w:val="el-GR"/>
        </w:rPr>
        <w:t>Αφού έλαβα γνώση της Διακήρυξης του Διαγωνισμού που αναγράφεται στον τίτλο &amp; των λοιπών στοιχείων της μελέτης και της δημοπράτησης, καθώς και των συνθηκών εκτέλεσης των εργασιών, υποβάλλω την παρούσα προσφορά και δηλώνω ότι αποδέχομαι πλήρως και χωρίς επιφύλαξη όλα τα ανωτέρω και αναλαμβάνω την εκτέλεση της εργασίας για την κάτωθι ομάδα της μελέτης με τα παρακάτω ποσοστά έκπτωσης :</w:t>
      </w:r>
    </w:p>
    <w:bookmarkStart w:id="110" w:name="_Hlk62202440"/>
    <w:p w:rsidR="005A5903" w:rsidRPr="005A5903" w:rsidRDefault="00684E0C" w:rsidP="005A5903">
      <w:pPr>
        <w:rPr>
          <w:sz w:val="20"/>
          <w:szCs w:val="20"/>
          <w:lang w:val="el-GR"/>
        </w:rPr>
      </w:pPr>
      <w:r w:rsidRPr="00684E0C">
        <w:rPr>
          <w:rFonts w:ascii="Times New Roman" w:hAnsi="Times New Roman" w:cs="Times New Roman"/>
        </w:rPr>
        <w:fldChar w:fldCharType="begin"/>
      </w:r>
      <w:r w:rsidR="005A5903" w:rsidRPr="005A5903">
        <w:rPr>
          <w:lang w:val="el-GR"/>
        </w:rPr>
        <w:instrText xml:space="preserve"> </w:instrText>
      </w:r>
      <w:r w:rsidR="005A5903">
        <w:instrText>LINK</w:instrText>
      </w:r>
      <w:r w:rsidR="005A5903" w:rsidRPr="005A5903">
        <w:rPr>
          <w:lang w:val="el-GR"/>
        </w:rPr>
        <w:instrText xml:space="preserve"> </w:instrText>
      </w:r>
      <w:r w:rsidR="005A5903">
        <w:instrText>Excel</w:instrText>
      </w:r>
      <w:r w:rsidR="005A5903" w:rsidRPr="005A5903">
        <w:rPr>
          <w:lang w:val="el-GR"/>
        </w:rPr>
        <w:instrText>.</w:instrText>
      </w:r>
      <w:r w:rsidR="005A5903">
        <w:instrText>Sheet</w:instrText>
      </w:r>
      <w:r w:rsidR="005A5903" w:rsidRPr="005A5903">
        <w:rPr>
          <w:lang w:val="el-GR"/>
        </w:rPr>
        <w:instrText>.12 "Βιβλίο1" "Φύλλο2!</w:instrText>
      </w:r>
      <w:r w:rsidR="005A5903">
        <w:instrText>R</w:instrText>
      </w:r>
      <w:r w:rsidR="005A5903" w:rsidRPr="005A5903">
        <w:rPr>
          <w:lang w:val="el-GR"/>
        </w:rPr>
        <w:instrText>1</w:instrText>
      </w:r>
      <w:r w:rsidR="005A5903">
        <w:instrText>C</w:instrText>
      </w:r>
      <w:r w:rsidR="005A5903" w:rsidRPr="005A5903">
        <w:rPr>
          <w:lang w:val="el-GR"/>
        </w:rPr>
        <w:instrText>1:</w:instrText>
      </w:r>
      <w:r w:rsidR="005A5903">
        <w:instrText>R</w:instrText>
      </w:r>
      <w:r w:rsidR="005A5903" w:rsidRPr="005A5903">
        <w:rPr>
          <w:lang w:val="el-GR"/>
        </w:rPr>
        <w:instrText>13</w:instrText>
      </w:r>
      <w:r w:rsidR="005A5903">
        <w:instrText>C</w:instrText>
      </w:r>
      <w:r w:rsidR="005A5903" w:rsidRPr="005A5903">
        <w:rPr>
          <w:lang w:val="el-GR"/>
        </w:rPr>
        <w:instrText>8" \</w:instrText>
      </w:r>
      <w:r w:rsidR="005A5903">
        <w:instrText>a</w:instrText>
      </w:r>
      <w:r w:rsidR="005A5903" w:rsidRPr="005A5903">
        <w:rPr>
          <w:lang w:val="el-GR"/>
        </w:rPr>
        <w:instrText xml:space="preserve"> \</w:instrText>
      </w:r>
      <w:r w:rsidR="005A5903">
        <w:instrText>f</w:instrText>
      </w:r>
      <w:r w:rsidR="005A5903" w:rsidRPr="005A5903">
        <w:rPr>
          <w:lang w:val="el-GR"/>
        </w:rPr>
        <w:instrText xml:space="preserve"> 4 \</w:instrText>
      </w:r>
      <w:r w:rsidR="005A5903">
        <w:instrText>h</w:instrText>
      </w:r>
      <w:r w:rsidR="005A5903" w:rsidRPr="005A5903">
        <w:rPr>
          <w:lang w:val="el-GR"/>
        </w:rPr>
        <w:instrText xml:space="preserve">  \* </w:instrText>
      </w:r>
      <w:r w:rsidR="005A5903">
        <w:instrText>MERGEFORMAT</w:instrText>
      </w:r>
      <w:r w:rsidR="005A5903" w:rsidRPr="005A5903">
        <w:rPr>
          <w:lang w:val="el-GR"/>
        </w:rPr>
        <w:instrText xml:space="preserve"> </w:instrText>
      </w:r>
      <w:r w:rsidRPr="00684E0C">
        <w:rPr>
          <w:rFonts w:ascii="Times New Roman" w:hAnsi="Times New Roman" w:cs="Times New Roman"/>
        </w:rPr>
        <w:fldChar w:fldCharType="separate"/>
      </w:r>
    </w:p>
    <w:tbl>
      <w:tblPr>
        <w:tblW w:w="10494" w:type="dxa"/>
        <w:tblInd w:w="-459" w:type="dxa"/>
        <w:tblLook w:val="04A0"/>
      </w:tblPr>
      <w:tblGrid>
        <w:gridCol w:w="836"/>
        <w:gridCol w:w="1198"/>
        <w:gridCol w:w="2473"/>
        <w:gridCol w:w="1048"/>
        <w:gridCol w:w="1013"/>
        <w:gridCol w:w="983"/>
        <w:gridCol w:w="1076"/>
        <w:gridCol w:w="985"/>
        <w:gridCol w:w="882"/>
      </w:tblGrid>
      <w:tr w:rsidR="005A5903" w:rsidRPr="005A5903" w:rsidTr="005A5903">
        <w:trPr>
          <w:trHeight w:val="450"/>
        </w:trPr>
        <w:tc>
          <w:tcPr>
            <w:tcW w:w="10494" w:type="dxa"/>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5A5903" w:rsidRPr="005A5903" w:rsidRDefault="005A5903" w:rsidP="005A5903">
            <w:pPr>
              <w:jc w:val="center"/>
              <w:rPr>
                <w:rFonts w:ascii="Arial" w:hAnsi="Arial" w:cs="Arial"/>
                <w:b/>
                <w:bCs/>
                <w:color w:val="000000"/>
                <w:sz w:val="16"/>
                <w:szCs w:val="16"/>
                <w:lang w:val="el-GR"/>
              </w:rPr>
            </w:pPr>
            <w:r w:rsidRPr="00136446">
              <w:rPr>
                <w:rFonts w:ascii="Arial" w:hAnsi="Arial" w:cs="Arial"/>
                <w:b/>
                <w:bCs/>
                <w:color w:val="000000"/>
                <w:sz w:val="16"/>
                <w:szCs w:val="16"/>
              </w:rPr>
              <w:t>i</w:t>
            </w:r>
            <w:r w:rsidRPr="005A5903">
              <w:rPr>
                <w:rFonts w:ascii="Arial" w:hAnsi="Arial" w:cs="Arial"/>
                <w:b/>
                <w:bCs/>
                <w:color w:val="000000"/>
                <w:sz w:val="16"/>
                <w:szCs w:val="16"/>
                <w:lang w:val="el-GR"/>
              </w:rPr>
              <w:t>) ΣΥΜΜΕΤΕΧΩ ΣΤΗΝ ΚΑΤΩΘΙ ΚΑΤΗΓΟΡΙΑ-ΟΜΑΔΑ :  (σημειώστε √ στο αντίστοιχο πεδίο της κατηγορίας που συμμετέχετε)</w:t>
            </w:r>
          </w:p>
        </w:tc>
      </w:tr>
      <w:tr w:rsidR="005A5903" w:rsidRPr="005A5903" w:rsidTr="005A5903">
        <w:trPr>
          <w:trHeight w:val="465"/>
        </w:trPr>
        <w:tc>
          <w:tcPr>
            <w:tcW w:w="836" w:type="dxa"/>
            <w:vMerge w:val="restart"/>
            <w:tcBorders>
              <w:top w:val="nil"/>
              <w:left w:val="single" w:sz="8" w:space="0" w:color="auto"/>
              <w:bottom w:val="single" w:sz="8" w:space="0" w:color="000000"/>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Α/Α  ΟΜΑΔΑΣ</w:t>
            </w:r>
          </w:p>
        </w:tc>
        <w:tc>
          <w:tcPr>
            <w:tcW w:w="1198" w:type="dxa"/>
            <w:vMerge w:val="restart"/>
            <w:tcBorders>
              <w:top w:val="nil"/>
              <w:left w:val="single" w:sz="8" w:space="0" w:color="auto"/>
              <w:bottom w:val="single" w:sz="8" w:space="0" w:color="000000"/>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ΟΜΑΔΑ ΣΥΜΜΕΤΟΧΗΣ</w:t>
            </w:r>
          </w:p>
        </w:tc>
        <w:tc>
          <w:tcPr>
            <w:tcW w:w="2473" w:type="dxa"/>
            <w:vMerge w:val="restart"/>
            <w:tcBorders>
              <w:top w:val="nil"/>
              <w:left w:val="single" w:sz="8" w:space="0" w:color="auto"/>
              <w:bottom w:val="single" w:sz="8" w:space="0" w:color="000000"/>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ΠΕΡΙΓΡΑΦΗ</w:t>
            </w:r>
          </w:p>
        </w:tc>
        <w:tc>
          <w:tcPr>
            <w:tcW w:w="1048" w:type="dxa"/>
            <w:tcBorders>
              <w:top w:val="nil"/>
              <w:left w:val="nil"/>
              <w:bottom w:val="nil"/>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ΔΑΠΑΝΗ</w:t>
            </w:r>
          </w:p>
        </w:tc>
        <w:tc>
          <w:tcPr>
            <w:tcW w:w="1013" w:type="dxa"/>
            <w:tcBorders>
              <w:top w:val="nil"/>
              <w:left w:val="nil"/>
              <w:bottom w:val="nil"/>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ΔΑΠΑΝΗ</w:t>
            </w:r>
          </w:p>
        </w:tc>
        <w:tc>
          <w:tcPr>
            <w:tcW w:w="983" w:type="dxa"/>
            <w:tcBorders>
              <w:top w:val="nil"/>
              <w:left w:val="nil"/>
              <w:bottom w:val="nil"/>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ΔΑΠΑΝΗ</w:t>
            </w:r>
          </w:p>
        </w:tc>
        <w:tc>
          <w:tcPr>
            <w:tcW w:w="1076" w:type="dxa"/>
            <w:tcBorders>
              <w:top w:val="nil"/>
              <w:left w:val="nil"/>
              <w:bottom w:val="nil"/>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ΣΥΝΟΛΙΚΗ ΔΑΠΑΝΗ</w:t>
            </w:r>
          </w:p>
        </w:tc>
        <w:tc>
          <w:tcPr>
            <w:tcW w:w="985" w:type="dxa"/>
            <w:vMerge w:val="restart"/>
            <w:tcBorders>
              <w:top w:val="nil"/>
              <w:left w:val="single" w:sz="8" w:space="0" w:color="auto"/>
              <w:bottom w:val="single" w:sz="8" w:space="0" w:color="000000"/>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ΠΟΣΟΣΤΟ ΜΕΣΗΣ ΕΚΠΤΩΣΗΣ</w:t>
            </w:r>
          </w:p>
        </w:tc>
        <w:tc>
          <w:tcPr>
            <w:tcW w:w="882" w:type="dxa"/>
            <w:vMerge w:val="restart"/>
            <w:tcBorders>
              <w:top w:val="nil"/>
              <w:left w:val="single" w:sz="8" w:space="0" w:color="auto"/>
              <w:bottom w:val="single" w:sz="8" w:space="0" w:color="000000"/>
              <w:right w:val="single" w:sz="8" w:space="0" w:color="auto"/>
            </w:tcBorders>
            <w:shd w:val="clear" w:color="auto" w:fill="auto"/>
            <w:vAlign w:val="center"/>
            <w:hideMark/>
          </w:tcPr>
          <w:p w:rsidR="005A5903" w:rsidRPr="005A5903" w:rsidRDefault="005A5903" w:rsidP="005A5903">
            <w:pPr>
              <w:jc w:val="center"/>
              <w:rPr>
                <w:rFonts w:ascii="Arial" w:hAnsi="Arial" w:cs="Arial"/>
                <w:color w:val="000000"/>
                <w:sz w:val="14"/>
                <w:szCs w:val="14"/>
                <w:lang w:val="el-GR"/>
              </w:rPr>
            </w:pPr>
            <w:r w:rsidRPr="005A5903">
              <w:rPr>
                <w:rFonts w:ascii="Arial" w:hAnsi="Arial" w:cs="Arial"/>
                <w:color w:val="000000"/>
                <w:sz w:val="14"/>
                <w:szCs w:val="14"/>
                <w:lang w:val="el-GR"/>
              </w:rPr>
              <w:t>ΤΕΛΙΚΗ ΤΙΜ</w:t>
            </w:r>
            <w:r w:rsidRPr="00136446">
              <w:rPr>
                <w:rFonts w:ascii="Arial" w:hAnsi="Arial" w:cs="Arial"/>
                <w:color w:val="000000"/>
                <w:sz w:val="14"/>
                <w:szCs w:val="14"/>
              </w:rPr>
              <w:t>H</w:t>
            </w:r>
            <w:r w:rsidRPr="005A5903">
              <w:rPr>
                <w:rFonts w:ascii="Arial" w:hAnsi="Arial" w:cs="Arial"/>
                <w:color w:val="000000"/>
                <w:sz w:val="14"/>
                <w:szCs w:val="14"/>
                <w:lang w:val="el-GR"/>
              </w:rPr>
              <w:t xml:space="preserve"> ΜΕΤΑ ΤΗΝ ΜΕΣΗ ΕΚΠΤΩΣΗ</w:t>
            </w:r>
          </w:p>
        </w:tc>
      </w:tr>
      <w:tr w:rsidR="005A5903" w:rsidRPr="00136446" w:rsidTr="005A5903">
        <w:trPr>
          <w:trHeight w:val="315"/>
        </w:trPr>
        <w:tc>
          <w:tcPr>
            <w:tcW w:w="836" w:type="dxa"/>
            <w:vMerge/>
            <w:tcBorders>
              <w:top w:val="nil"/>
              <w:left w:val="single" w:sz="8" w:space="0" w:color="auto"/>
              <w:bottom w:val="single" w:sz="8" w:space="0" w:color="000000"/>
              <w:right w:val="single" w:sz="8" w:space="0" w:color="auto"/>
            </w:tcBorders>
            <w:vAlign w:val="center"/>
            <w:hideMark/>
          </w:tcPr>
          <w:p w:rsidR="005A5903" w:rsidRPr="005A5903" w:rsidRDefault="005A5903" w:rsidP="005A5903">
            <w:pPr>
              <w:jc w:val="center"/>
              <w:rPr>
                <w:rFonts w:ascii="Arial" w:hAnsi="Arial" w:cs="Arial"/>
                <w:color w:val="000000"/>
                <w:sz w:val="14"/>
                <w:szCs w:val="14"/>
                <w:lang w:val="el-GR"/>
              </w:rPr>
            </w:pPr>
          </w:p>
        </w:tc>
        <w:tc>
          <w:tcPr>
            <w:tcW w:w="1198" w:type="dxa"/>
            <w:vMerge/>
            <w:tcBorders>
              <w:top w:val="nil"/>
              <w:left w:val="single" w:sz="8" w:space="0" w:color="auto"/>
              <w:bottom w:val="single" w:sz="8" w:space="0" w:color="000000"/>
              <w:right w:val="single" w:sz="8" w:space="0" w:color="auto"/>
            </w:tcBorders>
            <w:vAlign w:val="center"/>
            <w:hideMark/>
          </w:tcPr>
          <w:p w:rsidR="005A5903" w:rsidRPr="005A5903" w:rsidRDefault="005A5903" w:rsidP="005A5903">
            <w:pPr>
              <w:jc w:val="center"/>
              <w:rPr>
                <w:rFonts w:ascii="Arial" w:hAnsi="Arial" w:cs="Arial"/>
                <w:color w:val="000000"/>
                <w:sz w:val="14"/>
                <w:szCs w:val="14"/>
                <w:lang w:val="el-GR"/>
              </w:rPr>
            </w:pPr>
          </w:p>
        </w:tc>
        <w:tc>
          <w:tcPr>
            <w:tcW w:w="2473" w:type="dxa"/>
            <w:vMerge/>
            <w:tcBorders>
              <w:top w:val="nil"/>
              <w:left w:val="single" w:sz="8" w:space="0" w:color="auto"/>
              <w:bottom w:val="single" w:sz="8" w:space="0" w:color="000000"/>
              <w:right w:val="single" w:sz="8" w:space="0" w:color="auto"/>
            </w:tcBorders>
            <w:vAlign w:val="center"/>
            <w:hideMark/>
          </w:tcPr>
          <w:p w:rsidR="005A5903" w:rsidRPr="005A5903" w:rsidRDefault="005A5903" w:rsidP="005A5903">
            <w:pPr>
              <w:jc w:val="center"/>
              <w:rPr>
                <w:rFonts w:ascii="Arial" w:hAnsi="Arial" w:cs="Arial"/>
                <w:color w:val="000000"/>
                <w:sz w:val="14"/>
                <w:szCs w:val="14"/>
                <w:lang w:val="el-GR"/>
              </w:rPr>
            </w:pPr>
          </w:p>
        </w:tc>
        <w:tc>
          <w:tcPr>
            <w:tcW w:w="1048"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2022</w:t>
            </w:r>
          </w:p>
        </w:tc>
        <w:tc>
          <w:tcPr>
            <w:tcW w:w="1013"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2023</w:t>
            </w:r>
          </w:p>
        </w:tc>
        <w:tc>
          <w:tcPr>
            <w:tcW w:w="983"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2024</w:t>
            </w:r>
          </w:p>
        </w:tc>
        <w:tc>
          <w:tcPr>
            <w:tcW w:w="1076"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2022-2024</w:t>
            </w:r>
          </w:p>
        </w:tc>
        <w:tc>
          <w:tcPr>
            <w:tcW w:w="985" w:type="dxa"/>
            <w:vMerge/>
            <w:tcBorders>
              <w:top w:val="nil"/>
              <w:left w:val="single" w:sz="8" w:space="0" w:color="auto"/>
              <w:bottom w:val="single" w:sz="8" w:space="0" w:color="000000"/>
              <w:right w:val="single" w:sz="8" w:space="0" w:color="auto"/>
            </w:tcBorders>
            <w:vAlign w:val="center"/>
            <w:hideMark/>
          </w:tcPr>
          <w:p w:rsidR="005A5903" w:rsidRPr="00136446" w:rsidRDefault="005A5903" w:rsidP="005A5903">
            <w:pPr>
              <w:jc w:val="center"/>
              <w:rPr>
                <w:rFonts w:ascii="Arial" w:hAnsi="Arial" w:cs="Arial"/>
                <w:color w:val="000000"/>
                <w:sz w:val="14"/>
                <w:szCs w:val="14"/>
              </w:rPr>
            </w:pPr>
          </w:p>
        </w:tc>
        <w:tc>
          <w:tcPr>
            <w:tcW w:w="882" w:type="dxa"/>
            <w:vMerge/>
            <w:tcBorders>
              <w:top w:val="nil"/>
              <w:left w:val="single" w:sz="8" w:space="0" w:color="auto"/>
              <w:bottom w:val="single" w:sz="8" w:space="0" w:color="000000"/>
              <w:right w:val="single" w:sz="8" w:space="0" w:color="auto"/>
            </w:tcBorders>
            <w:vAlign w:val="center"/>
            <w:hideMark/>
          </w:tcPr>
          <w:p w:rsidR="005A5903" w:rsidRPr="00136446" w:rsidRDefault="005A5903" w:rsidP="005A5903">
            <w:pPr>
              <w:jc w:val="center"/>
              <w:rPr>
                <w:rFonts w:ascii="Arial" w:hAnsi="Arial" w:cs="Arial"/>
                <w:color w:val="000000"/>
                <w:sz w:val="14"/>
                <w:szCs w:val="14"/>
              </w:rPr>
            </w:pPr>
          </w:p>
        </w:tc>
      </w:tr>
      <w:tr w:rsidR="005A5903" w:rsidRPr="00136446" w:rsidTr="00E46183">
        <w:trPr>
          <w:trHeight w:val="510"/>
        </w:trPr>
        <w:tc>
          <w:tcPr>
            <w:tcW w:w="836" w:type="dxa"/>
            <w:tcBorders>
              <w:top w:val="nil"/>
              <w:left w:val="single" w:sz="8" w:space="0" w:color="auto"/>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Α' ΟΜΑΔΑ</w:t>
            </w:r>
          </w:p>
        </w:tc>
        <w:tc>
          <w:tcPr>
            <w:tcW w:w="1198"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tcBorders>
              <w:top w:val="nil"/>
              <w:left w:val="nil"/>
              <w:bottom w:val="single" w:sz="8" w:space="0" w:color="auto"/>
              <w:right w:val="single" w:sz="8" w:space="0" w:color="auto"/>
            </w:tcBorders>
            <w:shd w:val="clear" w:color="auto" w:fill="auto"/>
            <w:vAlign w:val="center"/>
            <w:hideMark/>
          </w:tcPr>
          <w:p w:rsidR="005A5903" w:rsidRPr="005A5903" w:rsidRDefault="005A5903" w:rsidP="005A5903">
            <w:pPr>
              <w:jc w:val="center"/>
              <w:rPr>
                <w:rFonts w:ascii="Arial" w:hAnsi="Arial" w:cs="Arial"/>
                <w:color w:val="000000"/>
                <w:sz w:val="14"/>
                <w:szCs w:val="14"/>
                <w:lang w:val="el-GR"/>
              </w:rPr>
            </w:pPr>
            <w:r w:rsidRPr="005A5903">
              <w:rPr>
                <w:rFonts w:ascii="Arial" w:hAnsi="Arial" w:cs="Arial"/>
                <w:color w:val="000000"/>
                <w:sz w:val="14"/>
                <w:szCs w:val="14"/>
                <w:lang w:val="el-GR"/>
              </w:rPr>
              <w:t>ΕΠΙΣΚΕΥΗ ΚΑΙ ΣΥΝΤΗΡΗΣΗ ΕΠΙΒΑΤΙΚΩΝ ΚΑΙ ΔΙΚΥΚΛΩΝ</w:t>
            </w:r>
          </w:p>
        </w:tc>
        <w:tc>
          <w:tcPr>
            <w:tcW w:w="1048"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1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76"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single" w:sz="8" w:space="0" w:color="auto"/>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510"/>
        </w:trPr>
        <w:tc>
          <w:tcPr>
            <w:tcW w:w="836" w:type="dxa"/>
            <w:tcBorders>
              <w:top w:val="nil"/>
              <w:left w:val="single" w:sz="8" w:space="0" w:color="auto"/>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Β' ΟΜΑΔΑ</w:t>
            </w:r>
          </w:p>
        </w:tc>
        <w:tc>
          <w:tcPr>
            <w:tcW w:w="1198"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tcBorders>
              <w:top w:val="nil"/>
              <w:left w:val="nil"/>
              <w:bottom w:val="single" w:sz="8" w:space="0" w:color="auto"/>
              <w:right w:val="single" w:sz="8" w:space="0" w:color="auto"/>
            </w:tcBorders>
            <w:shd w:val="clear" w:color="auto" w:fill="auto"/>
            <w:vAlign w:val="center"/>
            <w:hideMark/>
          </w:tcPr>
          <w:p w:rsidR="005A5903" w:rsidRPr="005A5903" w:rsidRDefault="005A5903" w:rsidP="005A5903">
            <w:pPr>
              <w:jc w:val="center"/>
              <w:rPr>
                <w:rFonts w:ascii="Arial" w:hAnsi="Arial" w:cs="Arial"/>
                <w:color w:val="000000"/>
                <w:sz w:val="14"/>
                <w:szCs w:val="14"/>
                <w:lang w:val="el-GR"/>
              </w:rPr>
            </w:pPr>
            <w:r w:rsidRPr="005A5903">
              <w:rPr>
                <w:rFonts w:ascii="Arial" w:hAnsi="Arial" w:cs="Arial"/>
                <w:color w:val="000000"/>
                <w:sz w:val="14"/>
                <w:szCs w:val="14"/>
                <w:lang w:val="el-GR"/>
              </w:rPr>
              <w:t>ΕΠΙΣΚΕΥΗ ΗΛΕΚΤΡΟΛΟΓΙΚΩΝ ΣΥΣΤΗΜΑΤΩΝ ΟΧΗΜΑΤΩΝ ΚΑΙ ΜΗΧΑΝΗΜΑΤΩΝ ΕΡΓΟΥ</w:t>
            </w:r>
          </w:p>
        </w:tc>
        <w:tc>
          <w:tcPr>
            <w:tcW w:w="1048"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1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76"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single" w:sz="8" w:space="0" w:color="auto"/>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510"/>
        </w:trPr>
        <w:tc>
          <w:tcPr>
            <w:tcW w:w="836" w:type="dxa"/>
            <w:tcBorders>
              <w:top w:val="nil"/>
              <w:left w:val="single" w:sz="8" w:space="0" w:color="auto"/>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C' ΟΜΑΔΑ</w:t>
            </w:r>
          </w:p>
        </w:tc>
        <w:tc>
          <w:tcPr>
            <w:tcW w:w="1198"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tcBorders>
              <w:top w:val="nil"/>
              <w:left w:val="nil"/>
              <w:bottom w:val="single" w:sz="8" w:space="0" w:color="auto"/>
              <w:right w:val="single" w:sz="8" w:space="0" w:color="auto"/>
            </w:tcBorders>
            <w:shd w:val="clear" w:color="auto" w:fill="auto"/>
            <w:vAlign w:val="center"/>
            <w:hideMark/>
          </w:tcPr>
          <w:p w:rsidR="005A5903" w:rsidRPr="005A5903" w:rsidRDefault="005A5903" w:rsidP="005A5903">
            <w:pPr>
              <w:jc w:val="center"/>
              <w:rPr>
                <w:rFonts w:ascii="Arial" w:hAnsi="Arial" w:cs="Arial"/>
                <w:color w:val="000000"/>
                <w:sz w:val="14"/>
                <w:szCs w:val="14"/>
                <w:lang w:val="el-GR"/>
              </w:rPr>
            </w:pPr>
            <w:r w:rsidRPr="005A5903">
              <w:rPr>
                <w:rFonts w:ascii="Arial" w:hAnsi="Arial" w:cs="Arial"/>
                <w:color w:val="000000"/>
                <w:sz w:val="14"/>
                <w:szCs w:val="14"/>
                <w:lang w:val="el-GR"/>
              </w:rPr>
              <w:t>ΕΠΙΣΚΕΥΗ ΚΑΙ ΣΥΝΤΗΡΗΣΗ ΜΗΧΑΝΗΜΑΤΩΝ ΕΡΓΟΥ</w:t>
            </w:r>
          </w:p>
        </w:tc>
        <w:tc>
          <w:tcPr>
            <w:tcW w:w="1048"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1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76"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single" w:sz="8" w:space="0" w:color="auto"/>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510"/>
        </w:trPr>
        <w:tc>
          <w:tcPr>
            <w:tcW w:w="836" w:type="dxa"/>
            <w:tcBorders>
              <w:top w:val="nil"/>
              <w:left w:val="single" w:sz="8" w:space="0" w:color="auto"/>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D' ΟΜΑΔΑ</w:t>
            </w:r>
          </w:p>
        </w:tc>
        <w:tc>
          <w:tcPr>
            <w:tcW w:w="1198"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tcBorders>
              <w:top w:val="nil"/>
              <w:left w:val="nil"/>
              <w:bottom w:val="single" w:sz="8" w:space="0" w:color="auto"/>
              <w:right w:val="single" w:sz="8" w:space="0" w:color="auto"/>
            </w:tcBorders>
            <w:shd w:val="clear" w:color="auto" w:fill="auto"/>
            <w:vAlign w:val="center"/>
            <w:hideMark/>
          </w:tcPr>
          <w:p w:rsidR="005A5903" w:rsidRPr="005A5903" w:rsidRDefault="005A5903" w:rsidP="005A5903">
            <w:pPr>
              <w:jc w:val="center"/>
              <w:rPr>
                <w:rFonts w:ascii="Arial" w:hAnsi="Arial" w:cs="Arial"/>
                <w:color w:val="000000"/>
                <w:sz w:val="14"/>
                <w:szCs w:val="14"/>
                <w:lang w:val="el-GR"/>
              </w:rPr>
            </w:pPr>
            <w:r w:rsidRPr="005A5903">
              <w:rPr>
                <w:rFonts w:ascii="Arial" w:hAnsi="Arial" w:cs="Arial"/>
                <w:color w:val="000000"/>
                <w:sz w:val="14"/>
                <w:szCs w:val="14"/>
                <w:lang w:val="el-GR"/>
              </w:rPr>
              <w:t>ΕΠΙΣΚΕΥΗ ΚΑΙ ΣΥΝΤΗΡΗΣΗ ΟΧΗΜΑΤΩΝ ΜΕΤΑΦΟΡΑΣ ΠΡΟΣΩΠΩΝ</w:t>
            </w:r>
          </w:p>
        </w:tc>
        <w:tc>
          <w:tcPr>
            <w:tcW w:w="1048"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1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76"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single" w:sz="8" w:space="0" w:color="auto"/>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600"/>
        </w:trPr>
        <w:tc>
          <w:tcPr>
            <w:tcW w:w="836" w:type="dxa"/>
            <w:vMerge w:val="restart"/>
            <w:tcBorders>
              <w:top w:val="nil"/>
              <w:left w:val="single" w:sz="8" w:space="0" w:color="auto"/>
              <w:bottom w:val="single" w:sz="8" w:space="0" w:color="000000"/>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E' ΟΜΑΔΑ</w:t>
            </w:r>
          </w:p>
        </w:tc>
        <w:tc>
          <w:tcPr>
            <w:tcW w:w="1198" w:type="dxa"/>
            <w:vMerge w:val="restart"/>
            <w:tcBorders>
              <w:top w:val="nil"/>
              <w:left w:val="single" w:sz="8" w:space="0" w:color="auto"/>
              <w:bottom w:val="single" w:sz="8" w:space="0" w:color="000000"/>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vMerge w:val="restart"/>
            <w:tcBorders>
              <w:top w:val="nil"/>
              <w:left w:val="single" w:sz="8" w:space="0" w:color="auto"/>
              <w:bottom w:val="single" w:sz="8" w:space="0" w:color="000000"/>
              <w:right w:val="single" w:sz="8" w:space="0" w:color="auto"/>
            </w:tcBorders>
            <w:shd w:val="clear" w:color="auto" w:fill="auto"/>
            <w:vAlign w:val="center"/>
            <w:hideMark/>
          </w:tcPr>
          <w:p w:rsidR="005A5903" w:rsidRPr="005A5903" w:rsidRDefault="005A5903" w:rsidP="005A5903">
            <w:pPr>
              <w:jc w:val="center"/>
              <w:rPr>
                <w:rFonts w:ascii="Arial" w:hAnsi="Arial" w:cs="Arial"/>
                <w:color w:val="000000"/>
                <w:sz w:val="14"/>
                <w:szCs w:val="14"/>
                <w:lang w:val="el-GR"/>
              </w:rPr>
            </w:pPr>
            <w:r w:rsidRPr="005A5903">
              <w:rPr>
                <w:rFonts w:ascii="Arial" w:hAnsi="Arial" w:cs="Arial"/>
                <w:color w:val="000000"/>
                <w:sz w:val="14"/>
                <w:szCs w:val="14"/>
                <w:lang w:val="el-GR"/>
              </w:rPr>
              <w:t>ΕΠΙΣΚΕΥΗ ΚΑΙ ΣΥΝΤΗΡΗΣΗ ΑΠΟΡΡΙΜΜΑΤΟΦΩΡΩΝ ΣΑΡΩΘΡΩΝ ΚΑΛΑΘΟΦΩΡΩΝ</w:t>
            </w:r>
          </w:p>
        </w:tc>
        <w:tc>
          <w:tcPr>
            <w:tcW w:w="1048" w:type="dxa"/>
            <w:vMerge w:val="restart"/>
            <w:tcBorders>
              <w:top w:val="nil"/>
              <w:left w:val="single" w:sz="8" w:space="0" w:color="auto"/>
              <w:bottom w:val="single" w:sz="8" w:space="0" w:color="000000"/>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13" w:type="dxa"/>
            <w:vMerge w:val="restart"/>
            <w:tcBorders>
              <w:top w:val="nil"/>
              <w:left w:val="single" w:sz="8" w:space="0" w:color="auto"/>
              <w:bottom w:val="single" w:sz="8" w:space="0" w:color="000000"/>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3" w:type="dxa"/>
            <w:vMerge w:val="restart"/>
            <w:tcBorders>
              <w:top w:val="nil"/>
              <w:left w:val="single" w:sz="8" w:space="0" w:color="auto"/>
              <w:bottom w:val="single" w:sz="8" w:space="0" w:color="000000"/>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76" w:type="dxa"/>
            <w:vMerge w:val="restart"/>
            <w:tcBorders>
              <w:top w:val="nil"/>
              <w:left w:val="single" w:sz="8" w:space="0" w:color="auto"/>
              <w:bottom w:val="single" w:sz="8" w:space="0" w:color="000000"/>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nil"/>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nil"/>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315"/>
        </w:trPr>
        <w:tc>
          <w:tcPr>
            <w:tcW w:w="836" w:type="dxa"/>
            <w:vMerge/>
            <w:tcBorders>
              <w:top w:val="nil"/>
              <w:left w:val="single" w:sz="8" w:space="0" w:color="auto"/>
              <w:bottom w:val="single" w:sz="8" w:space="0" w:color="000000"/>
              <w:right w:val="single" w:sz="8" w:space="0" w:color="auto"/>
            </w:tcBorders>
            <w:vAlign w:val="center"/>
            <w:hideMark/>
          </w:tcPr>
          <w:p w:rsidR="005A5903" w:rsidRPr="00136446" w:rsidRDefault="005A5903" w:rsidP="005A5903">
            <w:pPr>
              <w:jc w:val="center"/>
              <w:rPr>
                <w:rFonts w:ascii="Arial" w:hAnsi="Arial" w:cs="Arial"/>
                <w:color w:val="000000"/>
                <w:sz w:val="14"/>
                <w:szCs w:val="14"/>
              </w:rPr>
            </w:pPr>
          </w:p>
        </w:tc>
        <w:tc>
          <w:tcPr>
            <w:tcW w:w="1198" w:type="dxa"/>
            <w:vMerge/>
            <w:tcBorders>
              <w:top w:val="nil"/>
              <w:left w:val="single" w:sz="8" w:space="0" w:color="auto"/>
              <w:bottom w:val="single" w:sz="8" w:space="0" w:color="000000"/>
              <w:right w:val="single" w:sz="8" w:space="0" w:color="auto"/>
            </w:tcBorders>
            <w:vAlign w:val="center"/>
            <w:hideMark/>
          </w:tcPr>
          <w:p w:rsidR="005A5903" w:rsidRPr="00136446" w:rsidRDefault="005A5903" w:rsidP="005A5903">
            <w:pPr>
              <w:jc w:val="center"/>
              <w:rPr>
                <w:rFonts w:ascii="Arial" w:hAnsi="Arial" w:cs="Arial"/>
                <w:color w:val="000000"/>
                <w:sz w:val="14"/>
                <w:szCs w:val="14"/>
              </w:rPr>
            </w:pPr>
          </w:p>
        </w:tc>
        <w:tc>
          <w:tcPr>
            <w:tcW w:w="2473" w:type="dxa"/>
            <w:vMerge/>
            <w:tcBorders>
              <w:top w:val="nil"/>
              <w:left w:val="single" w:sz="8" w:space="0" w:color="auto"/>
              <w:bottom w:val="single" w:sz="8" w:space="0" w:color="000000"/>
              <w:right w:val="single" w:sz="8" w:space="0" w:color="auto"/>
            </w:tcBorders>
            <w:vAlign w:val="center"/>
            <w:hideMark/>
          </w:tcPr>
          <w:p w:rsidR="005A5903" w:rsidRPr="00136446" w:rsidRDefault="005A5903" w:rsidP="005A5903">
            <w:pPr>
              <w:jc w:val="center"/>
              <w:rPr>
                <w:rFonts w:ascii="Arial" w:hAnsi="Arial" w:cs="Arial"/>
                <w:color w:val="000000"/>
                <w:sz w:val="14"/>
                <w:szCs w:val="14"/>
              </w:rPr>
            </w:pPr>
          </w:p>
        </w:tc>
        <w:tc>
          <w:tcPr>
            <w:tcW w:w="1048" w:type="dxa"/>
            <w:vMerge/>
            <w:tcBorders>
              <w:top w:val="nil"/>
              <w:left w:val="single" w:sz="8" w:space="0" w:color="auto"/>
              <w:bottom w:val="single" w:sz="8" w:space="0" w:color="000000"/>
              <w:right w:val="single" w:sz="8" w:space="0" w:color="auto"/>
            </w:tcBorders>
            <w:vAlign w:val="center"/>
          </w:tcPr>
          <w:p w:rsidR="005A5903" w:rsidRPr="00136446" w:rsidRDefault="005A5903" w:rsidP="005A5903">
            <w:pPr>
              <w:jc w:val="center"/>
              <w:rPr>
                <w:rFonts w:ascii="Arial" w:hAnsi="Arial" w:cs="Arial"/>
                <w:color w:val="000000"/>
                <w:sz w:val="14"/>
                <w:szCs w:val="14"/>
              </w:rPr>
            </w:pPr>
          </w:p>
        </w:tc>
        <w:tc>
          <w:tcPr>
            <w:tcW w:w="1013" w:type="dxa"/>
            <w:vMerge/>
            <w:tcBorders>
              <w:top w:val="nil"/>
              <w:left w:val="single" w:sz="8" w:space="0" w:color="auto"/>
              <w:bottom w:val="single" w:sz="8" w:space="0" w:color="000000"/>
              <w:right w:val="single" w:sz="8" w:space="0" w:color="auto"/>
            </w:tcBorders>
            <w:vAlign w:val="center"/>
          </w:tcPr>
          <w:p w:rsidR="005A5903" w:rsidRPr="00136446" w:rsidRDefault="005A5903" w:rsidP="005A5903">
            <w:pPr>
              <w:jc w:val="center"/>
              <w:rPr>
                <w:rFonts w:ascii="Arial" w:hAnsi="Arial" w:cs="Arial"/>
                <w:color w:val="000000"/>
                <w:sz w:val="14"/>
                <w:szCs w:val="14"/>
              </w:rPr>
            </w:pPr>
          </w:p>
        </w:tc>
        <w:tc>
          <w:tcPr>
            <w:tcW w:w="983" w:type="dxa"/>
            <w:vMerge/>
            <w:tcBorders>
              <w:top w:val="nil"/>
              <w:left w:val="single" w:sz="8" w:space="0" w:color="auto"/>
              <w:bottom w:val="single" w:sz="8" w:space="0" w:color="000000"/>
              <w:right w:val="single" w:sz="8" w:space="0" w:color="auto"/>
            </w:tcBorders>
            <w:vAlign w:val="center"/>
          </w:tcPr>
          <w:p w:rsidR="005A5903" w:rsidRPr="00136446" w:rsidRDefault="005A5903" w:rsidP="005A5903">
            <w:pPr>
              <w:jc w:val="center"/>
              <w:rPr>
                <w:rFonts w:ascii="Arial" w:hAnsi="Arial" w:cs="Arial"/>
                <w:color w:val="000000"/>
                <w:sz w:val="14"/>
                <w:szCs w:val="14"/>
              </w:rPr>
            </w:pPr>
          </w:p>
        </w:tc>
        <w:tc>
          <w:tcPr>
            <w:tcW w:w="1076" w:type="dxa"/>
            <w:vMerge/>
            <w:tcBorders>
              <w:top w:val="nil"/>
              <w:left w:val="single" w:sz="8" w:space="0" w:color="auto"/>
              <w:bottom w:val="single" w:sz="8" w:space="0" w:color="000000"/>
              <w:right w:val="single" w:sz="8" w:space="0" w:color="auto"/>
            </w:tcBorders>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single" w:sz="8" w:space="0" w:color="auto"/>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675"/>
        </w:trPr>
        <w:tc>
          <w:tcPr>
            <w:tcW w:w="836" w:type="dxa"/>
            <w:tcBorders>
              <w:top w:val="nil"/>
              <w:left w:val="single" w:sz="8" w:space="0" w:color="auto"/>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F ΟΜΑΔΑ</w:t>
            </w:r>
          </w:p>
        </w:tc>
        <w:tc>
          <w:tcPr>
            <w:tcW w:w="1198"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tcBorders>
              <w:top w:val="nil"/>
              <w:left w:val="nil"/>
              <w:bottom w:val="single" w:sz="8" w:space="0" w:color="auto"/>
              <w:right w:val="single" w:sz="8" w:space="0" w:color="auto"/>
            </w:tcBorders>
            <w:shd w:val="clear" w:color="auto" w:fill="auto"/>
            <w:vAlign w:val="center"/>
            <w:hideMark/>
          </w:tcPr>
          <w:p w:rsidR="005A5903" w:rsidRPr="005A5903" w:rsidRDefault="005A5903" w:rsidP="005A5903">
            <w:pPr>
              <w:jc w:val="center"/>
              <w:rPr>
                <w:rFonts w:ascii="Arial" w:hAnsi="Arial" w:cs="Arial"/>
                <w:color w:val="000000"/>
                <w:sz w:val="14"/>
                <w:szCs w:val="14"/>
                <w:lang w:val="el-GR"/>
              </w:rPr>
            </w:pPr>
            <w:r w:rsidRPr="005A5903">
              <w:rPr>
                <w:rFonts w:ascii="Arial" w:hAnsi="Arial" w:cs="Arial"/>
                <w:color w:val="000000"/>
                <w:sz w:val="14"/>
                <w:szCs w:val="14"/>
                <w:lang w:val="el-GR"/>
              </w:rPr>
              <w:t xml:space="preserve">ΕΠΙΣΚΕΥΗ ΚΑΙ ΣΥΝΤΗΡΗΣΗ ΦΟΡΤΗΓΩΝ (ΚΛΕΙΣΤΩΝ, ΑΝΟΙΧΤΩΝ,ΑΝΑΤΡΕΠΟΜΕΝΩΝ,Ή ΜΗ ΑΝΑΤΡΕΠΩΜΕΝΩΝ) </w:t>
            </w:r>
            <w:r w:rsidRPr="005A5903">
              <w:rPr>
                <w:color w:val="000000"/>
                <w:sz w:val="14"/>
                <w:szCs w:val="14"/>
                <w:lang w:val="el-GR"/>
              </w:rPr>
              <w:t>≤</w:t>
            </w:r>
            <w:r w:rsidRPr="005A5903">
              <w:rPr>
                <w:rFonts w:ascii="Arial" w:hAnsi="Arial" w:cs="Arial"/>
                <w:color w:val="000000"/>
                <w:sz w:val="14"/>
                <w:szCs w:val="14"/>
                <w:lang w:val="el-GR"/>
              </w:rPr>
              <w:t>3,5</w:t>
            </w:r>
            <w:r w:rsidRPr="00136446">
              <w:rPr>
                <w:rFonts w:ascii="Arial" w:hAnsi="Arial" w:cs="Arial"/>
                <w:color w:val="000000"/>
                <w:sz w:val="14"/>
                <w:szCs w:val="14"/>
              </w:rPr>
              <w:t>ton</w:t>
            </w:r>
          </w:p>
        </w:tc>
        <w:tc>
          <w:tcPr>
            <w:tcW w:w="1048"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1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76"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single" w:sz="8" w:space="0" w:color="auto"/>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675"/>
        </w:trPr>
        <w:tc>
          <w:tcPr>
            <w:tcW w:w="836" w:type="dxa"/>
            <w:tcBorders>
              <w:top w:val="nil"/>
              <w:left w:val="single" w:sz="8" w:space="0" w:color="auto"/>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G' ΟΜΑΔΑ</w:t>
            </w:r>
          </w:p>
        </w:tc>
        <w:tc>
          <w:tcPr>
            <w:tcW w:w="1198"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tcBorders>
              <w:top w:val="nil"/>
              <w:left w:val="nil"/>
              <w:bottom w:val="single" w:sz="8" w:space="0" w:color="auto"/>
              <w:right w:val="single" w:sz="8" w:space="0" w:color="auto"/>
            </w:tcBorders>
            <w:shd w:val="clear" w:color="auto" w:fill="auto"/>
            <w:vAlign w:val="center"/>
            <w:hideMark/>
          </w:tcPr>
          <w:p w:rsidR="005A5903" w:rsidRPr="005A5903" w:rsidRDefault="005A5903" w:rsidP="005A5903">
            <w:pPr>
              <w:jc w:val="center"/>
              <w:rPr>
                <w:color w:val="000000"/>
                <w:sz w:val="14"/>
                <w:szCs w:val="14"/>
                <w:lang w:val="el-GR"/>
              </w:rPr>
            </w:pPr>
            <w:r w:rsidRPr="005A5903">
              <w:rPr>
                <w:color w:val="000000"/>
                <w:sz w:val="14"/>
                <w:szCs w:val="14"/>
                <w:lang w:val="el-GR"/>
              </w:rPr>
              <w:t>3,,5</w:t>
            </w:r>
            <w:r w:rsidRPr="00136446">
              <w:rPr>
                <w:color w:val="000000"/>
                <w:sz w:val="14"/>
                <w:szCs w:val="14"/>
              </w:rPr>
              <w:t>ton</w:t>
            </w:r>
            <w:r w:rsidRPr="005A5903">
              <w:rPr>
                <w:color w:val="000000"/>
                <w:sz w:val="14"/>
                <w:szCs w:val="14"/>
                <w:lang w:val="el-GR"/>
              </w:rPr>
              <w:t>≤</w:t>
            </w:r>
            <w:r w:rsidRPr="005A5903">
              <w:rPr>
                <w:rFonts w:ascii="Arial" w:hAnsi="Arial" w:cs="Arial"/>
                <w:color w:val="000000"/>
                <w:sz w:val="14"/>
                <w:szCs w:val="14"/>
                <w:lang w:val="el-GR"/>
              </w:rPr>
              <w:t xml:space="preserve">ΕΠΙΣΚΕΥΗ ΚΑΙ ΣΥΝΤΗΡΗΣΗ ΦΟΡΤΗΓΩΝ (ΚΛΕΙΣΤΩΝ, ΑΝΟΙΧΤΩΝ,ΑΝΑΤΡΕΠΟΜΕΝΩΝ,Ή ΜΗ ΑΝΑΤΡΕΠΩΜΕΝΩΝ) </w:t>
            </w:r>
            <w:r w:rsidRPr="005A5903">
              <w:rPr>
                <w:color w:val="000000"/>
                <w:sz w:val="14"/>
                <w:szCs w:val="14"/>
                <w:lang w:val="el-GR"/>
              </w:rPr>
              <w:t>≤12</w:t>
            </w:r>
            <w:r w:rsidRPr="00136446">
              <w:rPr>
                <w:color w:val="000000"/>
                <w:sz w:val="14"/>
                <w:szCs w:val="14"/>
              </w:rPr>
              <w:t>ton</w:t>
            </w:r>
          </w:p>
        </w:tc>
        <w:tc>
          <w:tcPr>
            <w:tcW w:w="1048"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color w:val="000000"/>
                <w:sz w:val="14"/>
                <w:szCs w:val="14"/>
              </w:rPr>
            </w:pPr>
          </w:p>
        </w:tc>
        <w:tc>
          <w:tcPr>
            <w:tcW w:w="101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color w:val="000000"/>
                <w:sz w:val="14"/>
                <w:szCs w:val="14"/>
              </w:rPr>
            </w:pPr>
          </w:p>
        </w:tc>
        <w:tc>
          <w:tcPr>
            <w:tcW w:w="98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color w:val="000000"/>
                <w:sz w:val="14"/>
                <w:szCs w:val="14"/>
              </w:rPr>
            </w:pPr>
          </w:p>
        </w:tc>
        <w:tc>
          <w:tcPr>
            <w:tcW w:w="1076"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single" w:sz="8" w:space="0" w:color="auto"/>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675"/>
        </w:trPr>
        <w:tc>
          <w:tcPr>
            <w:tcW w:w="836" w:type="dxa"/>
            <w:tcBorders>
              <w:top w:val="nil"/>
              <w:left w:val="single" w:sz="8" w:space="0" w:color="auto"/>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H' ΟΜΑΔΑ</w:t>
            </w:r>
          </w:p>
        </w:tc>
        <w:tc>
          <w:tcPr>
            <w:tcW w:w="1198"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tcBorders>
              <w:top w:val="nil"/>
              <w:left w:val="nil"/>
              <w:bottom w:val="single" w:sz="8" w:space="0" w:color="auto"/>
              <w:right w:val="single" w:sz="8" w:space="0" w:color="auto"/>
            </w:tcBorders>
            <w:shd w:val="clear" w:color="auto" w:fill="auto"/>
            <w:vAlign w:val="center"/>
            <w:hideMark/>
          </w:tcPr>
          <w:p w:rsidR="005A5903" w:rsidRPr="005A5903" w:rsidRDefault="005A5903" w:rsidP="005A5903">
            <w:pPr>
              <w:jc w:val="center"/>
              <w:rPr>
                <w:rFonts w:ascii="Arial" w:hAnsi="Arial" w:cs="Arial"/>
                <w:color w:val="000000"/>
                <w:sz w:val="14"/>
                <w:szCs w:val="14"/>
                <w:lang w:val="el-GR"/>
              </w:rPr>
            </w:pPr>
            <w:r w:rsidRPr="005A5903">
              <w:rPr>
                <w:rFonts w:ascii="Arial" w:hAnsi="Arial" w:cs="Arial"/>
                <w:color w:val="000000"/>
                <w:sz w:val="14"/>
                <w:szCs w:val="14"/>
                <w:lang w:val="el-GR"/>
              </w:rPr>
              <w:t xml:space="preserve">ΕΠΙΣΚΕΥΗ ΚΑΙ ΣΥΝΤΗΡΗΣΗ ΦΟΡΤΗΓΩΝ (ΚΛΕΙΣΤΩΝ, ΑΝΟΙΧΤΩΝ,ΑΝΑΤΡΕΠΟΜΕΝΩΝ,Ή ΜΗ ΑΝΑΤΡΕΠΩΜΕΝΩΝ) </w:t>
            </w:r>
            <w:r w:rsidRPr="005A5903">
              <w:rPr>
                <w:color w:val="000000"/>
                <w:sz w:val="14"/>
                <w:szCs w:val="14"/>
                <w:lang w:val="el-GR"/>
              </w:rPr>
              <w:t>≥</w:t>
            </w:r>
            <w:r w:rsidRPr="005A5903">
              <w:rPr>
                <w:rFonts w:ascii="Arial" w:hAnsi="Arial" w:cs="Arial"/>
                <w:color w:val="000000"/>
                <w:sz w:val="14"/>
                <w:szCs w:val="14"/>
                <w:lang w:val="el-GR"/>
              </w:rPr>
              <w:t>12</w:t>
            </w:r>
            <w:r w:rsidRPr="00136446">
              <w:rPr>
                <w:rFonts w:ascii="Arial" w:hAnsi="Arial" w:cs="Arial"/>
                <w:color w:val="000000"/>
                <w:sz w:val="14"/>
                <w:szCs w:val="14"/>
              </w:rPr>
              <w:t>ton</w:t>
            </w:r>
          </w:p>
        </w:tc>
        <w:tc>
          <w:tcPr>
            <w:tcW w:w="1048"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1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3"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76" w:type="dxa"/>
            <w:tcBorders>
              <w:top w:val="nil"/>
              <w:left w:val="nil"/>
              <w:bottom w:val="single" w:sz="8"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single" w:sz="8"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single" w:sz="8" w:space="0" w:color="auto"/>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510"/>
        </w:trPr>
        <w:tc>
          <w:tcPr>
            <w:tcW w:w="836" w:type="dxa"/>
            <w:tcBorders>
              <w:top w:val="nil"/>
              <w:left w:val="single" w:sz="8" w:space="0" w:color="auto"/>
              <w:bottom w:val="single" w:sz="4"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I ΟΜΑΔΑ</w:t>
            </w:r>
          </w:p>
        </w:tc>
        <w:tc>
          <w:tcPr>
            <w:tcW w:w="1198" w:type="dxa"/>
            <w:tcBorders>
              <w:top w:val="nil"/>
              <w:left w:val="nil"/>
              <w:bottom w:val="single" w:sz="4"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tcBorders>
              <w:top w:val="nil"/>
              <w:left w:val="nil"/>
              <w:bottom w:val="single" w:sz="4"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ΕΡΓΑΣΙΕΣ ΦΑΝΟΠΟΙΙΑΣ</w:t>
            </w:r>
          </w:p>
        </w:tc>
        <w:tc>
          <w:tcPr>
            <w:tcW w:w="1048" w:type="dxa"/>
            <w:tcBorders>
              <w:top w:val="nil"/>
              <w:left w:val="nil"/>
              <w:bottom w:val="single" w:sz="4"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13" w:type="dxa"/>
            <w:tcBorders>
              <w:top w:val="nil"/>
              <w:left w:val="nil"/>
              <w:bottom w:val="single" w:sz="4"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3" w:type="dxa"/>
            <w:tcBorders>
              <w:top w:val="nil"/>
              <w:left w:val="nil"/>
              <w:bottom w:val="single" w:sz="4"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76" w:type="dxa"/>
            <w:tcBorders>
              <w:top w:val="nil"/>
              <w:left w:val="nil"/>
              <w:bottom w:val="single" w:sz="4" w:space="0" w:color="auto"/>
              <w:right w:val="single" w:sz="8"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nil"/>
              <w:left w:val="nil"/>
              <w:bottom w:val="single" w:sz="4" w:space="0" w:color="auto"/>
              <w:right w:val="single" w:sz="8"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nil"/>
              <w:left w:val="nil"/>
              <w:bottom w:val="single" w:sz="4" w:space="0" w:color="auto"/>
              <w:right w:val="single" w:sz="8" w:space="0" w:color="auto"/>
            </w:tcBorders>
            <w:shd w:val="clear" w:color="auto" w:fill="auto"/>
            <w:noWrap/>
            <w:vAlign w:val="center"/>
            <w:hideMark/>
          </w:tcPr>
          <w:p w:rsidR="005A5903" w:rsidRPr="00136446" w:rsidRDefault="005A5903" w:rsidP="005A5903">
            <w:pPr>
              <w:jc w:val="center"/>
              <w:rPr>
                <w:color w:val="000000"/>
                <w:sz w:val="14"/>
                <w:szCs w:val="14"/>
              </w:rPr>
            </w:pPr>
          </w:p>
        </w:tc>
      </w:tr>
      <w:tr w:rsidR="005A5903" w:rsidRPr="00136446" w:rsidTr="00E46183">
        <w:trPr>
          <w:trHeight w:val="510"/>
        </w:trPr>
        <w:tc>
          <w:tcPr>
            <w:tcW w:w="8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J ΟΜΑΔΑ</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2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r w:rsidRPr="00136446">
              <w:rPr>
                <w:rFonts w:ascii="Arial" w:hAnsi="Arial" w:cs="Arial"/>
                <w:color w:val="000000"/>
                <w:sz w:val="14"/>
                <w:szCs w:val="14"/>
              </w:rPr>
              <w:t>ΕΠΙΣΚΕΥΗ ΚΑΙ ΣΥΝΤΗΡΗΣΗ ΕΛΑΣΤΙΚΩΝ</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3" w:type="dxa"/>
            <w:tcBorders>
              <w:top w:val="single" w:sz="4" w:space="0" w:color="auto"/>
              <w:left w:val="single" w:sz="4" w:space="0" w:color="auto"/>
              <w:bottom w:val="single" w:sz="4" w:space="0" w:color="auto"/>
              <w:right w:val="single" w:sz="4"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tcPr>
          <w:p w:rsidR="005A5903" w:rsidRPr="00136446" w:rsidRDefault="005A5903" w:rsidP="005A5903">
            <w:pPr>
              <w:jc w:val="center"/>
              <w:rPr>
                <w:rFonts w:ascii="Arial" w:hAnsi="Arial" w:cs="Arial"/>
                <w:color w:val="000000"/>
                <w:sz w:val="14"/>
                <w:szCs w:val="14"/>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903" w:rsidRPr="00136446" w:rsidRDefault="005A5903" w:rsidP="005A5903">
            <w:pPr>
              <w:jc w:val="center"/>
              <w:rPr>
                <w:rFonts w:ascii="Arial" w:hAnsi="Arial" w:cs="Arial"/>
                <w:color w:val="000000"/>
                <w:sz w:val="14"/>
                <w:szCs w:val="14"/>
              </w:rPr>
            </w:pP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5903" w:rsidRPr="00136446" w:rsidRDefault="005A5903" w:rsidP="005A5903">
            <w:pPr>
              <w:jc w:val="center"/>
              <w:rPr>
                <w:color w:val="000000"/>
                <w:sz w:val="14"/>
                <w:szCs w:val="14"/>
              </w:rPr>
            </w:pPr>
          </w:p>
        </w:tc>
      </w:tr>
    </w:tbl>
    <w:p w:rsidR="005A5903" w:rsidRDefault="005A5903" w:rsidP="005A5903">
      <w:pPr>
        <w:rPr>
          <w:rFonts w:ascii="Arial" w:hAnsi="Arial" w:cs="Arial"/>
        </w:rPr>
      </w:pPr>
    </w:p>
    <w:p w:rsidR="00E53D91" w:rsidRDefault="00684E0C" w:rsidP="005A5903">
      <w:pPr>
        <w:rPr>
          <w:rFonts w:ascii="Arial" w:hAnsi="Arial" w:cs="Arial"/>
        </w:rPr>
      </w:pPr>
      <w:r>
        <w:rPr>
          <w:rFonts w:ascii="Arial" w:hAnsi="Arial" w:cs="Arial"/>
        </w:rPr>
        <w:fldChar w:fldCharType="end"/>
      </w:r>
      <w:r w:rsidR="005A5903">
        <w:rPr>
          <w:rFonts w:ascii="Arial" w:hAnsi="Arial" w:cs="Arial"/>
        </w:rPr>
        <w:t xml:space="preserve"> </w:t>
      </w:r>
    </w:p>
    <w:p w:rsidR="005A5903" w:rsidRDefault="00684E0C" w:rsidP="005A5903">
      <w:pPr>
        <w:rPr>
          <w:sz w:val="20"/>
          <w:szCs w:val="20"/>
        </w:rPr>
      </w:pPr>
      <w:r>
        <w:rPr>
          <w:rFonts w:ascii="Arial" w:hAnsi="Arial" w:cs="Arial"/>
        </w:rPr>
        <w:fldChar w:fldCharType="begin"/>
      </w:r>
      <w:r w:rsidR="005A5903">
        <w:rPr>
          <w:rFonts w:ascii="Arial" w:hAnsi="Arial" w:cs="Arial"/>
        </w:rPr>
        <w:instrText xml:space="preserve"> LINK Excel.Sheet.12 "Βιβλίο1" "Φύλλο3!R1C1:R20C7" \a \f 4 \h  \* MERGEFORMAT </w:instrText>
      </w:r>
      <w:r>
        <w:rPr>
          <w:rFonts w:ascii="Arial" w:hAnsi="Arial" w:cs="Arial"/>
        </w:rPr>
        <w:fldChar w:fldCharType="separate"/>
      </w:r>
    </w:p>
    <w:tbl>
      <w:tblPr>
        <w:tblW w:w="10743" w:type="dxa"/>
        <w:tblInd w:w="-714" w:type="dxa"/>
        <w:tblLook w:val="04A0"/>
      </w:tblPr>
      <w:tblGrid>
        <w:gridCol w:w="608"/>
        <w:gridCol w:w="4042"/>
        <w:gridCol w:w="2370"/>
        <w:gridCol w:w="3723"/>
      </w:tblGrid>
      <w:tr w:rsidR="005A5903" w:rsidRPr="00361D32" w:rsidTr="00250832">
        <w:trPr>
          <w:trHeight w:val="434"/>
        </w:trPr>
        <w:tc>
          <w:tcPr>
            <w:tcW w:w="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5903" w:rsidRPr="00361D32" w:rsidRDefault="005A5903" w:rsidP="005A5903">
            <w:pPr>
              <w:jc w:val="center"/>
              <w:rPr>
                <w:rFonts w:ascii="Arial" w:hAnsi="Arial" w:cs="Arial"/>
                <w:b/>
                <w:bCs/>
                <w:color w:val="000000"/>
                <w:sz w:val="16"/>
                <w:szCs w:val="16"/>
              </w:rPr>
            </w:pPr>
            <w:r w:rsidRPr="00361D32">
              <w:rPr>
                <w:rFonts w:ascii="Arial" w:hAnsi="Arial" w:cs="Arial"/>
                <w:b/>
                <w:bCs/>
                <w:color w:val="000000"/>
                <w:sz w:val="16"/>
                <w:szCs w:val="16"/>
              </w:rPr>
              <w:lastRenderedPageBreak/>
              <w:t>Α/Α</w:t>
            </w:r>
          </w:p>
        </w:tc>
        <w:tc>
          <w:tcPr>
            <w:tcW w:w="40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5903" w:rsidRPr="00361D32" w:rsidRDefault="005A5903" w:rsidP="005A5903">
            <w:pPr>
              <w:jc w:val="center"/>
              <w:rPr>
                <w:rFonts w:ascii="Arial" w:hAnsi="Arial" w:cs="Arial"/>
                <w:b/>
                <w:bCs/>
                <w:color w:val="000000"/>
                <w:sz w:val="16"/>
                <w:szCs w:val="16"/>
              </w:rPr>
            </w:pPr>
            <w:r w:rsidRPr="00361D32">
              <w:rPr>
                <w:rFonts w:ascii="Arial" w:hAnsi="Arial" w:cs="Arial"/>
                <w:b/>
                <w:bCs/>
                <w:color w:val="000000"/>
                <w:sz w:val="16"/>
                <w:szCs w:val="16"/>
              </w:rPr>
              <w:t>ΠΕΡΙΓΡΑΦΗ</w:t>
            </w:r>
          </w:p>
        </w:tc>
        <w:tc>
          <w:tcPr>
            <w:tcW w:w="23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5903" w:rsidRPr="005A5903" w:rsidRDefault="005A5903" w:rsidP="005A5903">
            <w:pPr>
              <w:jc w:val="center"/>
              <w:rPr>
                <w:rFonts w:ascii="Arial" w:hAnsi="Arial" w:cs="Arial"/>
                <w:b/>
                <w:bCs/>
                <w:color w:val="000000"/>
                <w:sz w:val="16"/>
                <w:szCs w:val="16"/>
                <w:lang w:val="el-GR"/>
              </w:rPr>
            </w:pPr>
            <w:r w:rsidRPr="005A5903">
              <w:rPr>
                <w:rFonts w:ascii="Arial" w:hAnsi="Arial" w:cs="Arial"/>
                <w:b/>
                <w:bCs/>
                <w:color w:val="000000"/>
                <w:sz w:val="16"/>
                <w:szCs w:val="16"/>
                <w:lang w:val="el-GR"/>
              </w:rPr>
              <w:t>ΤΙΜΗ ΠΡΟΥΠΟΛΟΓΙΣΜΟΥ ΥΠΗΡΕΣΙΑΣ              (Ποσό σε Ευρώ/ώρα)</w:t>
            </w:r>
          </w:p>
        </w:tc>
        <w:tc>
          <w:tcPr>
            <w:tcW w:w="3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A5903" w:rsidRPr="00361D32" w:rsidRDefault="005A5903" w:rsidP="005A5903">
            <w:pPr>
              <w:jc w:val="center"/>
              <w:rPr>
                <w:rFonts w:ascii="Arial" w:hAnsi="Arial" w:cs="Arial"/>
                <w:b/>
                <w:bCs/>
                <w:color w:val="000000"/>
                <w:sz w:val="16"/>
                <w:szCs w:val="16"/>
              </w:rPr>
            </w:pPr>
            <w:r w:rsidRPr="00361D32">
              <w:rPr>
                <w:rFonts w:ascii="Arial" w:hAnsi="Arial" w:cs="Arial"/>
                <w:b/>
                <w:bCs/>
                <w:color w:val="000000"/>
                <w:sz w:val="16"/>
                <w:szCs w:val="16"/>
              </w:rPr>
              <w:t>(α)                                             ΠΡΟΣΦΕΡΟΜΕΝΟ ΠΟΣΟΣΤΟ ΕΚΠΤΩΣΗΣ (%)</w:t>
            </w:r>
          </w:p>
        </w:tc>
      </w:tr>
      <w:tr w:rsidR="005A5903" w:rsidRPr="00361D32" w:rsidTr="00250832">
        <w:trPr>
          <w:trHeight w:val="434"/>
        </w:trPr>
        <w:tc>
          <w:tcPr>
            <w:tcW w:w="608"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c>
          <w:tcPr>
            <w:tcW w:w="4042"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c>
          <w:tcPr>
            <w:tcW w:w="2369"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c>
          <w:tcPr>
            <w:tcW w:w="3722"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r>
      <w:tr w:rsidR="005A5903" w:rsidRPr="00361D32" w:rsidTr="00250832">
        <w:trPr>
          <w:trHeight w:val="434"/>
        </w:trPr>
        <w:tc>
          <w:tcPr>
            <w:tcW w:w="608"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c>
          <w:tcPr>
            <w:tcW w:w="4042"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c>
          <w:tcPr>
            <w:tcW w:w="2369"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c>
          <w:tcPr>
            <w:tcW w:w="3722"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r>
      <w:tr w:rsidR="005A5903" w:rsidRPr="00361D32" w:rsidTr="00250832">
        <w:trPr>
          <w:trHeight w:val="304"/>
        </w:trPr>
        <w:tc>
          <w:tcPr>
            <w:tcW w:w="608"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c>
          <w:tcPr>
            <w:tcW w:w="4042"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c>
          <w:tcPr>
            <w:tcW w:w="2369"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c>
          <w:tcPr>
            <w:tcW w:w="3722" w:type="dxa"/>
            <w:vMerge/>
            <w:tcBorders>
              <w:top w:val="single" w:sz="4" w:space="0" w:color="auto"/>
              <w:left w:val="single" w:sz="4" w:space="0" w:color="auto"/>
              <w:bottom w:val="single" w:sz="4" w:space="0" w:color="auto"/>
              <w:right w:val="single" w:sz="4" w:space="0" w:color="auto"/>
            </w:tcBorders>
            <w:vAlign w:val="center"/>
            <w:hideMark/>
          </w:tcPr>
          <w:p w:rsidR="005A5903" w:rsidRPr="00361D32" w:rsidRDefault="005A5903" w:rsidP="005A5903">
            <w:pPr>
              <w:jc w:val="center"/>
              <w:rPr>
                <w:rFonts w:ascii="Arial" w:hAnsi="Arial" w:cs="Arial"/>
                <w:b/>
                <w:bCs/>
                <w:color w:val="000000"/>
                <w:sz w:val="16"/>
                <w:szCs w:val="16"/>
              </w:rPr>
            </w:pPr>
          </w:p>
        </w:tc>
      </w:tr>
      <w:tr w:rsidR="005A5903" w:rsidRPr="00361D32" w:rsidTr="00250832">
        <w:trPr>
          <w:trHeight w:val="242"/>
        </w:trPr>
        <w:tc>
          <w:tcPr>
            <w:tcW w:w="608" w:type="dxa"/>
            <w:vMerge w:val="restart"/>
            <w:tcBorders>
              <w:top w:val="single" w:sz="4" w:space="0" w:color="auto"/>
              <w:left w:val="double" w:sz="6" w:space="0" w:color="000000"/>
              <w:bottom w:val="double" w:sz="6" w:space="0" w:color="000000"/>
              <w:right w:val="single" w:sz="8" w:space="0" w:color="000000"/>
            </w:tcBorders>
            <w:shd w:val="clear" w:color="auto" w:fill="auto"/>
            <w:vAlign w:val="center"/>
            <w:hideMark/>
          </w:tcPr>
          <w:p w:rsidR="005A5903" w:rsidRPr="00361D32" w:rsidRDefault="005A5903" w:rsidP="005A5903">
            <w:pPr>
              <w:jc w:val="center"/>
              <w:rPr>
                <w:rFonts w:ascii="Arial" w:hAnsi="Arial" w:cs="Arial"/>
                <w:color w:val="000000"/>
                <w:sz w:val="18"/>
                <w:szCs w:val="18"/>
              </w:rPr>
            </w:pPr>
            <w:r w:rsidRPr="00361D32">
              <w:rPr>
                <w:rFonts w:ascii="Arial" w:hAnsi="Arial" w:cs="Arial"/>
                <w:color w:val="000000"/>
                <w:sz w:val="18"/>
                <w:szCs w:val="18"/>
              </w:rPr>
              <w:t>(α)</w:t>
            </w:r>
          </w:p>
        </w:tc>
        <w:tc>
          <w:tcPr>
            <w:tcW w:w="4042" w:type="dxa"/>
            <w:vMerge w:val="restart"/>
            <w:tcBorders>
              <w:top w:val="single" w:sz="4" w:space="0" w:color="auto"/>
              <w:left w:val="single" w:sz="8" w:space="0" w:color="000000"/>
              <w:bottom w:val="double" w:sz="6" w:space="0" w:color="000000"/>
              <w:right w:val="nil"/>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5A5903">
              <w:rPr>
                <w:rFonts w:ascii="Arial" w:hAnsi="Arial" w:cs="Arial"/>
                <w:color w:val="000000"/>
                <w:sz w:val="16"/>
                <w:szCs w:val="16"/>
                <w:lang w:val="el-GR"/>
              </w:rPr>
              <w:t xml:space="preserve">Για τις Εργασίες Επισκευής &amp; Συντήρησης  της κατηγορία που συμμετέχω, όπως υποδεικνύονται στην διακήρυξη και στην μελέτη. </w:t>
            </w:r>
            <w:r w:rsidRPr="00361D32">
              <w:rPr>
                <w:rFonts w:ascii="Arial" w:hAnsi="Arial" w:cs="Arial"/>
                <w:color w:val="000000"/>
                <w:sz w:val="16"/>
                <w:szCs w:val="16"/>
              </w:rPr>
              <w:t>(ποσοστιαία έκπτωση στην χρέωση/ώρα)</w:t>
            </w:r>
          </w:p>
        </w:tc>
        <w:tc>
          <w:tcPr>
            <w:tcW w:w="2369" w:type="dxa"/>
            <w:vMerge w:val="restart"/>
            <w:tcBorders>
              <w:top w:val="single" w:sz="4" w:space="0" w:color="auto"/>
              <w:left w:val="single" w:sz="8" w:space="0" w:color="auto"/>
              <w:bottom w:val="nil"/>
              <w:right w:val="single" w:sz="8" w:space="0" w:color="000000"/>
            </w:tcBorders>
            <w:shd w:val="clear" w:color="auto" w:fill="auto"/>
            <w:vAlign w:val="center"/>
            <w:hideMark/>
          </w:tcPr>
          <w:p w:rsidR="005A5903" w:rsidRDefault="005A5903" w:rsidP="005A5903">
            <w:pPr>
              <w:jc w:val="center"/>
              <w:rPr>
                <w:rFonts w:ascii="Arial" w:hAnsi="Arial" w:cs="Arial"/>
                <w:color w:val="000000"/>
                <w:sz w:val="16"/>
                <w:szCs w:val="16"/>
              </w:rPr>
            </w:pPr>
            <w:r w:rsidRPr="00361D32">
              <w:rPr>
                <w:rFonts w:ascii="Arial" w:hAnsi="Arial" w:cs="Arial"/>
                <w:color w:val="000000"/>
                <w:sz w:val="16"/>
                <w:szCs w:val="16"/>
              </w:rPr>
              <w:t>40€</w:t>
            </w:r>
          </w:p>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(αριθμητικώς)</w:t>
            </w:r>
          </w:p>
        </w:tc>
        <w:tc>
          <w:tcPr>
            <w:tcW w:w="3722" w:type="dxa"/>
            <w:tcBorders>
              <w:top w:val="single" w:sz="4" w:space="0" w:color="auto"/>
              <w:left w:val="nil"/>
              <w:bottom w:val="nil"/>
              <w:right w:val="double" w:sz="6" w:space="0" w:color="000000"/>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w:t>
            </w:r>
          </w:p>
        </w:tc>
      </w:tr>
      <w:tr w:rsidR="005A5903" w:rsidRPr="00361D32" w:rsidTr="00250832">
        <w:trPr>
          <w:trHeight w:val="255"/>
        </w:trPr>
        <w:tc>
          <w:tcPr>
            <w:tcW w:w="608" w:type="dxa"/>
            <w:vMerge/>
            <w:tcBorders>
              <w:top w:val="nil"/>
              <w:left w:val="double" w:sz="6" w:space="0" w:color="000000"/>
              <w:bottom w:val="double" w:sz="6" w:space="0" w:color="000000"/>
              <w:right w:val="single" w:sz="8" w:space="0" w:color="000000"/>
            </w:tcBorders>
            <w:vAlign w:val="center"/>
            <w:hideMark/>
          </w:tcPr>
          <w:p w:rsidR="005A5903" w:rsidRPr="00361D32" w:rsidRDefault="005A5903" w:rsidP="005A5903">
            <w:pPr>
              <w:jc w:val="center"/>
              <w:rPr>
                <w:rFonts w:ascii="Arial" w:hAnsi="Arial" w:cs="Arial"/>
                <w:color w:val="000000"/>
                <w:sz w:val="18"/>
                <w:szCs w:val="18"/>
              </w:rPr>
            </w:pPr>
          </w:p>
        </w:tc>
        <w:tc>
          <w:tcPr>
            <w:tcW w:w="4042" w:type="dxa"/>
            <w:vMerge/>
            <w:tcBorders>
              <w:top w:val="single" w:sz="8" w:space="0" w:color="000000"/>
              <w:left w:val="single" w:sz="8" w:space="0" w:color="000000"/>
              <w:bottom w:val="double" w:sz="6" w:space="0" w:color="000000"/>
              <w:right w:val="nil"/>
            </w:tcBorders>
            <w:vAlign w:val="center"/>
            <w:hideMark/>
          </w:tcPr>
          <w:p w:rsidR="005A5903" w:rsidRPr="00361D32" w:rsidRDefault="005A5903" w:rsidP="005A5903">
            <w:pPr>
              <w:jc w:val="center"/>
              <w:rPr>
                <w:rFonts w:ascii="Arial" w:hAnsi="Arial" w:cs="Arial"/>
                <w:color w:val="000000"/>
                <w:sz w:val="16"/>
                <w:szCs w:val="16"/>
              </w:rPr>
            </w:pPr>
          </w:p>
        </w:tc>
        <w:tc>
          <w:tcPr>
            <w:tcW w:w="2369" w:type="dxa"/>
            <w:vMerge/>
            <w:tcBorders>
              <w:top w:val="single" w:sz="8" w:space="0" w:color="auto"/>
              <w:left w:val="single" w:sz="8" w:space="0" w:color="auto"/>
              <w:bottom w:val="nil"/>
              <w:right w:val="single" w:sz="8" w:space="0" w:color="000000"/>
            </w:tcBorders>
            <w:vAlign w:val="center"/>
            <w:hideMark/>
          </w:tcPr>
          <w:p w:rsidR="005A5903" w:rsidRPr="00361D32" w:rsidRDefault="005A5903" w:rsidP="005A5903">
            <w:pPr>
              <w:jc w:val="center"/>
              <w:rPr>
                <w:rFonts w:ascii="Arial" w:hAnsi="Arial" w:cs="Arial"/>
                <w:color w:val="000000"/>
                <w:sz w:val="16"/>
                <w:szCs w:val="16"/>
              </w:rPr>
            </w:pPr>
          </w:p>
        </w:tc>
        <w:tc>
          <w:tcPr>
            <w:tcW w:w="3722" w:type="dxa"/>
            <w:tcBorders>
              <w:top w:val="nil"/>
              <w:left w:val="nil"/>
              <w:bottom w:val="single" w:sz="8" w:space="0" w:color="000000"/>
              <w:right w:val="double" w:sz="6" w:space="0" w:color="000000"/>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(αριθμητικώς)</w:t>
            </w:r>
          </w:p>
        </w:tc>
      </w:tr>
      <w:tr w:rsidR="005A5903" w:rsidRPr="00361D32" w:rsidTr="00250832">
        <w:trPr>
          <w:trHeight w:val="434"/>
        </w:trPr>
        <w:tc>
          <w:tcPr>
            <w:tcW w:w="608" w:type="dxa"/>
            <w:vMerge/>
            <w:tcBorders>
              <w:top w:val="nil"/>
              <w:left w:val="double" w:sz="6" w:space="0" w:color="000000"/>
              <w:bottom w:val="double" w:sz="6" w:space="0" w:color="000000"/>
              <w:right w:val="single" w:sz="8" w:space="0" w:color="000000"/>
            </w:tcBorders>
            <w:vAlign w:val="center"/>
            <w:hideMark/>
          </w:tcPr>
          <w:p w:rsidR="005A5903" w:rsidRPr="00361D32" w:rsidRDefault="005A5903" w:rsidP="005A5903">
            <w:pPr>
              <w:jc w:val="center"/>
              <w:rPr>
                <w:rFonts w:ascii="Arial" w:hAnsi="Arial" w:cs="Arial"/>
                <w:color w:val="000000"/>
                <w:sz w:val="18"/>
                <w:szCs w:val="18"/>
              </w:rPr>
            </w:pPr>
          </w:p>
        </w:tc>
        <w:tc>
          <w:tcPr>
            <w:tcW w:w="4042" w:type="dxa"/>
            <w:vMerge/>
            <w:tcBorders>
              <w:top w:val="single" w:sz="8" w:space="0" w:color="000000"/>
              <w:left w:val="single" w:sz="8" w:space="0" w:color="000000"/>
              <w:bottom w:val="double" w:sz="6" w:space="0" w:color="000000"/>
              <w:right w:val="nil"/>
            </w:tcBorders>
            <w:vAlign w:val="center"/>
            <w:hideMark/>
          </w:tcPr>
          <w:p w:rsidR="005A5903" w:rsidRPr="00361D32" w:rsidRDefault="005A5903" w:rsidP="005A5903">
            <w:pPr>
              <w:jc w:val="center"/>
              <w:rPr>
                <w:rFonts w:ascii="Arial" w:hAnsi="Arial" w:cs="Arial"/>
                <w:color w:val="000000"/>
                <w:sz w:val="16"/>
                <w:szCs w:val="16"/>
              </w:rPr>
            </w:pPr>
          </w:p>
        </w:tc>
        <w:tc>
          <w:tcPr>
            <w:tcW w:w="2369"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A5903" w:rsidRDefault="005A5903" w:rsidP="005A5903">
            <w:pPr>
              <w:jc w:val="center"/>
              <w:rPr>
                <w:rFonts w:ascii="Arial" w:hAnsi="Arial" w:cs="Arial"/>
                <w:color w:val="000000"/>
                <w:sz w:val="16"/>
                <w:szCs w:val="16"/>
              </w:rPr>
            </w:pPr>
            <w:r w:rsidRPr="00361D32">
              <w:rPr>
                <w:rFonts w:ascii="Arial" w:hAnsi="Arial" w:cs="Arial"/>
                <w:color w:val="000000"/>
                <w:sz w:val="16"/>
                <w:szCs w:val="16"/>
              </w:rPr>
              <w:t>Σαράντα</w:t>
            </w:r>
          </w:p>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(ολογράφως)</w:t>
            </w:r>
          </w:p>
        </w:tc>
        <w:tc>
          <w:tcPr>
            <w:tcW w:w="3722" w:type="dxa"/>
            <w:vMerge w:val="restart"/>
            <w:tcBorders>
              <w:top w:val="single" w:sz="8" w:space="0" w:color="000000"/>
              <w:left w:val="nil"/>
              <w:bottom w:val="nil"/>
              <w:right w:val="double" w:sz="6" w:space="0" w:color="000000"/>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w:t>
            </w:r>
          </w:p>
        </w:tc>
      </w:tr>
      <w:tr w:rsidR="005A5903" w:rsidRPr="00361D32" w:rsidTr="00250832">
        <w:trPr>
          <w:trHeight w:val="434"/>
        </w:trPr>
        <w:tc>
          <w:tcPr>
            <w:tcW w:w="608" w:type="dxa"/>
            <w:vMerge/>
            <w:tcBorders>
              <w:top w:val="nil"/>
              <w:left w:val="double" w:sz="6" w:space="0" w:color="000000"/>
              <w:bottom w:val="double" w:sz="6" w:space="0" w:color="000000"/>
              <w:right w:val="single" w:sz="8" w:space="0" w:color="000000"/>
            </w:tcBorders>
            <w:vAlign w:val="center"/>
            <w:hideMark/>
          </w:tcPr>
          <w:p w:rsidR="005A5903" w:rsidRPr="00361D32" w:rsidRDefault="005A5903" w:rsidP="005A5903">
            <w:pPr>
              <w:jc w:val="center"/>
              <w:rPr>
                <w:rFonts w:ascii="Arial" w:hAnsi="Arial" w:cs="Arial"/>
                <w:color w:val="000000"/>
                <w:sz w:val="18"/>
                <w:szCs w:val="18"/>
              </w:rPr>
            </w:pPr>
          </w:p>
        </w:tc>
        <w:tc>
          <w:tcPr>
            <w:tcW w:w="4042" w:type="dxa"/>
            <w:vMerge/>
            <w:tcBorders>
              <w:top w:val="single" w:sz="8" w:space="0" w:color="000000"/>
              <w:left w:val="single" w:sz="8" w:space="0" w:color="000000"/>
              <w:bottom w:val="double" w:sz="6" w:space="0" w:color="000000"/>
              <w:right w:val="nil"/>
            </w:tcBorders>
            <w:vAlign w:val="center"/>
            <w:hideMark/>
          </w:tcPr>
          <w:p w:rsidR="005A5903" w:rsidRPr="00361D32" w:rsidRDefault="005A5903" w:rsidP="005A5903">
            <w:pPr>
              <w:jc w:val="center"/>
              <w:rPr>
                <w:rFonts w:ascii="Arial" w:hAnsi="Arial" w:cs="Arial"/>
                <w:color w:val="000000"/>
                <w:sz w:val="16"/>
                <w:szCs w:val="16"/>
              </w:rPr>
            </w:pPr>
          </w:p>
        </w:tc>
        <w:tc>
          <w:tcPr>
            <w:tcW w:w="2369" w:type="dxa"/>
            <w:vMerge/>
            <w:tcBorders>
              <w:top w:val="single" w:sz="8" w:space="0" w:color="auto"/>
              <w:left w:val="single" w:sz="8" w:space="0" w:color="auto"/>
              <w:bottom w:val="single" w:sz="8" w:space="0" w:color="000000"/>
              <w:right w:val="single" w:sz="8" w:space="0" w:color="000000"/>
            </w:tcBorders>
            <w:vAlign w:val="center"/>
            <w:hideMark/>
          </w:tcPr>
          <w:p w:rsidR="005A5903" w:rsidRPr="00361D32" w:rsidRDefault="005A5903" w:rsidP="005A5903">
            <w:pPr>
              <w:jc w:val="center"/>
              <w:rPr>
                <w:rFonts w:ascii="Arial" w:hAnsi="Arial" w:cs="Arial"/>
                <w:color w:val="000000"/>
                <w:sz w:val="16"/>
                <w:szCs w:val="16"/>
              </w:rPr>
            </w:pPr>
          </w:p>
        </w:tc>
        <w:tc>
          <w:tcPr>
            <w:tcW w:w="3722" w:type="dxa"/>
            <w:vMerge/>
            <w:tcBorders>
              <w:top w:val="single" w:sz="8" w:space="0" w:color="000000"/>
              <w:left w:val="nil"/>
              <w:bottom w:val="nil"/>
              <w:right w:val="double" w:sz="6" w:space="0" w:color="000000"/>
            </w:tcBorders>
            <w:vAlign w:val="center"/>
            <w:hideMark/>
          </w:tcPr>
          <w:p w:rsidR="005A5903" w:rsidRPr="00361D32" w:rsidRDefault="005A5903" w:rsidP="005A5903">
            <w:pPr>
              <w:jc w:val="center"/>
              <w:rPr>
                <w:rFonts w:ascii="Arial" w:hAnsi="Arial" w:cs="Arial"/>
                <w:color w:val="000000"/>
                <w:sz w:val="16"/>
                <w:szCs w:val="16"/>
              </w:rPr>
            </w:pPr>
          </w:p>
        </w:tc>
      </w:tr>
      <w:tr w:rsidR="005A5903" w:rsidRPr="00361D32" w:rsidTr="00250832">
        <w:trPr>
          <w:trHeight w:val="255"/>
        </w:trPr>
        <w:tc>
          <w:tcPr>
            <w:tcW w:w="608" w:type="dxa"/>
            <w:vMerge/>
            <w:tcBorders>
              <w:top w:val="nil"/>
              <w:left w:val="double" w:sz="6" w:space="0" w:color="000000"/>
              <w:bottom w:val="double" w:sz="6" w:space="0" w:color="000000"/>
              <w:right w:val="single" w:sz="8" w:space="0" w:color="000000"/>
            </w:tcBorders>
            <w:vAlign w:val="center"/>
            <w:hideMark/>
          </w:tcPr>
          <w:p w:rsidR="005A5903" w:rsidRPr="00361D32" w:rsidRDefault="005A5903" w:rsidP="005A5903">
            <w:pPr>
              <w:jc w:val="center"/>
              <w:rPr>
                <w:rFonts w:ascii="Arial" w:hAnsi="Arial" w:cs="Arial"/>
                <w:color w:val="000000"/>
                <w:sz w:val="18"/>
                <w:szCs w:val="18"/>
              </w:rPr>
            </w:pPr>
          </w:p>
        </w:tc>
        <w:tc>
          <w:tcPr>
            <w:tcW w:w="4042" w:type="dxa"/>
            <w:vMerge/>
            <w:tcBorders>
              <w:top w:val="single" w:sz="8" w:space="0" w:color="000000"/>
              <w:left w:val="single" w:sz="8" w:space="0" w:color="000000"/>
              <w:bottom w:val="double" w:sz="6" w:space="0" w:color="000000"/>
              <w:right w:val="nil"/>
            </w:tcBorders>
            <w:vAlign w:val="center"/>
            <w:hideMark/>
          </w:tcPr>
          <w:p w:rsidR="005A5903" w:rsidRPr="00361D32" w:rsidRDefault="005A5903" w:rsidP="005A5903">
            <w:pPr>
              <w:jc w:val="center"/>
              <w:rPr>
                <w:rFonts w:ascii="Arial" w:hAnsi="Arial" w:cs="Arial"/>
                <w:color w:val="000000"/>
                <w:sz w:val="16"/>
                <w:szCs w:val="16"/>
              </w:rPr>
            </w:pPr>
          </w:p>
        </w:tc>
        <w:tc>
          <w:tcPr>
            <w:tcW w:w="2369" w:type="dxa"/>
            <w:vMerge/>
            <w:tcBorders>
              <w:top w:val="single" w:sz="8" w:space="0" w:color="auto"/>
              <w:left w:val="single" w:sz="8" w:space="0" w:color="auto"/>
              <w:bottom w:val="single" w:sz="8" w:space="0" w:color="000000"/>
              <w:right w:val="single" w:sz="8" w:space="0" w:color="000000"/>
            </w:tcBorders>
            <w:vAlign w:val="center"/>
            <w:hideMark/>
          </w:tcPr>
          <w:p w:rsidR="005A5903" w:rsidRPr="00361D32" w:rsidRDefault="005A5903" w:rsidP="005A5903">
            <w:pPr>
              <w:jc w:val="center"/>
              <w:rPr>
                <w:rFonts w:ascii="Arial" w:hAnsi="Arial" w:cs="Arial"/>
                <w:color w:val="000000"/>
                <w:sz w:val="16"/>
                <w:szCs w:val="16"/>
              </w:rPr>
            </w:pPr>
          </w:p>
        </w:tc>
        <w:tc>
          <w:tcPr>
            <w:tcW w:w="3722" w:type="dxa"/>
            <w:tcBorders>
              <w:top w:val="nil"/>
              <w:left w:val="nil"/>
              <w:bottom w:val="double" w:sz="6" w:space="0" w:color="000000"/>
              <w:right w:val="double" w:sz="6" w:space="0" w:color="000000"/>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(ολογράφως)</w:t>
            </w:r>
          </w:p>
        </w:tc>
      </w:tr>
      <w:tr w:rsidR="005A5903" w:rsidRPr="00361D32" w:rsidTr="00250832">
        <w:trPr>
          <w:trHeight w:val="267"/>
        </w:trPr>
        <w:tc>
          <w:tcPr>
            <w:tcW w:w="10743" w:type="dxa"/>
            <w:gridSpan w:val="4"/>
            <w:tcBorders>
              <w:top w:val="double" w:sz="6" w:space="0" w:color="000000"/>
              <w:left w:val="double" w:sz="6" w:space="0" w:color="000000"/>
              <w:bottom w:val="single" w:sz="8" w:space="0" w:color="000000"/>
              <w:right w:val="double" w:sz="6" w:space="0" w:color="000000"/>
            </w:tcBorders>
            <w:shd w:val="clear" w:color="auto" w:fill="auto"/>
            <w:vAlign w:val="center"/>
            <w:hideMark/>
          </w:tcPr>
          <w:p w:rsidR="005A5903" w:rsidRPr="00361D32" w:rsidRDefault="005A5903" w:rsidP="005A5903">
            <w:pPr>
              <w:jc w:val="center"/>
              <w:rPr>
                <w:rFonts w:ascii="Arial" w:hAnsi="Arial" w:cs="Arial"/>
                <w:b/>
                <w:bCs/>
                <w:color w:val="000000"/>
                <w:sz w:val="16"/>
                <w:szCs w:val="16"/>
              </w:rPr>
            </w:pPr>
            <w:r w:rsidRPr="00361D32">
              <w:rPr>
                <w:rFonts w:ascii="Arial" w:hAnsi="Arial" w:cs="Arial"/>
                <w:b/>
                <w:bCs/>
                <w:color w:val="000000"/>
                <w:sz w:val="16"/>
                <w:szCs w:val="16"/>
              </w:rPr>
              <w:t>iii) ΑΝΤΑΛΛΑΚΤΙΚΑ</w:t>
            </w:r>
          </w:p>
        </w:tc>
      </w:tr>
      <w:tr w:rsidR="005A5903" w:rsidRPr="00361D32" w:rsidTr="00250832">
        <w:trPr>
          <w:trHeight w:val="255"/>
        </w:trPr>
        <w:tc>
          <w:tcPr>
            <w:tcW w:w="608" w:type="dxa"/>
            <w:tcBorders>
              <w:top w:val="nil"/>
              <w:left w:val="double" w:sz="6" w:space="0" w:color="000000"/>
              <w:bottom w:val="single" w:sz="8" w:space="0" w:color="000000"/>
              <w:right w:val="single" w:sz="8" w:space="0" w:color="000000"/>
            </w:tcBorders>
            <w:shd w:val="clear" w:color="auto" w:fill="auto"/>
            <w:vAlign w:val="center"/>
            <w:hideMark/>
          </w:tcPr>
          <w:p w:rsidR="005A5903" w:rsidRPr="00361D32" w:rsidRDefault="005A5903" w:rsidP="005A5903">
            <w:pPr>
              <w:jc w:val="center"/>
              <w:rPr>
                <w:rFonts w:ascii="Arial" w:hAnsi="Arial" w:cs="Arial"/>
                <w:b/>
                <w:bCs/>
                <w:color w:val="000000"/>
                <w:sz w:val="16"/>
                <w:szCs w:val="16"/>
              </w:rPr>
            </w:pPr>
            <w:r w:rsidRPr="00361D32">
              <w:rPr>
                <w:rFonts w:ascii="Arial" w:hAnsi="Arial" w:cs="Arial"/>
                <w:b/>
                <w:bCs/>
                <w:color w:val="000000"/>
                <w:sz w:val="16"/>
                <w:szCs w:val="16"/>
              </w:rPr>
              <w:t>Α/Α</w:t>
            </w:r>
          </w:p>
        </w:tc>
        <w:tc>
          <w:tcPr>
            <w:tcW w:w="4042" w:type="dxa"/>
            <w:tcBorders>
              <w:top w:val="single" w:sz="8" w:space="0" w:color="000000"/>
              <w:left w:val="nil"/>
              <w:bottom w:val="single" w:sz="8" w:space="0" w:color="000000"/>
              <w:right w:val="nil"/>
            </w:tcBorders>
            <w:shd w:val="clear" w:color="auto" w:fill="auto"/>
            <w:vAlign w:val="center"/>
            <w:hideMark/>
          </w:tcPr>
          <w:p w:rsidR="005A5903" w:rsidRPr="00361D32" w:rsidRDefault="005A5903" w:rsidP="005A5903">
            <w:pPr>
              <w:jc w:val="center"/>
              <w:rPr>
                <w:rFonts w:ascii="Arial" w:hAnsi="Arial" w:cs="Arial"/>
                <w:b/>
                <w:bCs/>
                <w:color w:val="000000"/>
                <w:sz w:val="16"/>
                <w:szCs w:val="16"/>
              </w:rPr>
            </w:pPr>
            <w:r w:rsidRPr="00361D32">
              <w:rPr>
                <w:rFonts w:ascii="Arial" w:hAnsi="Arial" w:cs="Arial"/>
                <w:b/>
                <w:bCs/>
                <w:color w:val="000000"/>
                <w:sz w:val="16"/>
                <w:szCs w:val="16"/>
              </w:rPr>
              <w:t>ΠΕΡΙΓΡΑΦΗ</w:t>
            </w:r>
          </w:p>
        </w:tc>
        <w:tc>
          <w:tcPr>
            <w:tcW w:w="609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A5903" w:rsidRPr="00361D32" w:rsidRDefault="005A5903" w:rsidP="005A5903">
            <w:pPr>
              <w:jc w:val="center"/>
              <w:rPr>
                <w:rFonts w:ascii="Arial" w:hAnsi="Arial" w:cs="Arial"/>
                <w:b/>
                <w:bCs/>
                <w:color w:val="000000"/>
                <w:sz w:val="16"/>
                <w:szCs w:val="16"/>
              </w:rPr>
            </w:pPr>
            <w:r w:rsidRPr="00361D32">
              <w:rPr>
                <w:rFonts w:ascii="Arial" w:hAnsi="Arial" w:cs="Arial"/>
                <w:b/>
                <w:bCs/>
                <w:color w:val="000000"/>
                <w:sz w:val="16"/>
                <w:szCs w:val="16"/>
              </w:rPr>
              <w:t>(β) ΠΡΟΣΦΕΡΟΜΕΝΟ ΠΟΣΟΣΤΟ ΕΚΠΩΣΗΣ (%)</w:t>
            </w:r>
          </w:p>
        </w:tc>
      </w:tr>
      <w:tr w:rsidR="005A5903" w:rsidRPr="00361D32" w:rsidTr="00250832">
        <w:trPr>
          <w:trHeight w:val="242"/>
        </w:trPr>
        <w:tc>
          <w:tcPr>
            <w:tcW w:w="608" w:type="dxa"/>
            <w:vMerge w:val="restart"/>
            <w:tcBorders>
              <w:top w:val="nil"/>
              <w:left w:val="double" w:sz="6" w:space="0" w:color="000000"/>
              <w:bottom w:val="double" w:sz="6" w:space="0" w:color="000000"/>
              <w:right w:val="single" w:sz="8" w:space="0" w:color="000000"/>
            </w:tcBorders>
            <w:shd w:val="clear" w:color="auto" w:fill="auto"/>
            <w:vAlign w:val="center"/>
            <w:hideMark/>
          </w:tcPr>
          <w:p w:rsidR="005A5903" w:rsidRPr="00361D32" w:rsidRDefault="005A5903" w:rsidP="005A5903">
            <w:pPr>
              <w:jc w:val="center"/>
              <w:rPr>
                <w:rFonts w:ascii="Arial" w:hAnsi="Arial" w:cs="Arial"/>
                <w:color w:val="000000"/>
                <w:sz w:val="18"/>
                <w:szCs w:val="18"/>
              </w:rPr>
            </w:pPr>
            <w:r w:rsidRPr="00361D32">
              <w:rPr>
                <w:rFonts w:ascii="Arial" w:hAnsi="Arial" w:cs="Arial"/>
                <w:color w:val="000000"/>
                <w:sz w:val="18"/>
                <w:szCs w:val="18"/>
              </w:rPr>
              <w:t>(β)</w:t>
            </w:r>
          </w:p>
        </w:tc>
        <w:tc>
          <w:tcPr>
            <w:tcW w:w="4042" w:type="dxa"/>
            <w:vMerge w:val="restart"/>
            <w:tcBorders>
              <w:top w:val="single" w:sz="8" w:space="0" w:color="000000"/>
              <w:left w:val="single" w:sz="8" w:space="0" w:color="000000"/>
              <w:bottom w:val="double" w:sz="6" w:space="0" w:color="000000"/>
              <w:right w:val="nil"/>
            </w:tcBorders>
            <w:shd w:val="clear" w:color="auto" w:fill="auto"/>
            <w:vAlign w:val="center"/>
            <w:hideMark/>
          </w:tcPr>
          <w:p w:rsidR="005A5903" w:rsidRPr="005A5903" w:rsidRDefault="005A5903" w:rsidP="005A5903">
            <w:pPr>
              <w:jc w:val="center"/>
              <w:rPr>
                <w:rFonts w:ascii="Arial" w:hAnsi="Arial" w:cs="Arial"/>
                <w:color w:val="000000"/>
                <w:sz w:val="16"/>
                <w:szCs w:val="16"/>
                <w:lang w:val="el-GR"/>
              </w:rPr>
            </w:pPr>
            <w:r w:rsidRPr="005A5903">
              <w:rPr>
                <w:rFonts w:ascii="Arial" w:hAnsi="Arial" w:cs="Arial"/>
                <w:color w:val="000000"/>
                <w:sz w:val="16"/>
                <w:szCs w:val="16"/>
                <w:lang w:val="el-GR"/>
              </w:rPr>
              <w:t>Επί των τιμών των ανταλλακτικών της κατηγορία που συμμετέχω, όπως υποδεικνύονται στη διακήρυξη και στην μελέτη (ποσοστιαία % έκπτωση)</w:t>
            </w:r>
          </w:p>
        </w:tc>
        <w:tc>
          <w:tcPr>
            <w:tcW w:w="6092" w:type="dxa"/>
            <w:gridSpan w:val="2"/>
            <w:tcBorders>
              <w:top w:val="single" w:sz="8" w:space="0" w:color="auto"/>
              <w:left w:val="single" w:sz="8" w:space="0" w:color="auto"/>
              <w:bottom w:val="nil"/>
              <w:right w:val="single" w:sz="8" w:space="0" w:color="000000"/>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w:t>
            </w:r>
          </w:p>
        </w:tc>
      </w:tr>
      <w:tr w:rsidR="005A5903" w:rsidRPr="00361D32" w:rsidTr="00250832">
        <w:trPr>
          <w:trHeight w:val="255"/>
        </w:trPr>
        <w:tc>
          <w:tcPr>
            <w:tcW w:w="608" w:type="dxa"/>
            <w:vMerge/>
            <w:tcBorders>
              <w:top w:val="nil"/>
              <w:left w:val="double" w:sz="6" w:space="0" w:color="000000"/>
              <w:bottom w:val="double" w:sz="6" w:space="0" w:color="000000"/>
              <w:right w:val="single" w:sz="8" w:space="0" w:color="000000"/>
            </w:tcBorders>
            <w:vAlign w:val="center"/>
            <w:hideMark/>
          </w:tcPr>
          <w:p w:rsidR="005A5903" w:rsidRPr="00361D32" w:rsidRDefault="005A5903" w:rsidP="005A5903">
            <w:pPr>
              <w:jc w:val="center"/>
              <w:rPr>
                <w:rFonts w:ascii="Arial" w:hAnsi="Arial" w:cs="Arial"/>
                <w:color w:val="000000"/>
                <w:sz w:val="18"/>
                <w:szCs w:val="18"/>
              </w:rPr>
            </w:pPr>
          </w:p>
        </w:tc>
        <w:tc>
          <w:tcPr>
            <w:tcW w:w="4042" w:type="dxa"/>
            <w:vMerge/>
            <w:tcBorders>
              <w:top w:val="single" w:sz="8" w:space="0" w:color="000000"/>
              <w:left w:val="single" w:sz="8" w:space="0" w:color="000000"/>
              <w:bottom w:val="double" w:sz="6" w:space="0" w:color="000000"/>
              <w:right w:val="nil"/>
            </w:tcBorders>
            <w:vAlign w:val="center"/>
            <w:hideMark/>
          </w:tcPr>
          <w:p w:rsidR="005A5903" w:rsidRPr="00361D32" w:rsidRDefault="005A5903" w:rsidP="005A5903">
            <w:pPr>
              <w:jc w:val="center"/>
              <w:rPr>
                <w:rFonts w:ascii="Arial" w:hAnsi="Arial" w:cs="Arial"/>
                <w:color w:val="000000"/>
                <w:sz w:val="16"/>
                <w:szCs w:val="16"/>
              </w:rPr>
            </w:pPr>
          </w:p>
        </w:tc>
        <w:tc>
          <w:tcPr>
            <w:tcW w:w="6092" w:type="dxa"/>
            <w:gridSpan w:val="2"/>
            <w:tcBorders>
              <w:top w:val="nil"/>
              <w:left w:val="single" w:sz="8" w:space="0" w:color="auto"/>
              <w:bottom w:val="single" w:sz="8" w:space="0" w:color="auto"/>
              <w:right w:val="single" w:sz="8" w:space="0" w:color="000000"/>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(αριθμητικώς)</w:t>
            </w:r>
          </w:p>
        </w:tc>
      </w:tr>
      <w:tr w:rsidR="005A5903" w:rsidRPr="00361D32" w:rsidTr="00250832">
        <w:trPr>
          <w:trHeight w:val="242"/>
        </w:trPr>
        <w:tc>
          <w:tcPr>
            <w:tcW w:w="608" w:type="dxa"/>
            <w:vMerge/>
            <w:tcBorders>
              <w:top w:val="nil"/>
              <w:left w:val="double" w:sz="6" w:space="0" w:color="000000"/>
              <w:bottom w:val="double" w:sz="6" w:space="0" w:color="000000"/>
              <w:right w:val="single" w:sz="8" w:space="0" w:color="000000"/>
            </w:tcBorders>
            <w:vAlign w:val="center"/>
            <w:hideMark/>
          </w:tcPr>
          <w:p w:rsidR="005A5903" w:rsidRPr="00361D32" w:rsidRDefault="005A5903" w:rsidP="005A5903">
            <w:pPr>
              <w:jc w:val="center"/>
              <w:rPr>
                <w:rFonts w:ascii="Arial" w:hAnsi="Arial" w:cs="Arial"/>
                <w:color w:val="000000"/>
                <w:sz w:val="18"/>
                <w:szCs w:val="18"/>
              </w:rPr>
            </w:pPr>
          </w:p>
        </w:tc>
        <w:tc>
          <w:tcPr>
            <w:tcW w:w="4042" w:type="dxa"/>
            <w:vMerge/>
            <w:tcBorders>
              <w:top w:val="single" w:sz="8" w:space="0" w:color="000000"/>
              <w:left w:val="single" w:sz="8" w:space="0" w:color="000000"/>
              <w:bottom w:val="double" w:sz="6" w:space="0" w:color="000000"/>
              <w:right w:val="nil"/>
            </w:tcBorders>
            <w:vAlign w:val="center"/>
            <w:hideMark/>
          </w:tcPr>
          <w:p w:rsidR="005A5903" w:rsidRPr="00361D32" w:rsidRDefault="005A5903" w:rsidP="005A5903">
            <w:pPr>
              <w:jc w:val="center"/>
              <w:rPr>
                <w:rFonts w:ascii="Arial" w:hAnsi="Arial" w:cs="Arial"/>
                <w:color w:val="000000"/>
                <w:sz w:val="16"/>
                <w:szCs w:val="16"/>
              </w:rPr>
            </w:pPr>
          </w:p>
        </w:tc>
        <w:tc>
          <w:tcPr>
            <w:tcW w:w="6092" w:type="dxa"/>
            <w:gridSpan w:val="2"/>
            <w:tcBorders>
              <w:top w:val="single" w:sz="8" w:space="0" w:color="auto"/>
              <w:left w:val="single" w:sz="8" w:space="0" w:color="auto"/>
              <w:bottom w:val="nil"/>
              <w:right w:val="single" w:sz="8" w:space="0" w:color="000000"/>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w:t>
            </w:r>
          </w:p>
        </w:tc>
      </w:tr>
      <w:tr w:rsidR="005A5903" w:rsidRPr="00361D32" w:rsidTr="00250832">
        <w:trPr>
          <w:trHeight w:val="449"/>
        </w:trPr>
        <w:tc>
          <w:tcPr>
            <w:tcW w:w="608" w:type="dxa"/>
            <w:vMerge/>
            <w:tcBorders>
              <w:top w:val="nil"/>
              <w:left w:val="double" w:sz="6" w:space="0" w:color="000000"/>
              <w:bottom w:val="double" w:sz="6" w:space="0" w:color="000000"/>
              <w:right w:val="single" w:sz="8" w:space="0" w:color="000000"/>
            </w:tcBorders>
            <w:vAlign w:val="center"/>
            <w:hideMark/>
          </w:tcPr>
          <w:p w:rsidR="005A5903" w:rsidRPr="00361D32" w:rsidRDefault="005A5903" w:rsidP="005A5903">
            <w:pPr>
              <w:jc w:val="center"/>
              <w:rPr>
                <w:rFonts w:ascii="Arial" w:hAnsi="Arial" w:cs="Arial"/>
                <w:color w:val="000000"/>
                <w:sz w:val="18"/>
                <w:szCs w:val="18"/>
              </w:rPr>
            </w:pPr>
          </w:p>
        </w:tc>
        <w:tc>
          <w:tcPr>
            <w:tcW w:w="4042" w:type="dxa"/>
            <w:vMerge/>
            <w:tcBorders>
              <w:top w:val="single" w:sz="8" w:space="0" w:color="000000"/>
              <w:left w:val="single" w:sz="8" w:space="0" w:color="000000"/>
              <w:bottom w:val="double" w:sz="6" w:space="0" w:color="000000"/>
              <w:right w:val="nil"/>
            </w:tcBorders>
            <w:vAlign w:val="center"/>
            <w:hideMark/>
          </w:tcPr>
          <w:p w:rsidR="005A5903" w:rsidRPr="00361D32" w:rsidRDefault="005A5903" w:rsidP="005A5903">
            <w:pPr>
              <w:jc w:val="center"/>
              <w:rPr>
                <w:rFonts w:ascii="Arial" w:hAnsi="Arial" w:cs="Arial"/>
                <w:color w:val="000000"/>
                <w:sz w:val="16"/>
                <w:szCs w:val="16"/>
              </w:rPr>
            </w:pPr>
          </w:p>
        </w:tc>
        <w:tc>
          <w:tcPr>
            <w:tcW w:w="6092" w:type="dxa"/>
            <w:gridSpan w:val="2"/>
            <w:tcBorders>
              <w:top w:val="nil"/>
              <w:left w:val="single" w:sz="8" w:space="0" w:color="auto"/>
              <w:bottom w:val="single" w:sz="8" w:space="0" w:color="auto"/>
              <w:right w:val="single" w:sz="8" w:space="0" w:color="000000"/>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(ολογράφως)</w:t>
            </w:r>
          </w:p>
        </w:tc>
      </w:tr>
      <w:tr w:rsidR="005A5903" w:rsidRPr="005A5903" w:rsidTr="00250832">
        <w:trPr>
          <w:trHeight w:val="267"/>
        </w:trPr>
        <w:tc>
          <w:tcPr>
            <w:tcW w:w="10743" w:type="dxa"/>
            <w:gridSpan w:val="4"/>
            <w:tcBorders>
              <w:top w:val="double" w:sz="6" w:space="0" w:color="000000"/>
              <w:left w:val="double" w:sz="6" w:space="0" w:color="000000"/>
              <w:bottom w:val="single" w:sz="8" w:space="0" w:color="000000"/>
              <w:right w:val="double" w:sz="6" w:space="0" w:color="000000"/>
            </w:tcBorders>
            <w:shd w:val="clear" w:color="auto" w:fill="auto"/>
            <w:vAlign w:val="center"/>
            <w:hideMark/>
          </w:tcPr>
          <w:p w:rsidR="005A5903" w:rsidRPr="005A5903" w:rsidRDefault="005A5903" w:rsidP="005A5903">
            <w:pPr>
              <w:jc w:val="center"/>
              <w:rPr>
                <w:rFonts w:ascii="Arial" w:hAnsi="Arial" w:cs="Arial"/>
                <w:b/>
                <w:bCs/>
                <w:color w:val="000000"/>
                <w:sz w:val="16"/>
                <w:szCs w:val="16"/>
                <w:lang w:val="el-GR"/>
              </w:rPr>
            </w:pPr>
            <w:r w:rsidRPr="00361D32">
              <w:rPr>
                <w:rFonts w:ascii="Arial" w:hAnsi="Arial" w:cs="Arial"/>
                <w:b/>
                <w:bCs/>
                <w:color w:val="000000"/>
                <w:sz w:val="16"/>
                <w:szCs w:val="16"/>
              </w:rPr>
              <w:t>iv</w:t>
            </w:r>
            <w:r w:rsidRPr="005A5903">
              <w:rPr>
                <w:rFonts w:ascii="Arial" w:hAnsi="Arial" w:cs="Arial"/>
                <w:b/>
                <w:bCs/>
                <w:color w:val="000000"/>
                <w:sz w:val="16"/>
                <w:szCs w:val="16"/>
                <w:lang w:val="el-GR"/>
              </w:rPr>
              <w:t>) ΠΟΣΟΣΤΙΑΙΑ ΜΕΣΗ ΕΚΤΩΣΗ ΑΝΑ ΩΡΑ ΕΡΓΑΣΙΑΣ ΚΑΙ ΤΙΜΗΣ ΑΝΤΑΛΛΑΚΤΙΚΩΝ</w:t>
            </w:r>
          </w:p>
        </w:tc>
      </w:tr>
      <w:tr w:rsidR="005A5903" w:rsidRPr="005A5903" w:rsidTr="00250832">
        <w:trPr>
          <w:trHeight w:val="559"/>
        </w:trPr>
        <w:tc>
          <w:tcPr>
            <w:tcW w:w="4650" w:type="dxa"/>
            <w:gridSpan w:val="2"/>
            <w:tcBorders>
              <w:top w:val="single" w:sz="8" w:space="0" w:color="000000"/>
              <w:left w:val="double" w:sz="6" w:space="0" w:color="000000"/>
              <w:bottom w:val="single" w:sz="8" w:space="0" w:color="000000"/>
              <w:right w:val="nil"/>
            </w:tcBorders>
            <w:shd w:val="clear" w:color="auto" w:fill="auto"/>
            <w:vAlign w:val="center"/>
            <w:hideMark/>
          </w:tcPr>
          <w:p w:rsidR="005A5903" w:rsidRPr="005A5903" w:rsidRDefault="005A5903" w:rsidP="005A5903">
            <w:pPr>
              <w:jc w:val="center"/>
              <w:rPr>
                <w:rFonts w:ascii="Arial" w:hAnsi="Arial" w:cs="Arial"/>
                <w:b/>
                <w:bCs/>
                <w:color w:val="000000"/>
                <w:sz w:val="16"/>
                <w:szCs w:val="16"/>
                <w:lang w:val="el-GR"/>
              </w:rPr>
            </w:pPr>
            <w:r w:rsidRPr="005A5903">
              <w:rPr>
                <w:rFonts w:ascii="Arial" w:hAnsi="Arial" w:cs="Arial"/>
                <w:b/>
                <w:bCs/>
                <w:color w:val="000000"/>
                <w:sz w:val="16"/>
                <w:szCs w:val="16"/>
                <w:lang w:val="el-GR"/>
              </w:rPr>
              <w:t>Ποσοστιαία Μέση Έκπτωση = [ ( α + β ) / 2 ]</w:t>
            </w:r>
          </w:p>
        </w:tc>
        <w:tc>
          <w:tcPr>
            <w:tcW w:w="609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5A5903" w:rsidRPr="005A5903" w:rsidRDefault="005A5903" w:rsidP="005A5903">
            <w:pPr>
              <w:jc w:val="center"/>
              <w:rPr>
                <w:rFonts w:ascii="Arial" w:hAnsi="Arial" w:cs="Arial"/>
                <w:b/>
                <w:bCs/>
                <w:color w:val="000000"/>
                <w:sz w:val="16"/>
                <w:szCs w:val="16"/>
                <w:lang w:val="el-GR"/>
              </w:rPr>
            </w:pPr>
            <w:r w:rsidRPr="005A5903">
              <w:rPr>
                <w:rFonts w:ascii="Arial" w:hAnsi="Arial" w:cs="Arial"/>
                <w:b/>
                <w:bCs/>
                <w:color w:val="000000"/>
                <w:sz w:val="16"/>
                <w:szCs w:val="16"/>
                <w:lang w:val="el-GR"/>
              </w:rPr>
              <w:t>(με την προϋπόθεση, επί ποινή αποκλεισμού β</w:t>
            </w:r>
            <w:r w:rsidRPr="005A5903">
              <w:rPr>
                <w:b/>
                <w:bCs/>
                <w:color w:val="000000"/>
                <w:sz w:val="16"/>
                <w:szCs w:val="16"/>
                <w:lang w:val="el-GR"/>
              </w:rPr>
              <w:t>≥</w:t>
            </w:r>
            <w:r w:rsidRPr="005A5903">
              <w:rPr>
                <w:rFonts w:ascii="Arial" w:hAnsi="Arial" w:cs="Arial"/>
                <w:b/>
                <w:bCs/>
                <w:color w:val="000000"/>
                <w:sz w:val="16"/>
                <w:szCs w:val="16"/>
                <w:lang w:val="el-GR"/>
              </w:rPr>
              <w:t>α)</w:t>
            </w:r>
          </w:p>
        </w:tc>
      </w:tr>
      <w:tr w:rsidR="005A5903" w:rsidRPr="00361D32" w:rsidTr="00250832">
        <w:trPr>
          <w:trHeight w:val="434"/>
        </w:trPr>
        <w:tc>
          <w:tcPr>
            <w:tcW w:w="7020" w:type="dxa"/>
            <w:gridSpan w:val="3"/>
            <w:vMerge w:val="restart"/>
            <w:tcBorders>
              <w:top w:val="single" w:sz="8" w:space="0" w:color="000000"/>
              <w:left w:val="double" w:sz="6" w:space="0" w:color="000000"/>
              <w:bottom w:val="double" w:sz="6" w:space="0" w:color="000000"/>
              <w:right w:val="single" w:sz="8" w:space="0" w:color="000000"/>
            </w:tcBorders>
            <w:shd w:val="clear" w:color="auto" w:fill="auto"/>
            <w:vAlign w:val="center"/>
            <w:hideMark/>
          </w:tcPr>
          <w:p w:rsidR="005A5903" w:rsidRPr="005A5903" w:rsidRDefault="005A5903" w:rsidP="005A5903">
            <w:pPr>
              <w:jc w:val="center"/>
              <w:rPr>
                <w:rFonts w:ascii="Arial" w:hAnsi="Arial" w:cs="Arial"/>
                <w:b/>
                <w:bCs/>
                <w:color w:val="000000"/>
                <w:sz w:val="18"/>
                <w:szCs w:val="18"/>
                <w:lang w:val="el-GR"/>
              </w:rPr>
            </w:pPr>
            <w:r w:rsidRPr="005A5903">
              <w:rPr>
                <w:rFonts w:ascii="Arial" w:hAnsi="Arial" w:cs="Arial"/>
                <w:b/>
                <w:bCs/>
                <w:color w:val="000000"/>
                <w:sz w:val="18"/>
                <w:szCs w:val="18"/>
                <w:lang w:val="el-GR"/>
              </w:rPr>
              <w:t>Π.Μ.Ε. =   [ ( α + β ) / 2 ] =  ………………..</w:t>
            </w:r>
            <w:r w:rsidRPr="005A5903">
              <w:rPr>
                <w:rFonts w:ascii="Arial" w:hAnsi="Arial" w:cs="Arial"/>
                <w:color w:val="000000"/>
                <w:sz w:val="16"/>
                <w:szCs w:val="16"/>
                <w:lang w:val="el-GR"/>
              </w:rPr>
              <w:t>%  (αριθμητικώς)</w:t>
            </w:r>
          </w:p>
        </w:tc>
        <w:tc>
          <w:tcPr>
            <w:tcW w:w="3722" w:type="dxa"/>
            <w:vMerge w:val="restart"/>
            <w:tcBorders>
              <w:top w:val="nil"/>
              <w:left w:val="single" w:sz="8" w:space="0" w:color="000000"/>
              <w:bottom w:val="double" w:sz="6" w:space="0" w:color="000000"/>
              <w:right w:val="double" w:sz="6" w:space="0" w:color="000000"/>
            </w:tcBorders>
            <w:shd w:val="clear" w:color="auto" w:fill="auto"/>
            <w:vAlign w:val="center"/>
            <w:hideMark/>
          </w:tcPr>
          <w:p w:rsidR="005A5903" w:rsidRPr="00361D32" w:rsidRDefault="005A5903" w:rsidP="005A5903">
            <w:pPr>
              <w:jc w:val="center"/>
              <w:rPr>
                <w:rFonts w:ascii="Arial" w:hAnsi="Arial" w:cs="Arial"/>
                <w:color w:val="000000"/>
                <w:sz w:val="16"/>
                <w:szCs w:val="16"/>
              </w:rPr>
            </w:pPr>
            <w:r w:rsidRPr="00361D32">
              <w:rPr>
                <w:rFonts w:ascii="Arial" w:hAnsi="Arial" w:cs="Arial"/>
                <w:color w:val="000000"/>
                <w:sz w:val="16"/>
                <w:szCs w:val="16"/>
              </w:rPr>
              <w:t>………………………………......… %            (ολογράφως)</w:t>
            </w:r>
          </w:p>
        </w:tc>
      </w:tr>
      <w:tr w:rsidR="005A5903" w:rsidRPr="00361D32" w:rsidTr="00250832">
        <w:trPr>
          <w:trHeight w:val="462"/>
        </w:trPr>
        <w:tc>
          <w:tcPr>
            <w:tcW w:w="7020" w:type="dxa"/>
            <w:gridSpan w:val="3"/>
            <w:vMerge/>
            <w:tcBorders>
              <w:top w:val="single" w:sz="8" w:space="0" w:color="000000"/>
              <w:left w:val="double" w:sz="6" w:space="0" w:color="000000"/>
              <w:bottom w:val="double" w:sz="6" w:space="0" w:color="000000"/>
              <w:right w:val="single" w:sz="8" w:space="0" w:color="000000"/>
            </w:tcBorders>
            <w:vAlign w:val="center"/>
            <w:hideMark/>
          </w:tcPr>
          <w:p w:rsidR="005A5903" w:rsidRPr="00361D32" w:rsidRDefault="005A5903">
            <w:pPr>
              <w:jc w:val="left"/>
              <w:rPr>
                <w:rFonts w:ascii="Arial" w:hAnsi="Arial" w:cs="Arial"/>
                <w:b/>
                <w:bCs/>
                <w:color w:val="000000"/>
                <w:sz w:val="18"/>
                <w:szCs w:val="18"/>
              </w:rPr>
            </w:pPr>
          </w:p>
        </w:tc>
        <w:tc>
          <w:tcPr>
            <w:tcW w:w="3722" w:type="dxa"/>
            <w:vMerge/>
            <w:tcBorders>
              <w:top w:val="nil"/>
              <w:left w:val="single" w:sz="8" w:space="0" w:color="000000"/>
              <w:bottom w:val="double" w:sz="6" w:space="0" w:color="000000"/>
              <w:right w:val="double" w:sz="6" w:space="0" w:color="000000"/>
            </w:tcBorders>
            <w:vAlign w:val="center"/>
            <w:hideMark/>
          </w:tcPr>
          <w:p w:rsidR="005A5903" w:rsidRPr="00361D32" w:rsidRDefault="005A5903">
            <w:pPr>
              <w:jc w:val="left"/>
              <w:rPr>
                <w:rFonts w:ascii="Arial" w:hAnsi="Arial" w:cs="Arial"/>
                <w:color w:val="000000"/>
                <w:sz w:val="16"/>
                <w:szCs w:val="16"/>
              </w:rPr>
            </w:pPr>
          </w:p>
        </w:tc>
      </w:tr>
    </w:tbl>
    <w:p w:rsidR="005A5903" w:rsidRPr="00D414F5" w:rsidRDefault="00684E0C" w:rsidP="005A5903">
      <w:pPr>
        <w:rPr>
          <w:rFonts w:ascii="Arial" w:hAnsi="Arial" w:cs="Arial"/>
        </w:rPr>
      </w:pPr>
      <w:r>
        <w:rPr>
          <w:rFonts w:ascii="Arial" w:hAnsi="Arial" w:cs="Arial"/>
        </w:rPr>
        <w:fldChar w:fldCharType="end"/>
      </w:r>
    </w:p>
    <w:bookmarkEnd w:id="110"/>
    <w:p w:rsidR="002A2B87" w:rsidRDefault="002A2B87" w:rsidP="00825A15">
      <w:pPr>
        <w:rPr>
          <w:lang w:val="el-GR"/>
        </w:rPr>
      </w:pPr>
    </w:p>
    <w:p w:rsidR="00533CD5" w:rsidRDefault="00533CD5" w:rsidP="00825A15">
      <w:pPr>
        <w:rPr>
          <w:lang w:val="el-GR"/>
        </w:rPr>
      </w:pPr>
    </w:p>
    <w:p w:rsidR="00533CD5" w:rsidRPr="00533CD5" w:rsidRDefault="00533CD5" w:rsidP="00533CD5">
      <w:pPr>
        <w:jc w:val="right"/>
        <w:rPr>
          <w:lang w:val="el-GR"/>
        </w:rPr>
      </w:pPr>
      <w:r w:rsidRPr="00533CD5">
        <w:rPr>
          <w:lang w:val="el-GR"/>
        </w:rPr>
        <w:t>……</w:t>
      </w:r>
      <w:r>
        <w:rPr>
          <w:lang w:val="el-GR"/>
        </w:rPr>
        <w:t>…….</w:t>
      </w:r>
      <w:r w:rsidRPr="00533CD5">
        <w:rPr>
          <w:lang w:val="el-GR"/>
        </w:rPr>
        <w:t>……</w:t>
      </w:r>
      <w:r>
        <w:rPr>
          <w:lang w:val="el-GR"/>
        </w:rPr>
        <w:t>………/…….</w:t>
      </w:r>
      <w:r w:rsidRPr="00533CD5">
        <w:rPr>
          <w:lang w:val="el-GR"/>
        </w:rPr>
        <w:t>……</w:t>
      </w:r>
      <w:r>
        <w:rPr>
          <w:lang w:val="el-GR"/>
        </w:rPr>
        <w:t>/</w:t>
      </w:r>
      <w:r w:rsidRPr="00533CD5">
        <w:rPr>
          <w:lang w:val="el-GR"/>
        </w:rPr>
        <w:t>………… /  2022</w:t>
      </w:r>
    </w:p>
    <w:p w:rsidR="00533CD5" w:rsidRPr="00533CD5" w:rsidRDefault="00533CD5" w:rsidP="00533CD5">
      <w:pPr>
        <w:jc w:val="right"/>
        <w:rPr>
          <w:lang w:val="el-GR"/>
        </w:rPr>
      </w:pPr>
      <w:r w:rsidRPr="00533CD5">
        <w:rPr>
          <w:lang w:val="el-GR"/>
        </w:rPr>
        <w:t xml:space="preserve">    (Τόπος και ημερομηνία)</w:t>
      </w:r>
    </w:p>
    <w:p w:rsidR="00533CD5" w:rsidRDefault="00533CD5" w:rsidP="00533CD5">
      <w:pPr>
        <w:jc w:val="right"/>
        <w:rPr>
          <w:lang w:val="en-US"/>
        </w:rPr>
      </w:pPr>
      <w:r w:rsidRPr="00533CD5">
        <w:rPr>
          <w:lang w:val="el-GR"/>
        </w:rPr>
        <w:t>Ο Προσφέρων</w:t>
      </w:r>
    </w:p>
    <w:p w:rsidR="00431DE5" w:rsidRDefault="00431DE5" w:rsidP="00533CD5">
      <w:pPr>
        <w:jc w:val="right"/>
        <w:rPr>
          <w:lang w:val="en-US"/>
        </w:rPr>
      </w:pPr>
    </w:p>
    <w:p w:rsidR="00431DE5" w:rsidRDefault="00431DE5" w:rsidP="00533CD5">
      <w:pPr>
        <w:jc w:val="right"/>
        <w:rPr>
          <w:lang w:val="en-US"/>
        </w:rPr>
      </w:pPr>
    </w:p>
    <w:p w:rsidR="00431DE5" w:rsidRDefault="00431DE5" w:rsidP="00533CD5">
      <w:pPr>
        <w:jc w:val="right"/>
        <w:rPr>
          <w:lang w:val="en-US"/>
        </w:rPr>
      </w:pPr>
    </w:p>
    <w:p w:rsidR="00431DE5" w:rsidRDefault="00431DE5" w:rsidP="00533CD5">
      <w:pPr>
        <w:jc w:val="right"/>
        <w:rPr>
          <w:lang w:val="en-US"/>
        </w:rPr>
      </w:pPr>
    </w:p>
    <w:p w:rsidR="00431DE5" w:rsidRDefault="00431DE5" w:rsidP="00533CD5">
      <w:pPr>
        <w:jc w:val="right"/>
        <w:rPr>
          <w:lang w:val="en-US"/>
        </w:rPr>
      </w:pPr>
    </w:p>
    <w:p w:rsidR="00431DE5" w:rsidRDefault="00431DE5" w:rsidP="00533CD5">
      <w:pPr>
        <w:jc w:val="right"/>
        <w:rPr>
          <w:lang w:val="en-US"/>
        </w:rPr>
      </w:pPr>
    </w:p>
    <w:p w:rsidR="00431DE5" w:rsidRDefault="00431DE5" w:rsidP="00533CD5">
      <w:pPr>
        <w:jc w:val="right"/>
        <w:rPr>
          <w:lang w:val="en-US"/>
        </w:rPr>
      </w:pPr>
    </w:p>
    <w:p w:rsidR="00431DE5" w:rsidRDefault="00431DE5" w:rsidP="00533CD5">
      <w:pPr>
        <w:jc w:val="right"/>
        <w:rPr>
          <w:lang w:val="en-US"/>
        </w:rPr>
      </w:pPr>
    </w:p>
    <w:p w:rsidR="00431DE5" w:rsidRDefault="00431DE5" w:rsidP="00533CD5">
      <w:pPr>
        <w:jc w:val="right"/>
        <w:rPr>
          <w:lang w:val="en-US"/>
        </w:rPr>
      </w:pPr>
    </w:p>
    <w:p w:rsidR="00431DE5" w:rsidRDefault="00431DE5" w:rsidP="00533CD5">
      <w:pPr>
        <w:jc w:val="right"/>
        <w:rPr>
          <w:lang w:val="en-US"/>
        </w:rPr>
      </w:pPr>
    </w:p>
    <w:p w:rsidR="00154567" w:rsidRDefault="00154567" w:rsidP="00154567">
      <w:pPr>
        <w:rPr>
          <w:lang w:val="en-US"/>
        </w:rPr>
      </w:pPr>
    </w:p>
    <w:p w:rsidR="00154567" w:rsidRPr="00280FE3" w:rsidRDefault="00154567" w:rsidP="00154567">
      <w:pPr>
        <w:keepNext/>
        <w:keepLines/>
        <w:spacing w:after="0"/>
        <w:ind w:left="40" w:right="45"/>
        <w:rPr>
          <w:b/>
          <w:noProof/>
          <w:lang w:eastAsia="el-GR"/>
        </w:rPr>
      </w:pPr>
      <w:r>
        <w:rPr>
          <w:noProof/>
          <w:lang w:eastAsia="el-GR"/>
        </w:rPr>
        <w:lastRenderedPageBreak/>
        <w:tab/>
      </w:r>
      <w:r>
        <w:rPr>
          <w:noProof/>
          <w:lang w:eastAsia="el-GR"/>
        </w:rPr>
        <w:tab/>
      </w:r>
      <w:r>
        <w:rPr>
          <w:noProof/>
          <w:lang w:eastAsia="el-GR"/>
        </w:rPr>
        <w:tab/>
      </w:r>
      <w:r>
        <w:rPr>
          <w:noProof/>
          <w:lang w:eastAsia="el-GR"/>
        </w:rPr>
        <w:tab/>
      </w:r>
      <w:r>
        <w:rPr>
          <w:noProof/>
          <w:lang w:eastAsia="el-GR"/>
        </w:rPr>
        <w:tab/>
      </w:r>
      <w:r>
        <w:rPr>
          <w:noProof/>
          <w:lang w:eastAsia="el-GR"/>
        </w:rPr>
        <w:tab/>
      </w:r>
      <w:r>
        <w:rPr>
          <w:noProof/>
          <w:lang w:eastAsia="el-GR"/>
        </w:rPr>
        <w:tab/>
      </w:r>
      <w:r>
        <w:rPr>
          <w:noProof/>
          <w:lang w:eastAsia="el-GR"/>
        </w:rPr>
        <w:tab/>
        <w:t xml:space="preserve">       </w:t>
      </w:r>
      <w:r w:rsidRPr="00280FE3">
        <w:rPr>
          <w:b/>
          <w:noProof/>
          <w:lang w:eastAsia="el-GR"/>
        </w:rPr>
        <w:t>Α.Δ.Α.: ΨΡΜ2ΩΚΓ-Κ6Μ</w:t>
      </w:r>
    </w:p>
    <w:p w:rsidR="00154567" w:rsidRPr="006434FF" w:rsidRDefault="00761596" w:rsidP="00154567">
      <w:pPr>
        <w:keepNext/>
        <w:keepLines/>
        <w:spacing w:after="0"/>
        <w:ind w:left="40" w:right="45"/>
        <w:rPr>
          <w:noProof/>
          <w:lang w:eastAsia="el-GR"/>
        </w:rPr>
      </w:pPr>
      <w:r>
        <w:rPr>
          <w:noProof/>
          <w:lang w:val="el-GR" w:eastAsia="el-GR"/>
        </w:rPr>
        <w:drawing>
          <wp:inline distT="0" distB="0" distL="0" distR="0">
            <wp:extent cx="828675" cy="781050"/>
            <wp:effectExtent l="19050" t="0" r="9525" b="0"/>
            <wp:docPr id="1" name="Εικόνα 2" descr="σήμ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σήμα"/>
                    <pic:cNvPicPr>
                      <a:picLocks noChangeAspect="1" noChangeArrowheads="1"/>
                    </pic:cNvPicPr>
                  </pic:nvPicPr>
                  <pic:blipFill>
                    <a:blip r:embed="rId30"/>
                    <a:srcRect/>
                    <a:stretch>
                      <a:fillRect/>
                    </a:stretch>
                  </pic:blipFill>
                  <pic:spPr bwMode="auto">
                    <a:xfrm>
                      <a:off x="0" y="0"/>
                      <a:ext cx="828675" cy="781050"/>
                    </a:xfrm>
                    <a:prstGeom prst="rect">
                      <a:avLst/>
                    </a:prstGeom>
                    <a:noFill/>
                    <a:ln w="9525">
                      <a:noFill/>
                      <a:miter lim="800000"/>
                      <a:headEnd/>
                      <a:tailEnd/>
                    </a:ln>
                  </pic:spPr>
                </pic:pic>
              </a:graphicData>
            </a:graphic>
          </wp:inline>
        </w:drawing>
      </w:r>
      <w:r w:rsidR="00154567" w:rsidRPr="0093113F">
        <w:rPr>
          <w:noProof/>
          <w:lang w:eastAsia="el-GR"/>
        </w:rPr>
        <w:tab/>
      </w:r>
      <w:r w:rsidR="00154567" w:rsidRPr="0093113F">
        <w:rPr>
          <w:noProof/>
          <w:lang w:eastAsia="el-GR"/>
        </w:rPr>
        <w:tab/>
      </w:r>
      <w:r w:rsidR="00154567" w:rsidRPr="0093113F">
        <w:rPr>
          <w:noProof/>
          <w:lang w:eastAsia="el-GR"/>
        </w:rPr>
        <w:tab/>
      </w:r>
      <w:r w:rsidR="00154567" w:rsidRPr="0093113F">
        <w:rPr>
          <w:noProof/>
          <w:lang w:eastAsia="el-GR"/>
        </w:rPr>
        <w:tab/>
      </w:r>
      <w:r w:rsidR="00154567">
        <w:rPr>
          <w:noProof/>
          <w:lang w:eastAsia="el-GR"/>
        </w:rPr>
        <w:t xml:space="preserve">                                   </w:t>
      </w:r>
      <w:r w:rsidR="00154567" w:rsidRPr="006434FF">
        <w:rPr>
          <w:b/>
          <w:noProof/>
          <w:lang w:eastAsia="el-GR"/>
        </w:rPr>
        <w:t xml:space="preserve">Ναύπακτος: </w:t>
      </w:r>
      <w:r w:rsidR="00154567">
        <w:rPr>
          <w:b/>
          <w:noProof/>
          <w:lang w:eastAsia="el-GR"/>
        </w:rPr>
        <w:t>29/11/2022</w:t>
      </w:r>
    </w:p>
    <w:tbl>
      <w:tblPr>
        <w:tblW w:w="10074" w:type="dxa"/>
        <w:tblInd w:w="-426" w:type="dxa"/>
        <w:tblLayout w:type="fixed"/>
        <w:tblCellMar>
          <w:left w:w="0" w:type="dxa"/>
          <w:right w:w="0" w:type="dxa"/>
        </w:tblCellMar>
        <w:tblLook w:val="0000"/>
      </w:tblPr>
      <w:tblGrid>
        <w:gridCol w:w="4254"/>
        <w:gridCol w:w="1417"/>
        <w:gridCol w:w="4403"/>
      </w:tblGrid>
      <w:tr w:rsidR="00154567" w:rsidRPr="00154567" w:rsidTr="00774590">
        <w:trPr>
          <w:trHeight w:val="3187"/>
        </w:trPr>
        <w:tc>
          <w:tcPr>
            <w:tcW w:w="4254" w:type="dxa"/>
          </w:tcPr>
          <w:p w:rsidR="00154567" w:rsidRPr="00154567" w:rsidRDefault="00154567" w:rsidP="00774590">
            <w:pPr>
              <w:keepLines/>
              <w:snapToGrid w:val="0"/>
              <w:spacing w:after="0"/>
              <w:ind w:right="85"/>
              <w:rPr>
                <w:b/>
                <w:bCs/>
                <w:color w:val="000000"/>
                <w:lang w:val="el-GR"/>
              </w:rPr>
            </w:pPr>
            <w:r w:rsidRPr="00154567">
              <w:rPr>
                <w:b/>
                <w:bCs/>
                <w:color w:val="000000"/>
                <w:lang w:val="el-GR"/>
              </w:rPr>
              <w:t>ΕΛΛΗΝΙΚΗ ΔΗΜΟΚΡΑΤΙΑ</w:t>
            </w:r>
          </w:p>
          <w:p w:rsidR="00154567" w:rsidRPr="00154567" w:rsidRDefault="00154567" w:rsidP="00774590">
            <w:pPr>
              <w:keepLines/>
              <w:snapToGrid w:val="0"/>
              <w:spacing w:after="0"/>
              <w:ind w:right="85"/>
              <w:rPr>
                <w:b/>
                <w:bCs/>
                <w:color w:val="000000"/>
                <w:lang w:val="el-GR"/>
              </w:rPr>
            </w:pPr>
            <w:r w:rsidRPr="00154567">
              <w:rPr>
                <w:b/>
                <w:bCs/>
                <w:color w:val="000000"/>
                <w:lang w:val="el-GR"/>
              </w:rPr>
              <w:t>ΝΟΜΟΣ ΑΙΤ/ΝΙΑΣ</w:t>
            </w:r>
          </w:p>
          <w:p w:rsidR="00154567" w:rsidRPr="00154567" w:rsidRDefault="00154567" w:rsidP="00774590">
            <w:pPr>
              <w:keepNext/>
              <w:keepLines/>
              <w:spacing w:after="0"/>
              <w:ind w:right="85"/>
              <w:rPr>
                <w:b/>
                <w:bCs/>
                <w:color w:val="000000"/>
                <w:lang w:val="el-GR"/>
              </w:rPr>
            </w:pPr>
            <w:r w:rsidRPr="00154567">
              <w:rPr>
                <w:b/>
                <w:bCs/>
                <w:color w:val="000000"/>
                <w:lang w:val="el-GR"/>
              </w:rPr>
              <w:t>ΔΗΜΟΣ ΝΑΥΠΑΚΤΙΑΣ</w:t>
            </w:r>
          </w:p>
          <w:p w:rsidR="00154567" w:rsidRPr="00154567" w:rsidRDefault="00154567" w:rsidP="00774590">
            <w:pPr>
              <w:keepNext/>
              <w:keepLines/>
              <w:spacing w:after="0"/>
              <w:ind w:right="40"/>
              <w:rPr>
                <w:b/>
                <w:bCs/>
                <w:color w:val="000000"/>
                <w:lang w:val="el-GR"/>
              </w:rPr>
            </w:pPr>
            <w:r w:rsidRPr="00154567">
              <w:rPr>
                <w:b/>
                <w:bCs/>
                <w:color w:val="000000"/>
                <w:lang w:val="el-GR"/>
              </w:rPr>
              <w:t>Δ/ΝΣΗ ΟΙΚΟΝΟΜΙΚΩΝ ΥΠΗΡΕΣΙΩΝ</w:t>
            </w:r>
          </w:p>
          <w:p w:rsidR="00154567" w:rsidRPr="00154567" w:rsidRDefault="00154567" w:rsidP="00774590">
            <w:pPr>
              <w:keepNext/>
              <w:keepLines/>
              <w:spacing w:after="0"/>
              <w:ind w:right="40"/>
              <w:rPr>
                <w:b/>
                <w:bCs/>
                <w:color w:val="000000"/>
                <w:lang w:val="el-GR"/>
              </w:rPr>
            </w:pPr>
            <w:r w:rsidRPr="00154567">
              <w:rPr>
                <w:b/>
                <w:bCs/>
                <w:color w:val="000000"/>
                <w:lang w:val="el-GR"/>
              </w:rPr>
              <w:t>ΤΜΗΜΑ ΠΡΟΜΗΘΕΙΩΝ ΚΑΙ ΑΠΟΘΗΚΩΝ</w:t>
            </w:r>
          </w:p>
          <w:p w:rsidR="00154567" w:rsidRPr="00154567" w:rsidRDefault="00154567" w:rsidP="00774590">
            <w:pPr>
              <w:keepNext/>
              <w:keepLines/>
              <w:spacing w:after="0"/>
              <w:ind w:right="40"/>
              <w:rPr>
                <w:b/>
                <w:bCs/>
                <w:color w:val="000000"/>
                <w:lang w:val="el-GR"/>
              </w:rPr>
            </w:pPr>
            <w:r w:rsidRPr="00154567">
              <w:rPr>
                <w:b/>
                <w:bCs/>
                <w:color w:val="000000"/>
                <w:lang w:val="el-GR"/>
              </w:rPr>
              <w:t xml:space="preserve">Πληροφορίες: </w:t>
            </w:r>
            <w:r w:rsidRPr="00154567">
              <w:rPr>
                <w:bCs/>
                <w:color w:val="000000"/>
                <w:lang w:val="el-GR"/>
              </w:rPr>
              <w:t>Παναγιωτοπούλου Σταυρούλα</w:t>
            </w:r>
          </w:p>
          <w:p w:rsidR="00154567" w:rsidRPr="00154567" w:rsidRDefault="00154567" w:rsidP="00774590">
            <w:pPr>
              <w:spacing w:after="0"/>
              <w:rPr>
                <w:lang w:val="el-GR"/>
              </w:rPr>
            </w:pPr>
            <w:r w:rsidRPr="00154567">
              <w:rPr>
                <w:b/>
                <w:lang w:val="el-GR"/>
              </w:rPr>
              <w:t>Ταχ.Δ/νση       :</w:t>
            </w:r>
            <w:r w:rsidRPr="00154567">
              <w:rPr>
                <w:lang w:val="el-GR"/>
              </w:rPr>
              <w:t xml:space="preserve"> Δήμος Ναυπακτίας</w:t>
            </w:r>
          </w:p>
          <w:p w:rsidR="00154567" w:rsidRPr="00154567" w:rsidRDefault="00154567" w:rsidP="00774590">
            <w:pPr>
              <w:spacing w:after="0"/>
              <w:rPr>
                <w:lang w:val="el-GR"/>
              </w:rPr>
            </w:pPr>
            <w:r w:rsidRPr="00154567">
              <w:rPr>
                <w:lang w:val="el-GR"/>
              </w:rPr>
              <w:t xml:space="preserve">                             Ιλάρχου Τζαβέλα 37</w:t>
            </w:r>
          </w:p>
          <w:p w:rsidR="00154567" w:rsidRPr="00154567" w:rsidRDefault="00154567" w:rsidP="00774590">
            <w:pPr>
              <w:spacing w:after="0"/>
              <w:rPr>
                <w:lang w:val="el-GR"/>
              </w:rPr>
            </w:pPr>
            <w:r w:rsidRPr="00154567">
              <w:rPr>
                <w:lang w:val="el-GR"/>
              </w:rPr>
              <w:t xml:space="preserve">                             Ναύπακτος 30300</w:t>
            </w:r>
          </w:p>
          <w:p w:rsidR="00154567" w:rsidRPr="00154567" w:rsidRDefault="00154567" w:rsidP="00774590">
            <w:pPr>
              <w:spacing w:after="0"/>
              <w:rPr>
                <w:lang w:val="el-GR"/>
              </w:rPr>
            </w:pPr>
            <w:r w:rsidRPr="00154567">
              <w:rPr>
                <w:b/>
                <w:lang w:val="el-GR"/>
              </w:rPr>
              <w:t xml:space="preserve">Τηλέφωνο   : </w:t>
            </w:r>
            <w:r w:rsidRPr="00154567">
              <w:rPr>
                <w:lang w:val="el-GR"/>
              </w:rPr>
              <w:t>2634361211</w:t>
            </w:r>
          </w:p>
          <w:p w:rsidR="00154567" w:rsidRPr="00154567" w:rsidRDefault="00154567" w:rsidP="00774590">
            <w:pPr>
              <w:keepNext/>
              <w:keepLines/>
              <w:spacing w:after="0"/>
              <w:ind w:right="40"/>
              <w:rPr>
                <w:b/>
                <w:color w:val="000000"/>
                <w:lang w:val="el-GR"/>
              </w:rPr>
            </w:pPr>
            <w:r w:rsidRPr="0093113F">
              <w:rPr>
                <w:b/>
                <w:lang w:val="en-US"/>
              </w:rPr>
              <w:t>Email</w:t>
            </w:r>
            <w:r w:rsidRPr="00154567">
              <w:rPr>
                <w:b/>
                <w:lang w:val="el-GR"/>
              </w:rPr>
              <w:t xml:space="preserve">              : </w:t>
            </w:r>
            <w:r>
              <w:rPr>
                <w:rFonts w:eastAsia="Cambria"/>
                <w:color w:val="0000FF"/>
                <w:u w:val="single"/>
                <w:lang w:val="en-US"/>
              </w:rPr>
              <w:t>slpap</w:t>
            </w:r>
            <w:r w:rsidRPr="00154567">
              <w:rPr>
                <w:rFonts w:eastAsia="Cambria"/>
                <w:color w:val="0000FF"/>
                <w:u w:val="single"/>
                <w:lang w:val="el-GR"/>
              </w:rPr>
              <w:t>1983@</w:t>
            </w:r>
            <w:r>
              <w:rPr>
                <w:rFonts w:eastAsia="Cambria"/>
                <w:color w:val="0000FF"/>
                <w:u w:val="single"/>
                <w:lang w:val="en-US"/>
              </w:rPr>
              <w:t>gmail</w:t>
            </w:r>
            <w:r w:rsidRPr="00154567">
              <w:rPr>
                <w:rFonts w:eastAsia="Cambria"/>
                <w:color w:val="0000FF"/>
                <w:u w:val="single"/>
                <w:lang w:val="el-GR"/>
              </w:rPr>
              <w:t>.</w:t>
            </w:r>
            <w:r>
              <w:rPr>
                <w:rFonts w:eastAsia="Cambria"/>
                <w:color w:val="0000FF"/>
                <w:u w:val="single"/>
                <w:lang w:val="en-US"/>
              </w:rPr>
              <w:t>com</w:t>
            </w:r>
          </w:p>
        </w:tc>
        <w:tc>
          <w:tcPr>
            <w:tcW w:w="1417" w:type="dxa"/>
          </w:tcPr>
          <w:p w:rsidR="00154567" w:rsidRPr="00154567" w:rsidRDefault="00154567" w:rsidP="00774590">
            <w:pPr>
              <w:keepNext/>
              <w:keepLines/>
              <w:snapToGrid w:val="0"/>
              <w:spacing w:after="0"/>
              <w:rPr>
                <w:b/>
                <w:bCs/>
                <w:color w:val="000000"/>
                <w:lang w:val="el-GR"/>
              </w:rPr>
            </w:pPr>
          </w:p>
          <w:p w:rsidR="00154567" w:rsidRPr="00154567" w:rsidRDefault="00154567" w:rsidP="00774590">
            <w:pPr>
              <w:keepNext/>
              <w:keepLines/>
              <w:snapToGrid w:val="0"/>
              <w:spacing w:after="0"/>
              <w:rPr>
                <w:b/>
                <w:bCs/>
                <w:color w:val="000000"/>
                <w:lang w:val="el-GR"/>
              </w:rPr>
            </w:pPr>
          </w:p>
          <w:p w:rsidR="00154567" w:rsidRPr="00154567" w:rsidRDefault="00154567" w:rsidP="00774590">
            <w:pPr>
              <w:keepNext/>
              <w:keepLines/>
              <w:snapToGrid w:val="0"/>
              <w:spacing w:after="0"/>
              <w:rPr>
                <w:b/>
                <w:bCs/>
                <w:color w:val="000000"/>
                <w:lang w:val="el-GR"/>
              </w:rPr>
            </w:pPr>
          </w:p>
          <w:p w:rsidR="00154567" w:rsidRPr="0093113F" w:rsidRDefault="00154567" w:rsidP="00774590">
            <w:pPr>
              <w:keepNext/>
              <w:keepLines/>
              <w:snapToGrid w:val="0"/>
              <w:spacing w:after="0"/>
              <w:rPr>
                <w:b/>
                <w:bCs/>
                <w:color w:val="000000"/>
              </w:rPr>
            </w:pPr>
            <w:r w:rsidRPr="00154567">
              <w:rPr>
                <w:b/>
                <w:bCs/>
                <w:color w:val="000000"/>
                <w:lang w:val="el-GR"/>
              </w:rPr>
              <w:t xml:space="preserve">       </w:t>
            </w:r>
            <w:r>
              <w:rPr>
                <w:b/>
                <w:bCs/>
                <w:color w:val="000000"/>
              </w:rPr>
              <w:t>ΥΠΗΡΕΣΙΑ</w:t>
            </w:r>
            <w:r w:rsidRPr="0093113F">
              <w:rPr>
                <w:b/>
                <w:bCs/>
                <w:color w:val="000000"/>
              </w:rPr>
              <w:t>:</w:t>
            </w:r>
          </w:p>
          <w:p w:rsidR="00154567" w:rsidRPr="0093113F" w:rsidRDefault="00154567" w:rsidP="00774590">
            <w:pPr>
              <w:keepNext/>
              <w:keepLines/>
              <w:snapToGrid w:val="0"/>
              <w:spacing w:after="0"/>
              <w:rPr>
                <w:b/>
                <w:bCs/>
                <w:color w:val="000000"/>
              </w:rPr>
            </w:pPr>
          </w:p>
          <w:p w:rsidR="00154567" w:rsidRPr="0093113F" w:rsidRDefault="00154567" w:rsidP="00774590">
            <w:pPr>
              <w:keepNext/>
              <w:keepLines/>
              <w:snapToGrid w:val="0"/>
              <w:spacing w:after="0"/>
              <w:rPr>
                <w:b/>
                <w:bCs/>
                <w:color w:val="000000"/>
              </w:rPr>
            </w:pPr>
          </w:p>
          <w:p w:rsidR="00154567" w:rsidRPr="0093113F" w:rsidRDefault="00154567" w:rsidP="00774590">
            <w:pPr>
              <w:keepNext/>
              <w:keepLines/>
              <w:snapToGrid w:val="0"/>
              <w:spacing w:after="0"/>
              <w:rPr>
                <w:b/>
                <w:bCs/>
                <w:color w:val="000000"/>
              </w:rPr>
            </w:pPr>
          </w:p>
          <w:p w:rsidR="00154567" w:rsidRPr="0093113F" w:rsidRDefault="00154567" w:rsidP="00774590">
            <w:pPr>
              <w:keepNext/>
              <w:keepLines/>
              <w:snapToGrid w:val="0"/>
              <w:spacing w:after="0"/>
              <w:rPr>
                <w:b/>
                <w:bCs/>
                <w:color w:val="000000"/>
              </w:rPr>
            </w:pPr>
          </w:p>
          <w:p w:rsidR="00154567" w:rsidRPr="0093113F" w:rsidRDefault="00154567" w:rsidP="00774590">
            <w:pPr>
              <w:keepNext/>
              <w:keepLines/>
              <w:snapToGrid w:val="0"/>
              <w:spacing w:after="0"/>
              <w:ind w:left="40" w:right="41"/>
              <w:rPr>
                <w:b/>
                <w:bCs/>
                <w:color w:val="000000"/>
              </w:rPr>
            </w:pPr>
          </w:p>
        </w:tc>
        <w:tc>
          <w:tcPr>
            <w:tcW w:w="4403" w:type="dxa"/>
          </w:tcPr>
          <w:p w:rsidR="00154567" w:rsidRPr="00154567" w:rsidRDefault="00154567" w:rsidP="00774590">
            <w:pPr>
              <w:keepNext/>
              <w:keepLines/>
              <w:spacing w:after="0"/>
              <w:ind w:left="40" w:right="45"/>
              <w:rPr>
                <w:b/>
                <w:bCs/>
                <w:color w:val="000000"/>
                <w:lang w:val="el-GR"/>
              </w:rPr>
            </w:pPr>
            <w:r w:rsidRPr="00154567">
              <w:rPr>
                <w:b/>
                <w:bCs/>
                <w:color w:val="000000"/>
                <w:lang w:val="el-GR"/>
              </w:rPr>
              <w:t xml:space="preserve"> Αριθμ. Πρωτ.: 25058</w:t>
            </w:r>
          </w:p>
          <w:p w:rsidR="00154567" w:rsidRPr="00154567" w:rsidRDefault="00154567" w:rsidP="00774590">
            <w:pPr>
              <w:keepNext/>
              <w:keepLines/>
              <w:spacing w:after="0"/>
              <w:ind w:left="40" w:right="45"/>
              <w:rPr>
                <w:b/>
                <w:bCs/>
                <w:color w:val="000000"/>
                <w:lang w:val="el-GR"/>
              </w:rPr>
            </w:pPr>
          </w:p>
          <w:p w:rsidR="00154567" w:rsidRPr="00154567" w:rsidRDefault="00154567" w:rsidP="00774590">
            <w:pPr>
              <w:keepNext/>
              <w:keepLines/>
              <w:spacing w:after="0"/>
              <w:ind w:left="40" w:right="45"/>
              <w:rPr>
                <w:b/>
                <w:bCs/>
                <w:color w:val="000000"/>
                <w:lang w:val="el-GR"/>
              </w:rPr>
            </w:pPr>
          </w:p>
          <w:p w:rsidR="00154567" w:rsidRPr="00154567" w:rsidRDefault="00154567" w:rsidP="00774590">
            <w:pPr>
              <w:keepNext/>
              <w:keepLines/>
              <w:spacing w:after="0"/>
              <w:ind w:left="40" w:right="45"/>
              <w:rPr>
                <w:b/>
                <w:bCs/>
                <w:color w:val="000000"/>
                <w:lang w:val="el-GR"/>
              </w:rPr>
            </w:pPr>
            <w:r w:rsidRPr="00154567">
              <w:rPr>
                <w:b/>
                <w:bCs/>
                <w:color w:val="000000"/>
                <w:lang w:val="el-GR"/>
              </w:rPr>
              <w:t>«ΣΥΝΤΗΡΗΣΗ &amp; ΕΠΙΣΚΕΥΗ ΟΧΗΜΑΤΩΝ»</w:t>
            </w:r>
          </w:p>
          <w:p w:rsidR="00154567" w:rsidRPr="00154567" w:rsidRDefault="00154567" w:rsidP="00774590">
            <w:pPr>
              <w:keepNext/>
              <w:keepLines/>
              <w:spacing w:after="0"/>
              <w:ind w:left="40" w:right="45"/>
              <w:rPr>
                <w:b/>
                <w:bCs/>
                <w:color w:val="000000"/>
                <w:lang w:val="el-GR"/>
              </w:rPr>
            </w:pPr>
          </w:p>
        </w:tc>
      </w:tr>
    </w:tbl>
    <w:p w:rsidR="00154567" w:rsidRPr="00154567" w:rsidRDefault="00154567" w:rsidP="00154567">
      <w:pPr>
        <w:spacing w:after="160"/>
        <w:rPr>
          <w:sz w:val="24"/>
          <w:lang w:val="el-GR"/>
        </w:rPr>
      </w:pPr>
    </w:p>
    <w:p w:rsidR="00154567" w:rsidRPr="00154567" w:rsidRDefault="00154567" w:rsidP="00154567">
      <w:pPr>
        <w:spacing w:after="0"/>
        <w:rPr>
          <w:rFonts w:ascii="Times New Roman" w:hAnsi="Times New Roman" w:cs="Times New Roman"/>
          <w:b/>
          <w:sz w:val="24"/>
          <w:lang w:val="el-GR" w:eastAsia="el-GR"/>
        </w:rPr>
      </w:pPr>
      <w:r w:rsidRPr="00154567">
        <w:rPr>
          <w:rFonts w:ascii="Times New Roman" w:hAnsi="Times New Roman" w:cs="Times New Roman"/>
          <w:b/>
          <w:sz w:val="24"/>
          <w:lang w:val="el-GR" w:eastAsia="el-GR"/>
        </w:rPr>
        <w:t xml:space="preserve">ΠΡΟΫΠΟΛΟΓΙΣΜΟΣ: 378.000,00€, συμπεριλαμβανομένου Φ.Π.Α 24% </w:t>
      </w:r>
    </w:p>
    <w:p w:rsidR="00154567" w:rsidRPr="00154567" w:rsidRDefault="00154567" w:rsidP="00154567">
      <w:pPr>
        <w:spacing w:after="0"/>
        <w:rPr>
          <w:rFonts w:ascii="Times New Roman" w:hAnsi="Times New Roman" w:cs="Times New Roman"/>
          <w:b/>
          <w:sz w:val="24"/>
          <w:lang w:val="el-GR" w:eastAsia="el-GR"/>
        </w:rPr>
      </w:pPr>
      <w:r w:rsidRPr="00154567">
        <w:rPr>
          <w:rFonts w:ascii="Times New Roman" w:hAnsi="Times New Roman" w:cs="Times New Roman"/>
          <w:b/>
          <w:sz w:val="24"/>
          <w:lang w:val="el-GR" w:eastAsia="el-GR"/>
        </w:rPr>
        <w:tab/>
      </w:r>
      <w:r w:rsidRPr="00154567">
        <w:rPr>
          <w:rFonts w:ascii="Times New Roman" w:hAnsi="Times New Roman" w:cs="Times New Roman"/>
          <w:b/>
          <w:sz w:val="24"/>
          <w:lang w:val="el-GR" w:eastAsia="el-GR"/>
        </w:rPr>
        <w:tab/>
      </w:r>
      <w:r w:rsidRPr="00154567">
        <w:rPr>
          <w:rFonts w:ascii="Times New Roman" w:hAnsi="Times New Roman" w:cs="Times New Roman"/>
          <w:b/>
          <w:sz w:val="24"/>
          <w:lang w:val="el-GR" w:eastAsia="el-GR"/>
        </w:rPr>
        <w:tab/>
      </w:r>
      <w:r w:rsidRPr="00154567">
        <w:rPr>
          <w:rFonts w:ascii="Times New Roman" w:hAnsi="Times New Roman" w:cs="Times New Roman"/>
          <w:b/>
          <w:sz w:val="24"/>
          <w:lang w:val="el-GR" w:eastAsia="el-GR"/>
        </w:rPr>
        <w:tab/>
      </w:r>
    </w:p>
    <w:p w:rsidR="00154567" w:rsidRPr="00154567" w:rsidRDefault="00154567" w:rsidP="00154567">
      <w:pPr>
        <w:spacing w:after="0"/>
        <w:ind w:left="7200"/>
        <w:rPr>
          <w:rFonts w:ascii="Times New Roman" w:hAnsi="Times New Roman" w:cs="Times New Roman"/>
          <w:b/>
          <w:sz w:val="24"/>
          <w:lang w:val="el-GR" w:eastAsia="el-GR"/>
        </w:rPr>
      </w:pPr>
    </w:p>
    <w:p w:rsidR="00154567" w:rsidRPr="00154567" w:rsidRDefault="00154567" w:rsidP="00154567">
      <w:pPr>
        <w:spacing w:after="0"/>
        <w:jc w:val="center"/>
        <w:rPr>
          <w:rFonts w:ascii="Times New Roman" w:hAnsi="Times New Roman" w:cs="Times New Roman"/>
          <w:b/>
          <w:sz w:val="24"/>
          <w:u w:val="single"/>
          <w:lang w:val="el-GR" w:eastAsia="el-GR"/>
        </w:rPr>
      </w:pPr>
      <w:r w:rsidRPr="00154567">
        <w:rPr>
          <w:rFonts w:ascii="Times New Roman" w:hAnsi="Times New Roman" w:cs="Times New Roman"/>
          <w:b/>
          <w:sz w:val="24"/>
          <w:u w:val="single"/>
          <w:lang w:val="el-GR" w:eastAsia="el-GR"/>
        </w:rPr>
        <w:t>ΠΕΡΙΛΗΨΗ ΔΙΑΚΗΡΥΞΗΣ ΑΝΟΙΚΤΟΥ ΔΙΑΓΩΝΙΣΜΟΥ</w:t>
      </w:r>
    </w:p>
    <w:p w:rsidR="00154567" w:rsidRPr="00154567" w:rsidRDefault="00154567" w:rsidP="00154567">
      <w:pPr>
        <w:spacing w:after="0"/>
        <w:jc w:val="center"/>
        <w:rPr>
          <w:rFonts w:ascii="Times New Roman" w:hAnsi="Times New Roman" w:cs="Times New Roman"/>
          <w:b/>
          <w:sz w:val="24"/>
          <w:u w:val="single"/>
          <w:lang w:val="el-GR" w:eastAsia="el-GR"/>
        </w:rPr>
      </w:pPr>
    </w:p>
    <w:p w:rsidR="00154567" w:rsidRPr="00154567" w:rsidRDefault="00154567" w:rsidP="00154567">
      <w:pPr>
        <w:autoSpaceDE w:val="0"/>
        <w:autoSpaceDN w:val="0"/>
        <w:adjustRightInd w:val="0"/>
        <w:spacing w:after="0"/>
        <w:rPr>
          <w:rFonts w:ascii="Times New Roman" w:hAnsi="Times New Roman" w:cs="Times New Roman"/>
          <w:b/>
          <w:bCs/>
          <w:color w:val="000000"/>
          <w:sz w:val="24"/>
          <w:lang w:val="el-GR"/>
        </w:rPr>
      </w:pPr>
      <w:r w:rsidRPr="00154567">
        <w:rPr>
          <w:rFonts w:ascii="Times New Roman" w:hAnsi="Times New Roman" w:cs="Times New Roman"/>
          <w:sz w:val="24"/>
          <w:lang w:val="el-GR" w:eastAsia="el-GR"/>
        </w:rPr>
        <w:t xml:space="preserve">Ο Δήμαρχος Ναυπακτίας προκηρύσσει ηλεκτρονικό ανοικτό δημόσιο διαγωνισμό άνω των ορίων, με σφραγισμένες προσφορές και με κριτήριο αξιολόγησης την πλέον συμφέρουσα από οικονομική άποψη προσφορά βάσει τιμής, για την υπηρεσία με τίτλο: </w:t>
      </w:r>
      <w:r w:rsidRPr="00154567">
        <w:rPr>
          <w:rFonts w:ascii="Times New Roman" w:hAnsi="Times New Roman" w:cs="Times New Roman"/>
          <w:b/>
          <w:sz w:val="24"/>
          <w:lang w:val="el-GR" w:eastAsia="el-GR"/>
        </w:rPr>
        <w:t>«</w:t>
      </w:r>
      <w:r w:rsidRPr="00154567">
        <w:rPr>
          <w:rFonts w:ascii="Times New Roman" w:hAnsi="Times New Roman" w:cs="Times New Roman"/>
          <w:b/>
          <w:bCs/>
          <w:color w:val="000000"/>
          <w:sz w:val="24"/>
          <w:lang w:val="el-GR"/>
        </w:rPr>
        <w:t>ΣΥΝΤΗΡΗΣΗ ΚΑΙ ΕΠΙΣΚΕΥΗ ΟΧΗΜΑΤΩΝ</w:t>
      </w:r>
      <w:r w:rsidRPr="00154567">
        <w:rPr>
          <w:rFonts w:ascii="Times New Roman" w:hAnsi="Times New Roman" w:cs="Times New Roman"/>
          <w:b/>
          <w:sz w:val="24"/>
          <w:lang w:val="el-GR"/>
        </w:rPr>
        <w:t>»,</w:t>
      </w:r>
      <w:r w:rsidRPr="00154567">
        <w:rPr>
          <w:rFonts w:ascii="Times New Roman" w:hAnsi="Times New Roman" w:cs="Times New Roman"/>
          <w:sz w:val="24"/>
          <w:lang w:val="el-GR" w:eastAsia="el-GR"/>
        </w:rPr>
        <w:t xml:space="preserve"> προσυπολογιζόμενης δαπάνης </w:t>
      </w:r>
      <w:r w:rsidRPr="00154567">
        <w:rPr>
          <w:rFonts w:ascii="Times New Roman" w:hAnsi="Times New Roman" w:cs="Times New Roman"/>
          <w:b/>
          <w:sz w:val="24"/>
          <w:lang w:val="el-GR" w:eastAsia="el-GR"/>
        </w:rPr>
        <w:t xml:space="preserve">378.000,00 € </w:t>
      </w:r>
      <w:r w:rsidRPr="00154567">
        <w:rPr>
          <w:rFonts w:ascii="Times New Roman" w:hAnsi="Times New Roman" w:cs="Times New Roman"/>
          <w:sz w:val="24"/>
          <w:lang w:val="el-GR" w:eastAsia="el-GR"/>
        </w:rPr>
        <w:t>συμπεριλαμβανομένου του Φ.Π.Α 24%.</w:t>
      </w:r>
      <w:r w:rsidRPr="00154567">
        <w:rPr>
          <w:rFonts w:ascii="Times New Roman" w:hAnsi="Times New Roman" w:cs="Times New Roman"/>
          <w:b/>
          <w:bCs/>
          <w:color w:val="000000"/>
          <w:sz w:val="24"/>
          <w:lang w:val="el-GR"/>
        </w:rPr>
        <w:t xml:space="preserve"> Συστημικοί αριθμοί ΕΣΗΔΗΣ: Για την ομάδα Α:178282 - Για την ομάδα Β: 178283 - Για την ομάδα </w:t>
      </w:r>
      <w:r w:rsidRPr="00973261">
        <w:rPr>
          <w:rFonts w:ascii="Times New Roman" w:hAnsi="Times New Roman" w:cs="Times New Roman"/>
          <w:b/>
          <w:bCs/>
          <w:color w:val="000000"/>
          <w:sz w:val="24"/>
        </w:rPr>
        <w:t>C</w:t>
      </w:r>
      <w:r w:rsidRPr="00154567">
        <w:rPr>
          <w:rFonts w:ascii="Times New Roman" w:hAnsi="Times New Roman" w:cs="Times New Roman"/>
          <w:b/>
          <w:bCs/>
          <w:color w:val="000000"/>
          <w:sz w:val="24"/>
          <w:lang w:val="el-GR"/>
        </w:rPr>
        <w:t xml:space="preserve">: 178284 - Για την ομάδα </w:t>
      </w:r>
      <w:r w:rsidRPr="00973261">
        <w:rPr>
          <w:rFonts w:ascii="Times New Roman" w:hAnsi="Times New Roman" w:cs="Times New Roman"/>
          <w:b/>
          <w:bCs/>
          <w:color w:val="000000"/>
          <w:sz w:val="24"/>
        </w:rPr>
        <w:t>D</w:t>
      </w:r>
      <w:r w:rsidRPr="00154567">
        <w:rPr>
          <w:rFonts w:ascii="Times New Roman" w:hAnsi="Times New Roman" w:cs="Times New Roman"/>
          <w:b/>
          <w:bCs/>
          <w:color w:val="000000"/>
          <w:sz w:val="24"/>
          <w:lang w:val="el-GR"/>
        </w:rPr>
        <w:t xml:space="preserve">: 178285 - Για την ομάδα </w:t>
      </w:r>
      <w:r w:rsidRPr="00973261">
        <w:rPr>
          <w:rFonts w:ascii="Times New Roman" w:hAnsi="Times New Roman" w:cs="Times New Roman"/>
          <w:b/>
          <w:bCs/>
          <w:color w:val="000000"/>
          <w:sz w:val="24"/>
        </w:rPr>
        <w:t>E</w:t>
      </w:r>
      <w:r w:rsidRPr="00154567">
        <w:rPr>
          <w:rFonts w:ascii="Times New Roman" w:hAnsi="Times New Roman" w:cs="Times New Roman"/>
          <w:b/>
          <w:bCs/>
          <w:color w:val="000000"/>
          <w:sz w:val="24"/>
          <w:lang w:val="el-GR"/>
        </w:rPr>
        <w:t xml:space="preserve">: 178286 – Για την ομάδα </w:t>
      </w:r>
      <w:r w:rsidRPr="00973261">
        <w:rPr>
          <w:rFonts w:ascii="Times New Roman" w:hAnsi="Times New Roman" w:cs="Times New Roman"/>
          <w:b/>
          <w:bCs/>
          <w:color w:val="000000"/>
          <w:sz w:val="24"/>
        </w:rPr>
        <w:t>F</w:t>
      </w:r>
      <w:r w:rsidRPr="00154567">
        <w:rPr>
          <w:rFonts w:ascii="Times New Roman" w:hAnsi="Times New Roman" w:cs="Times New Roman"/>
          <w:b/>
          <w:bCs/>
          <w:color w:val="000000"/>
          <w:sz w:val="24"/>
          <w:lang w:val="el-GR"/>
        </w:rPr>
        <w:t xml:space="preserve">: 178287 - Για την ομάδα </w:t>
      </w:r>
      <w:r w:rsidRPr="00973261">
        <w:rPr>
          <w:rFonts w:ascii="Times New Roman" w:hAnsi="Times New Roman" w:cs="Times New Roman"/>
          <w:b/>
          <w:bCs/>
          <w:color w:val="000000"/>
          <w:sz w:val="24"/>
        </w:rPr>
        <w:t>G</w:t>
      </w:r>
      <w:r w:rsidRPr="00154567">
        <w:rPr>
          <w:rFonts w:ascii="Times New Roman" w:hAnsi="Times New Roman" w:cs="Times New Roman"/>
          <w:b/>
          <w:bCs/>
          <w:color w:val="000000"/>
          <w:sz w:val="24"/>
          <w:lang w:val="el-GR"/>
        </w:rPr>
        <w:t xml:space="preserve">: 178288- Για την ομάδα </w:t>
      </w:r>
      <w:r w:rsidRPr="00973261">
        <w:rPr>
          <w:rFonts w:ascii="Times New Roman" w:hAnsi="Times New Roman" w:cs="Times New Roman"/>
          <w:b/>
          <w:bCs/>
          <w:color w:val="000000"/>
          <w:sz w:val="24"/>
        </w:rPr>
        <w:t>H</w:t>
      </w:r>
      <w:r w:rsidRPr="00154567">
        <w:rPr>
          <w:rFonts w:ascii="Times New Roman" w:hAnsi="Times New Roman" w:cs="Times New Roman"/>
          <w:b/>
          <w:bCs/>
          <w:color w:val="000000"/>
          <w:sz w:val="24"/>
          <w:lang w:val="el-GR"/>
        </w:rPr>
        <w:t xml:space="preserve">: 178289 - Για την ομάδα </w:t>
      </w:r>
      <w:r>
        <w:rPr>
          <w:rFonts w:ascii="Times New Roman" w:hAnsi="Times New Roman" w:cs="Times New Roman"/>
          <w:b/>
          <w:bCs/>
          <w:color w:val="000000"/>
          <w:sz w:val="24"/>
        </w:rPr>
        <w:t>I</w:t>
      </w:r>
      <w:r w:rsidRPr="00154567">
        <w:rPr>
          <w:rFonts w:ascii="Times New Roman" w:hAnsi="Times New Roman" w:cs="Times New Roman"/>
          <w:b/>
          <w:bCs/>
          <w:color w:val="000000"/>
          <w:sz w:val="24"/>
          <w:lang w:val="el-GR"/>
        </w:rPr>
        <w:t xml:space="preserve">: 178290- Για την ομάδα </w:t>
      </w:r>
      <w:r>
        <w:rPr>
          <w:rFonts w:ascii="Times New Roman" w:hAnsi="Times New Roman" w:cs="Times New Roman"/>
          <w:b/>
          <w:bCs/>
          <w:color w:val="000000"/>
          <w:sz w:val="24"/>
          <w:lang w:val="en-US"/>
        </w:rPr>
        <w:t>J</w:t>
      </w:r>
      <w:r w:rsidRPr="00154567">
        <w:rPr>
          <w:rFonts w:ascii="Times New Roman" w:hAnsi="Times New Roman" w:cs="Times New Roman"/>
          <w:b/>
          <w:bCs/>
          <w:color w:val="000000"/>
          <w:sz w:val="24"/>
          <w:lang w:val="el-GR"/>
        </w:rPr>
        <w:t xml:space="preserve">: 178292  </w:t>
      </w:r>
    </w:p>
    <w:p w:rsidR="00154567" w:rsidRPr="00154567" w:rsidRDefault="00154567" w:rsidP="00154567">
      <w:pPr>
        <w:spacing w:after="0"/>
        <w:rPr>
          <w:rFonts w:ascii="Times New Roman" w:hAnsi="Times New Roman" w:cs="Times New Roman"/>
          <w:sz w:val="24"/>
          <w:lang w:val="el-GR" w:eastAsia="el-GR"/>
        </w:rPr>
      </w:pPr>
    </w:p>
    <w:p w:rsidR="00154567" w:rsidRPr="00154567" w:rsidRDefault="00154567" w:rsidP="00154567">
      <w:pPr>
        <w:autoSpaceDE w:val="0"/>
        <w:autoSpaceDN w:val="0"/>
        <w:adjustRightInd w:val="0"/>
        <w:spacing w:after="0"/>
        <w:rPr>
          <w:rFonts w:ascii="Times New Roman" w:eastAsia="MS Mincho" w:hAnsi="Times New Roman" w:cs="Times New Roman"/>
          <w:color w:val="000000"/>
          <w:sz w:val="24"/>
          <w:lang w:val="el-GR" w:eastAsia="ja-JP"/>
        </w:rPr>
      </w:pPr>
      <w:r w:rsidRPr="00154567">
        <w:rPr>
          <w:rFonts w:ascii="Times New Roman" w:hAnsi="Times New Roman" w:cs="Times New Roman"/>
          <w:sz w:val="24"/>
          <w:lang w:val="el-GR" w:eastAsia="el-GR"/>
        </w:rPr>
        <w:t>1. Αναθέτουσα Αρχή – Στοιχεία επικοινωνίας:</w:t>
      </w:r>
      <w:r w:rsidRPr="00154567">
        <w:rPr>
          <w:rFonts w:ascii="Times New Roman" w:hAnsi="Times New Roman" w:cs="Times New Roman"/>
          <w:sz w:val="24"/>
          <w:lang w:val="el-GR" w:eastAsia="el-GR"/>
        </w:rPr>
        <w:br/>
        <w:t>Αναθέτουσα αρχή: Δήμος Ναυπακτίας</w:t>
      </w:r>
      <w:r w:rsidRPr="00154567">
        <w:rPr>
          <w:rFonts w:ascii="Times New Roman" w:hAnsi="Times New Roman" w:cs="Times New Roman"/>
          <w:sz w:val="24"/>
          <w:lang w:val="el-GR" w:eastAsia="el-GR"/>
        </w:rPr>
        <w:br/>
        <w:t>Οδός: Τέρμα Κοζώνη</w:t>
      </w:r>
      <w:r w:rsidRPr="00154567">
        <w:rPr>
          <w:rFonts w:ascii="Times New Roman" w:hAnsi="Times New Roman" w:cs="Times New Roman"/>
          <w:sz w:val="24"/>
          <w:lang w:val="el-GR" w:eastAsia="el-GR"/>
        </w:rPr>
        <w:br/>
        <w:t>Τ.Κ. 30300 Ναύπακτος</w:t>
      </w:r>
      <w:r w:rsidRPr="00154567">
        <w:rPr>
          <w:rFonts w:ascii="Times New Roman" w:hAnsi="Times New Roman" w:cs="Times New Roman"/>
          <w:sz w:val="24"/>
          <w:lang w:val="el-GR" w:eastAsia="el-GR"/>
        </w:rPr>
        <w:br/>
        <w:t xml:space="preserve">Τηλ.: </w:t>
      </w:r>
      <w:r w:rsidRPr="00154567">
        <w:rPr>
          <w:rFonts w:ascii="Times New Roman" w:eastAsia="MS Mincho" w:hAnsi="Times New Roman" w:cs="Times New Roman"/>
          <w:color w:val="000000"/>
          <w:sz w:val="24"/>
          <w:lang w:val="el-GR" w:eastAsia="ja-JP"/>
        </w:rPr>
        <w:t>26340361211</w:t>
      </w:r>
      <w:r w:rsidRPr="00154567">
        <w:rPr>
          <w:rFonts w:ascii="Times New Roman" w:hAnsi="Times New Roman" w:cs="Times New Roman"/>
          <w:sz w:val="24"/>
          <w:lang w:val="el-GR" w:eastAsia="el-GR"/>
        </w:rPr>
        <w:br/>
      </w:r>
      <w:r w:rsidRPr="009F0CC4">
        <w:rPr>
          <w:rFonts w:ascii="Times New Roman" w:hAnsi="Times New Roman" w:cs="Times New Roman"/>
          <w:sz w:val="24"/>
          <w:lang w:eastAsia="el-GR"/>
        </w:rPr>
        <w:t>e</w:t>
      </w:r>
      <w:r w:rsidRPr="00154567">
        <w:rPr>
          <w:rFonts w:ascii="Times New Roman" w:hAnsi="Times New Roman" w:cs="Times New Roman"/>
          <w:sz w:val="24"/>
          <w:lang w:val="el-GR" w:eastAsia="el-GR"/>
        </w:rPr>
        <w:t>-</w:t>
      </w:r>
      <w:r w:rsidRPr="009F0CC4">
        <w:rPr>
          <w:rFonts w:ascii="Times New Roman" w:hAnsi="Times New Roman" w:cs="Times New Roman"/>
          <w:sz w:val="24"/>
          <w:lang w:eastAsia="el-GR"/>
        </w:rPr>
        <w:t>mail</w:t>
      </w:r>
      <w:r w:rsidRPr="00154567">
        <w:rPr>
          <w:rFonts w:ascii="Times New Roman" w:hAnsi="Times New Roman" w:cs="Times New Roman"/>
          <w:sz w:val="24"/>
          <w:lang w:val="el-GR" w:eastAsia="el-GR"/>
        </w:rPr>
        <w:t xml:space="preserve">: </w:t>
      </w:r>
      <w:r w:rsidRPr="009F0CC4">
        <w:rPr>
          <w:rFonts w:ascii="Times New Roman" w:hAnsi="Times New Roman" w:cs="Times New Roman"/>
          <w:sz w:val="24"/>
          <w:lang w:val="en-US"/>
        </w:rPr>
        <w:t>slpap</w:t>
      </w:r>
      <w:r w:rsidRPr="00154567">
        <w:rPr>
          <w:rFonts w:ascii="Times New Roman" w:hAnsi="Times New Roman" w:cs="Times New Roman"/>
          <w:sz w:val="24"/>
          <w:lang w:val="el-GR"/>
        </w:rPr>
        <w:t>1983@</w:t>
      </w:r>
      <w:r w:rsidRPr="009F0CC4">
        <w:rPr>
          <w:rFonts w:ascii="Times New Roman" w:hAnsi="Times New Roman" w:cs="Times New Roman"/>
          <w:sz w:val="24"/>
          <w:lang w:val="en-US"/>
        </w:rPr>
        <w:t>gmail</w:t>
      </w:r>
      <w:r w:rsidRPr="00154567">
        <w:rPr>
          <w:rFonts w:ascii="Times New Roman" w:hAnsi="Times New Roman" w:cs="Times New Roman"/>
          <w:sz w:val="24"/>
          <w:lang w:val="el-GR"/>
        </w:rPr>
        <w:t>.</w:t>
      </w:r>
      <w:r w:rsidRPr="009F0CC4">
        <w:rPr>
          <w:rFonts w:ascii="Times New Roman" w:hAnsi="Times New Roman" w:cs="Times New Roman"/>
          <w:sz w:val="24"/>
          <w:lang w:val="en-US"/>
        </w:rPr>
        <w:t>com</w:t>
      </w:r>
      <w:r w:rsidRPr="00154567">
        <w:rPr>
          <w:rFonts w:ascii="Times New Roman" w:hAnsi="Times New Roman" w:cs="Times New Roman"/>
          <w:sz w:val="24"/>
          <w:lang w:val="el-GR" w:eastAsia="el-GR"/>
        </w:rPr>
        <w:br/>
        <w:t xml:space="preserve">Ιστοσελίδα: </w:t>
      </w:r>
      <w:hyperlink r:id="rId31" w:history="1">
        <w:r w:rsidRPr="009F0CC4">
          <w:rPr>
            <w:rStyle w:val="-"/>
            <w:rFonts w:ascii="Times New Roman" w:hAnsi="Times New Roman" w:cs="Times New Roman"/>
            <w:sz w:val="24"/>
            <w:lang w:val="en-US" w:eastAsia="el-GR"/>
          </w:rPr>
          <w:t>http</w:t>
        </w:r>
        <w:r w:rsidRPr="00154567">
          <w:rPr>
            <w:rStyle w:val="-"/>
            <w:rFonts w:ascii="Times New Roman" w:hAnsi="Times New Roman" w:cs="Times New Roman"/>
            <w:sz w:val="24"/>
            <w:lang w:val="el-GR" w:eastAsia="el-GR"/>
          </w:rPr>
          <w:t>://</w:t>
        </w:r>
        <w:r w:rsidRPr="009F0CC4">
          <w:rPr>
            <w:rStyle w:val="-"/>
            <w:rFonts w:ascii="Times New Roman" w:hAnsi="Times New Roman" w:cs="Times New Roman"/>
            <w:sz w:val="24"/>
            <w:lang w:val="en-US" w:eastAsia="el-GR"/>
          </w:rPr>
          <w:t>www</w:t>
        </w:r>
        <w:r w:rsidRPr="00154567">
          <w:rPr>
            <w:rStyle w:val="-"/>
            <w:rFonts w:ascii="Times New Roman" w:hAnsi="Times New Roman" w:cs="Times New Roman"/>
            <w:sz w:val="24"/>
            <w:lang w:val="el-GR" w:eastAsia="el-GR"/>
          </w:rPr>
          <w:t>.</w:t>
        </w:r>
        <w:r w:rsidRPr="009F0CC4">
          <w:rPr>
            <w:rStyle w:val="-"/>
            <w:rFonts w:ascii="Times New Roman" w:hAnsi="Times New Roman" w:cs="Times New Roman"/>
            <w:sz w:val="24"/>
            <w:lang w:val="en-US" w:eastAsia="el-GR"/>
          </w:rPr>
          <w:t>nafpaktos</w:t>
        </w:r>
        <w:r w:rsidRPr="00154567">
          <w:rPr>
            <w:rStyle w:val="-"/>
            <w:rFonts w:ascii="Times New Roman" w:hAnsi="Times New Roman" w:cs="Times New Roman"/>
            <w:sz w:val="24"/>
            <w:lang w:val="el-GR" w:eastAsia="el-GR"/>
          </w:rPr>
          <w:t>.</w:t>
        </w:r>
        <w:r w:rsidRPr="009F0CC4">
          <w:rPr>
            <w:rStyle w:val="-"/>
            <w:rFonts w:ascii="Times New Roman" w:hAnsi="Times New Roman" w:cs="Times New Roman"/>
            <w:sz w:val="24"/>
            <w:lang w:val="en-US" w:eastAsia="el-GR"/>
          </w:rPr>
          <w:t>gr</w:t>
        </w:r>
      </w:hyperlink>
      <w:r w:rsidRPr="00154567">
        <w:rPr>
          <w:rFonts w:ascii="Times New Roman" w:hAnsi="Times New Roman" w:cs="Times New Roman"/>
          <w:sz w:val="24"/>
          <w:lang w:val="el-GR" w:eastAsia="el-GR"/>
        </w:rPr>
        <w:br/>
        <w:t xml:space="preserve">Κωδικός </w:t>
      </w:r>
      <w:r w:rsidRPr="009F0CC4">
        <w:rPr>
          <w:rFonts w:ascii="Times New Roman" w:hAnsi="Times New Roman" w:cs="Times New Roman"/>
          <w:sz w:val="24"/>
          <w:lang w:val="en-US" w:eastAsia="el-GR"/>
        </w:rPr>
        <w:t>NUTS</w:t>
      </w:r>
      <w:r w:rsidRPr="00154567">
        <w:rPr>
          <w:rFonts w:ascii="Times New Roman" w:hAnsi="Times New Roman" w:cs="Times New Roman"/>
          <w:sz w:val="24"/>
          <w:lang w:val="el-GR" w:eastAsia="el-GR"/>
        </w:rPr>
        <w:t xml:space="preserve">: </w:t>
      </w:r>
      <w:r w:rsidRPr="009F0CC4">
        <w:rPr>
          <w:rFonts w:ascii="Times New Roman" w:hAnsi="Times New Roman" w:cs="Times New Roman"/>
          <w:sz w:val="24"/>
          <w:lang w:val="en-US" w:eastAsia="el-GR"/>
        </w:rPr>
        <w:t>EL</w:t>
      </w:r>
      <w:r w:rsidRPr="00154567">
        <w:rPr>
          <w:rFonts w:ascii="Times New Roman" w:hAnsi="Times New Roman" w:cs="Times New Roman"/>
          <w:sz w:val="24"/>
          <w:lang w:val="el-GR" w:eastAsia="el-GR"/>
        </w:rPr>
        <w:t>631</w:t>
      </w:r>
    </w:p>
    <w:p w:rsidR="00154567" w:rsidRPr="00154567" w:rsidRDefault="00154567" w:rsidP="00154567">
      <w:pPr>
        <w:spacing w:after="60"/>
        <w:ind w:left="426" w:hanging="426"/>
        <w:rPr>
          <w:rFonts w:ascii="Times New Roman" w:hAnsi="Times New Roman" w:cs="Times New Roman"/>
          <w:sz w:val="24"/>
          <w:lang w:val="el-GR" w:eastAsia="el-GR"/>
        </w:rPr>
      </w:pPr>
      <w:r w:rsidRPr="00154567">
        <w:rPr>
          <w:rFonts w:ascii="Times New Roman" w:eastAsia="MS Mincho" w:hAnsi="Times New Roman" w:cs="Times New Roman"/>
          <w:sz w:val="24"/>
          <w:lang w:val="el-GR" w:eastAsia="ja-JP"/>
        </w:rPr>
        <w:t xml:space="preserve">2. Πρόσβαση στα έγγραφα </w:t>
      </w:r>
      <w:r w:rsidRPr="00154567">
        <w:rPr>
          <w:rFonts w:ascii="Times New Roman" w:hAnsi="Times New Roman" w:cs="Times New Roman"/>
          <w:sz w:val="24"/>
          <w:lang w:val="el-GR" w:eastAsia="el-GR"/>
        </w:rPr>
        <w:t>της σύμβασης:</w:t>
      </w:r>
    </w:p>
    <w:p w:rsidR="00154567" w:rsidRPr="00154567" w:rsidRDefault="00154567" w:rsidP="00154567">
      <w:pPr>
        <w:spacing w:after="60"/>
        <w:ind w:left="426" w:hanging="426"/>
        <w:rPr>
          <w:rFonts w:ascii="Times New Roman" w:hAnsi="Times New Roman" w:cs="Times New Roman"/>
          <w:sz w:val="24"/>
          <w:lang w:val="el-GR" w:eastAsia="ar-SA"/>
        </w:rPr>
      </w:pPr>
      <w:bookmarkStart w:id="111" w:name="_Hlk74829043"/>
      <w:r w:rsidRPr="00154567">
        <w:rPr>
          <w:rFonts w:ascii="Times New Roman" w:hAnsi="Times New Roman" w:cs="Times New Roman"/>
          <w:kern w:val="1"/>
          <w:sz w:val="24"/>
          <w:lang w:val="el-GR" w:eastAsia="ar-SA"/>
        </w:rPr>
        <w:t>α)</w:t>
      </w:r>
      <w:r w:rsidRPr="00154567">
        <w:rPr>
          <w:rFonts w:ascii="Times New Roman" w:hAnsi="Times New Roman" w:cs="Times New Roman"/>
          <w:kern w:val="1"/>
          <w:sz w:val="24"/>
          <w:lang w:val="el-GR" w:eastAsia="ar-SA"/>
        </w:rPr>
        <w:tab/>
        <w:t xml:space="preserve">Τα έγγραφα της σύμβασης είναι διαθέσιμα για ελεύθερη, πλήρη, άμεση &amp; δωρεάν ηλεκτρονική πρόσβαση μέσω της διαδικτυακής πύλης </w:t>
      </w:r>
      <w:hyperlink r:id="rId32" w:history="1">
        <w:r w:rsidRPr="009F0CC4">
          <w:rPr>
            <w:rFonts w:ascii="Times New Roman" w:hAnsi="Times New Roman" w:cs="Times New Roman"/>
            <w:color w:val="0000FF"/>
            <w:kern w:val="1"/>
            <w:sz w:val="24"/>
            <w:u w:val="single"/>
            <w:lang w:eastAsia="ar-SA"/>
          </w:rPr>
          <w:t>www</w:t>
        </w:r>
        <w:r w:rsidRPr="00154567">
          <w:rPr>
            <w:rFonts w:ascii="Times New Roman" w:hAnsi="Times New Roman" w:cs="Times New Roman"/>
            <w:color w:val="0000FF"/>
            <w:kern w:val="1"/>
            <w:sz w:val="24"/>
            <w:u w:val="single"/>
            <w:lang w:val="el-GR" w:eastAsia="ar-SA"/>
          </w:rPr>
          <w:t>.</w:t>
        </w:r>
        <w:r w:rsidRPr="009F0CC4">
          <w:rPr>
            <w:rFonts w:ascii="Times New Roman" w:hAnsi="Times New Roman" w:cs="Times New Roman"/>
            <w:color w:val="0000FF"/>
            <w:kern w:val="1"/>
            <w:sz w:val="24"/>
            <w:u w:val="single"/>
            <w:lang w:eastAsia="ar-SA"/>
          </w:rPr>
          <w:t>promitheus</w:t>
        </w:r>
        <w:r w:rsidRPr="00154567">
          <w:rPr>
            <w:rFonts w:ascii="Times New Roman" w:hAnsi="Times New Roman" w:cs="Times New Roman"/>
            <w:color w:val="0000FF"/>
            <w:kern w:val="1"/>
            <w:sz w:val="24"/>
            <w:u w:val="single"/>
            <w:lang w:val="el-GR" w:eastAsia="ar-SA"/>
          </w:rPr>
          <w:t>.</w:t>
        </w:r>
        <w:r w:rsidRPr="009F0CC4">
          <w:rPr>
            <w:rFonts w:ascii="Times New Roman" w:hAnsi="Times New Roman" w:cs="Times New Roman"/>
            <w:color w:val="0000FF"/>
            <w:kern w:val="1"/>
            <w:sz w:val="24"/>
            <w:u w:val="single"/>
            <w:lang w:eastAsia="ar-SA"/>
          </w:rPr>
          <w:t>gov</w:t>
        </w:r>
        <w:r w:rsidRPr="00154567">
          <w:rPr>
            <w:rFonts w:ascii="Times New Roman" w:hAnsi="Times New Roman" w:cs="Times New Roman"/>
            <w:color w:val="0000FF"/>
            <w:kern w:val="1"/>
            <w:sz w:val="24"/>
            <w:u w:val="single"/>
            <w:lang w:val="el-GR" w:eastAsia="ar-SA"/>
          </w:rPr>
          <w:t>.</w:t>
        </w:r>
        <w:r w:rsidRPr="009F0CC4">
          <w:rPr>
            <w:rFonts w:ascii="Times New Roman" w:hAnsi="Times New Roman" w:cs="Times New Roman"/>
            <w:color w:val="0000FF"/>
            <w:kern w:val="1"/>
            <w:sz w:val="24"/>
            <w:u w:val="single"/>
            <w:lang w:eastAsia="ar-SA"/>
          </w:rPr>
          <w:t>gr</w:t>
        </w:r>
      </w:hyperlink>
      <w:r w:rsidRPr="00154567">
        <w:rPr>
          <w:rFonts w:ascii="Times New Roman" w:hAnsi="Times New Roman" w:cs="Times New Roman"/>
          <w:kern w:val="1"/>
          <w:sz w:val="24"/>
          <w:lang w:val="el-GR" w:eastAsia="ar-SA"/>
        </w:rPr>
        <w:t xml:space="preserve"> του Ε.Σ.Η.ΔΗ.Σ.</w:t>
      </w:r>
    </w:p>
    <w:p w:rsidR="00154567" w:rsidRPr="00154567" w:rsidRDefault="00154567" w:rsidP="00154567">
      <w:pPr>
        <w:spacing w:after="60"/>
        <w:ind w:left="426" w:hanging="426"/>
        <w:rPr>
          <w:rFonts w:ascii="Times New Roman" w:hAnsi="Times New Roman" w:cs="Times New Roman"/>
          <w:sz w:val="24"/>
          <w:lang w:val="el-GR" w:eastAsia="ar-SA"/>
        </w:rPr>
      </w:pPr>
      <w:r w:rsidRPr="00154567">
        <w:rPr>
          <w:rFonts w:ascii="Times New Roman" w:hAnsi="Times New Roman" w:cs="Times New Roman"/>
          <w:sz w:val="24"/>
          <w:lang w:val="el-GR" w:eastAsia="ar-SA"/>
        </w:rPr>
        <w:t>β)</w:t>
      </w:r>
      <w:r w:rsidRPr="00154567">
        <w:rPr>
          <w:rFonts w:ascii="Times New Roman" w:hAnsi="Times New Roman" w:cs="Times New Roman"/>
          <w:sz w:val="24"/>
          <w:lang w:val="el-GR" w:eastAsia="ar-SA"/>
        </w:rPr>
        <w:tab/>
        <w:t xml:space="preserve">Οι προσφορές πρέπει να υποβάλλονται ηλεκτρονικά στην διεύθυνση : </w:t>
      </w:r>
      <w:hyperlink r:id="rId33" w:history="1">
        <w:r w:rsidRPr="009F0CC4">
          <w:rPr>
            <w:rFonts w:ascii="Times New Roman" w:hAnsi="Times New Roman" w:cs="Times New Roman"/>
            <w:color w:val="0000FF"/>
            <w:sz w:val="24"/>
            <w:u w:val="single"/>
            <w:shd w:val="clear" w:color="auto" w:fill="FFFFFF"/>
            <w:lang w:eastAsia="ar-SA"/>
          </w:rPr>
          <w:t>www</w:t>
        </w:r>
        <w:r w:rsidRPr="00154567">
          <w:rPr>
            <w:rFonts w:ascii="Times New Roman" w:hAnsi="Times New Roman" w:cs="Times New Roman"/>
            <w:color w:val="0000FF"/>
            <w:sz w:val="24"/>
            <w:u w:val="single"/>
            <w:shd w:val="clear" w:color="auto" w:fill="FFFFFF"/>
            <w:lang w:val="el-GR" w:eastAsia="ar-SA"/>
          </w:rPr>
          <w:t>.</w:t>
        </w:r>
        <w:r w:rsidRPr="009F0CC4">
          <w:rPr>
            <w:rFonts w:ascii="Times New Roman" w:hAnsi="Times New Roman" w:cs="Times New Roman"/>
            <w:color w:val="0000FF"/>
            <w:sz w:val="24"/>
            <w:u w:val="single"/>
            <w:shd w:val="clear" w:color="auto" w:fill="FFFFFF"/>
            <w:lang w:eastAsia="ar-SA"/>
          </w:rPr>
          <w:t>promitheus</w:t>
        </w:r>
        <w:r w:rsidRPr="00154567">
          <w:rPr>
            <w:rFonts w:ascii="Times New Roman" w:hAnsi="Times New Roman" w:cs="Times New Roman"/>
            <w:color w:val="0000FF"/>
            <w:sz w:val="24"/>
            <w:u w:val="single"/>
            <w:shd w:val="clear" w:color="auto" w:fill="FFFFFF"/>
            <w:lang w:val="el-GR" w:eastAsia="ar-SA"/>
          </w:rPr>
          <w:t>.</w:t>
        </w:r>
        <w:r w:rsidRPr="009F0CC4">
          <w:rPr>
            <w:rFonts w:ascii="Times New Roman" w:hAnsi="Times New Roman" w:cs="Times New Roman"/>
            <w:color w:val="0000FF"/>
            <w:sz w:val="24"/>
            <w:u w:val="single"/>
            <w:shd w:val="clear" w:color="auto" w:fill="FFFFFF"/>
            <w:lang w:eastAsia="ar-SA"/>
          </w:rPr>
          <w:t>gov</w:t>
        </w:r>
        <w:r w:rsidRPr="00154567">
          <w:rPr>
            <w:rFonts w:ascii="Times New Roman" w:hAnsi="Times New Roman" w:cs="Times New Roman"/>
            <w:color w:val="0000FF"/>
            <w:sz w:val="24"/>
            <w:u w:val="single"/>
            <w:shd w:val="clear" w:color="auto" w:fill="FFFFFF"/>
            <w:lang w:val="el-GR" w:eastAsia="ar-SA"/>
          </w:rPr>
          <w:t>.</w:t>
        </w:r>
        <w:r w:rsidRPr="009F0CC4">
          <w:rPr>
            <w:rFonts w:ascii="Times New Roman" w:hAnsi="Times New Roman" w:cs="Times New Roman"/>
            <w:color w:val="0000FF"/>
            <w:sz w:val="24"/>
            <w:u w:val="single"/>
            <w:shd w:val="clear" w:color="auto" w:fill="FFFFFF"/>
            <w:lang w:eastAsia="ar-SA"/>
          </w:rPr>
          <w:t>gr</w:t>
        </w:r>
      </w:hyperlink>
    </w:p>
    <w:p w:rsidR="00154567" w:rsidRPr="00154567" w:rsidRDefault="00154567" w:rsidP="00154567">
      <w:pPr>
        <w:spacing w:after="60"/>
        <w:ind w:left="426" w:hanging="426"/>
        <w:rPr>
          <w:rFonts w:ascii="Times New Roman" w:hAnsi="Times New Roman" w:cs="Times New Roman"/>
          <w:sz w:val="24"/>
          <w:lang w:val="el-GR" w:eastAsia="ar-SA"/>
        </w:rPr>
      </w:pPr>
      <w:r w:rsidRPr="00154567">
        <w:rPr>
          <w:rFonts w:ascii="Times New Roman" w:hAnsi="Times New Roman" w:cs="Times New Roman"/>
          <w:sz w:val="24"/>
          <w:lang w:val="el-GR" w:eastAsia="ar-SA"/>
        </w:rPr>
        <w:t xml:space="preserve">γ)      Περαιτέρω πληροφορίες είναι διαθέσιμες από την προαναφερθείσα διεύθυνση ή από την ιστοσελίδα του Δήμου Ναυπακτίας </w:t>
      </w:r>
      <w:hyperlink r:id="rId34" w:history="1">
        <w:r w:rsidRPr="009F0CC4">
          <w:rPr>
            <w:rFonts w:ascii="Times New Roman" w:hAnsi="Times New Roman" w:cs="Times New Roman"/>
            <w:color w:val="0000FF"/>
            <w:sz w:val="24"/>
            <w:u w:val="single"/>
            <w:lang w:val="en-US" w:eastAsia="ar-SA"/>
          </w:rPr>
          <w:t>http</w:t>
        </w:r>
        <w:r w:rsidRPr="00154567">
          <w:rPr>
            <w:rFonts w:ascii="Times New Roman" w:hAnsi="Times New Roman" w:cs="Times New Roman"/>
            <w:color w:val="0000FF"/>
            <w:sz w:val="24"/>
            <w:u w:val="single"/>
            <w:lang w:val="el-GR" w:eastAsia="ar-SA"/>
          </w:rPr>
          <w:t>://</w:t>
        </w:r>
        <w:r w:rsidRPr="009F0CC4">
          <w:rPr>
            <w:rFonts w:ascii="Times New Roman" w:hAnsi="Times New Roman" w:cs="Times New Roman"/>
            <w:color w:val="0000FF"/>
            <w:sz w:val="24"/>
            <w:u w:val="single"/>
            <w:lang w:val="en-US" w:eastAsia="ar-SA"/>
          </w:rPr>
          <w:t>www</w:t>
        </w:r>
        <w:r w:rsidRPr="00154567">
          <w:rPr>
            <w:rFonts w:ascii="Times New Roman" w:hAnsi="Times New Roman" w:cs="Times New Roman"/>
            <w:color w:val="0000FF"/>
            <w:sz w:val="24"/>
            <w:u w:val="single"/>
            <w:lang w:val="el-GR" w:eastAsia="ar-SA"/>
          </w:rPr>
          <w:t>.</w:t>
        </w:r>
        <w:r w:rsidRPr="009F0CC4">
          <w:rPr>
            <w:rFonts w:ascii="Times New Roman" w:hAnsi="Times New Roman" w:cs="Times New Roman"/>
            <w:color w:val="0000FF"/>
            <w:sz w:val="24"/>
            <w:u w:val="single"/>
            <w:lang w:val="en-US" w:eastAsia="ar-SA"/>
          </w:rPr>
          <w:t>nafpaktos</w:t>
        </w:r>
        <w:r w:rsidRPr="00154567">
          <w:rPr>
            <w:rFonts w:ascii="Times New Roman" w:hAnsi="Times New Roman" w:cs="Times New Roman"/>
            <w:color w:val="0000FF"/>
            <w:sz w:val="24"/>
            <w:u w:val="single"/>
            <w:lang w:val="el-GR" w:eastAsia="ar-SA"/>
          </w:rPr>
          <w:t>.</w:t>
        </w:r>
        <w:r w:rsidRPr="009F0CC4">
          <w:rPr>
            <w:rFonts w:ascii="Times New Roman" w:hAnsi="Times New Roman" w:cs="Times New Roman"/>
            <w:color w:val="0000FF"/>
            <w:sz w:val="24"/>
            <w:u w:val="single"/>
            <w:lang w:val="en-US" w:eastAsia="ar-SA"/>
          </w:rPr>
          <w:t>gr</w:t>
        </w:r>
      </w:hyperlink>
    </w:p>
    <w:p w:rsidR="00154567" w:rsidRPr="00154567" w:rsidRDefault="00154567" w:rsidP="00154567">
      <w:pPr>
        <w:spacing w:after="60"/>
        <w:ind w:left="426" w:hanging="426"/>
        <w:rPr>
          <w:rFonts w:ascii="Times New Roman" w:hAnsi="Times New Roman" w:cs="Times New Roman"/>
          <w:sz w:val="24"/>
          <w:lang w:val="el-GR" w:eastAsia="ar-SA"/>
        </w:rPr>
      </w:pPr>
      <w:r w:rsidRPr="00154567">
        <w:rPr>
          <w:rFonts w:ascii="Times New Roman" w:hAnsi="Times New Roman" w:cs="Times New Roman"/>
          <w:sz w:val="24"/>
          <w:lang w:val="el-GR" w:eastAsia="ar-SA"/>
        </w:rPr>
        <w:t>δ)</w:t>
      </w:r>
      <w:r w:rsidRPr="00154567">
        <w:rPr>
          <w:rFonts w:ascii="Times New Roman" w:hAnsi="Times New Roman" w:cs="Times New Roman"/>
          <w:i/>
          <w:sz w:val="24"/>
          <w:lang w:val="el-GR" w:eastAsia="ar-SA"/>
        </w:rPr>
        <w:tab/>
      </w:r>
      <w:r w:rsidRPr="009F0CC4">
        <w:rPr>
          <w:rFonts w:ascii="Times New Roman" w:hAnsi="Times New Roman" w:cs="Times New Roman"/>
          <w:sz w:val="24"/>
          <w:lang w:val="en-US" w:eastAsia="ar-SA"/>
        </w:rPr>
        <w:t>H</w:t>
      </w:r>
      <w:r w:rsidRPr="00154567">
        <w:rPr>
          <w:rFonts w:ascii="Times New Roman" w:hAnsi="Times New Roman" w:cs="Times New Roman"/>
          <w:sz w:val="24"/>
          <w:lang w:val="el-GR" w:eastAsia="ar-SA"/>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w:t>
      </w:r>
      <w:r w:rsidRPr="00154567">
        <w:rPr>
          <w:rFonts w:ascii="Times New Roman" w:hAnsi="Times New Roman" w:cs="Times New Roman"/>
          <w:color w:val="0000FF"/>
          <w:sz w:val="24"/>
          <w:u w:val="single"/>
          <w:lang w:val="el-GR" w:eastAsia="ar-SA"/>
        </w:rPr>
        <w:t>(</w:t>
      </w:r>
      <w:r w:rsidRPr="009F0CC4">
        <w:rPr>
          <w:rFonts w:ascii="Times New Roman" w:hAnsi="Times New Roman" w:cs="Times New Roman"/>
          <w:color w:val="0000FF"/>
          <w:sz w:val="24"/>
          <w:u w:val="single"/>
          <w:lang w:val="en-US" w:eastAsia="ar-SA"/>
        </w:rPr>
        <w:t>URL</w:t>
      </w:r>
      <w:r w:rsidRPr="00154567">
        <w:rPr>
          <w:rFonts w:ascii="Times New Roman" w:hAnsi="Times New Roman" w:cs="Times New Roman"/>
          <w:color w:val="0000FF"/>
          <w:sz w:val="24"/>
          <w:u w:val="single"/>
          <w:lang w:val="el-GR" w:eastAsia="ar-SA"/>
        </w:rPr>
        <w:t xml:space="preserve">) : </w:t>
      </w:r>
      <w:hyperlink r:id="rId35" w:history="1">
        <w:r w:rsidRPr="009F0CC4">
          <w:rPr>
            <w:rFonts w:ascii="Times New Roman" w:hAnsi="Times New Roman" w:cs="Times New Roman"/>
            <w:color w:val="0000FF"/>
            <w:sz w:val="24"/>
            <w:u w:val="single"/>
            <w:lang w:eastAsia="ar-SA"/>
          </w:rPr>
          <w:t>http</w:t>
        </w:r>
        <w:r w:rsidRPr="00154567">
          <w:rPr>
            <w:rFonts w:ascii="Times New Roman" w:hAnsi="Times New Roman" w:cs="Times New Roman"/>
            <w:color w:val="0000FF"/>
            <w:sz w:val="24"/>
            <w:u w:val="single"/>
            <w:lang w:val="el-GR" w:eastAsia="ar-SA"/>
          </w:rPr>
          <w:t>://</w:t>
        </w:r>
        <w:r w:rsidRPr="009F0CC4">
          <w:rPr>
            <w:rFonts w:ascii="Times New Roman" w:hAnsi="Times New Roman" w:cs="Times New Roman"/>
            <w:color w:val="0000FF"/>
            <w:sz w:val="24"/>
            <w:u w:val="single"/>
            <w:lang w:eastAsia="ar-SA"/>
          </w:rPr>
          <w:t>www</w:t>
        </w:r>
        <w:r w:rsidRPr="00154567">
          <w:rPr>
            <w:rFonts w:ascii="Times New Roman" w:hAnsi="Times New Roman" w:cs="Times New Roman"/>
            <w:color w:val="0000FF"/>
            <w:sz w:val="24"/>
            <w:u w:val="single"/>
            <w:lang w:val="el-GR" w:eastAsia="ar-SA"/>
          </w:rPr>
          <w:t>.</w:t>
        </w:r>
        <w:r w:rsidRPr="009F0CC4">
          <w:rPr>
            <w:rFonts w:ascii="Times New Roman" w:hAnsi="Times New Roman" w:cs="Times New Roman"/>
            <w:color w:val="0000FF"/>
            <w:sz w:val="24"/>
            <w:u w:val="single"/>
            <w:lang w:eastAsia="ar-SA"/>
          </w:rPr>
          <w:t>eprocurement</w:t>
        </w:r>
        <w:r w:rsidRPr="00154567">
          <w:rPr>
            <w:rFonts w:ascii="Times New Roman" w:hAnsi="Times New Roman" w:cs="Times New Roman"/>
            <w:color w:val="0000FF"/>
            <w:sz w:val="24"/>
            <w:u w:val="single"/>
            <w:lang w:val="el-GR" w:eastAsia="ar-SA"/>
          </w:rPr>
          <w:t>.</w:t>
        </w:r>
        <w:r w:rsidRPr="009F0CC4">
          <w:rPr>
            <w:rFonts w:ascii="Times New Roman" w:hAnsi="Times New Roman" w:cs="Times New Roman"/>
            <w:color w:val="0000FF"/>
            <w:sz w:val="24"/>
            <w:u w:val="single"/>
            <w:lang w:eastAsia="ar-SA"/>
          </w:rPr>
          <w:t>gov</w:t>
        </w:r>
        <w:r w:rsidRPr="00154567">
          <w:rPr>
            <w:rFonts w:ascii="Times New Roman" w:hAnsi="Times New Roman" w:cs="Times New Roman"/>
            <w:color w:val="0000FF"/>
            <w:sz w:val="24"/>
            <w:u w:val="single"/>
            <w:lang w:val="el-GR" w:eastAsia="ar-SA"/>
          </w:rPr>
          <w:t>.</w:t>
        </w:r>
        <w:r w:rsidRPr="009F0CC4">
          <w:rPr>
            <w:rFonts w:ascii="Times New Roman" w:hAnsi="Times New Roman" w:cs="Times New Roman"/>
            <w:color w:val="0000FF"/>
            <w:sz w:val="24"/>
            <w:u w:val="single"/>
            <w:lang w:eastAsia="ar-SA"/>
          </w:rPr>
          <w:t>gr</w:t>
        </w:r>
      </w:hyperlink>
    </w:p>
    <w:bookmarkEnd w:id="111"/>
    <w:p w:rsidR="00154567" w:rsidRPr="009F0CC4" w:rsidRDefault="00154567" w:rsidP="00154567">
      <w:pPr>
        <w:spacing w:before="100" w:beforeAutospacing="1" w:after="100" w:afterAutospacing="1"/>
        <w:rPr>
          <w:rFonts w:ascii="Times New Roman" w:eastAsia="MS Mincho" w:hAnsi="Times New Roman" w:cs="Times New Roman"/>
          <w:sz w:val="24"/>
          <w:lang w:eastAsia="ja-JP"/>
        </w:rPr>
      </w:pPr>
      <w:r w:rsidRPr="009F0CC4">
        <w:rPr>
          <w:rFonts w:ascii="Times New Roman" w:eastAsia="MS Mincho" w:hAnsi="Times New Roman" w:cs="Times New Roman"/>
          <w:sz w:val="24"/>
          <w:lang w:eastAsia="ja-JP"/>
        </w:rPr>
        <w:t>3. Κωδικοί CPV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5278"/>
      </w:tblGrid>
      <w:tr w:rsidR="00154567" w:rsidRPr="00154567" w:rsidTr="00774590">
        <w:trPr>
          <w:trHeight w:val="567"/>
        </w:trPr>
        <w:tc>
          <w:tcPr>
            <w:tcW w:w="3794" w:type="dxa"/>
            <w:vAlign w:val="center"/>
          </w:tcPr>
          <w:p w:rsidR="00154567" w:rsidRPr="00154567" w:rsidRDefault="00154567" w:rsidP="00774590">
            <w:pPr>
              <w:autoSpaceDE w:val="0"/>
              <w:autoSpaceDN w:val="0"/>
              <w:adjustRightInd w:val="0"/>
              <w:spacing w:after="0"/>
              <w:rPr>
                <w:rFonts w:ascii="Times New Roman" w:eastAsia="MS Mincho" w:hAnsi="Times New Roman" w:cs="Times New Roman"/>
                <w:b/>
                <w:color w:val="000000"/>
                <w:sz w:val="24"/>
                <w:lang w:val="el-GR" w:eastAsia="ja-JP"/>
              </w:rPr>
            </w:pPr>
            <w:r w:rsidRPr="00154567">
              <w:rPr>
                <w:rFonts w:ascii="Times New Roman" w:eastAsia="MS Mincho" w:hAnsi="Times New Roman" w:cs="Times New Roman"/>
                <w:b/>
                <w:color w:val="000000"/>
                <w:sz w:val="24"/>
                <w:lang w:val="el-GR" w:eastAsia="ja-JP"/>
              </w:rPr>
              <w:lastRenderedPageBreak/>
              <w:t>Κοινό Λεξιλόγιο για τις Δημόσιες Συμβάσεις (</w:t>
            </w:r>
            <w:r w:rsidRPr="009F0CC4">
              <w:rPr>
                <w:rFonts w:ascii="Times New Roman" w:eastAsia="MS Mincho" w:hAnsi="Times New Roman" w:cs="Times New Roman"/>
                <w:b/>
                <w:color w:val="000000"/>
                <w:sz w:val="24"/>
                <w:lang w:eastAsia="ja-JP"/>
              </w:rPr>
              <w:t>CPV</w:t>
            </w:r>
            <w:r w:rsidRPr="00154567">
              <w:rPr>
                <w:rFonts w:ascii="Times New Roman" w:eastAsia="MS Mincho" w:hAnsi="Times New Roman" w:cs="Times New Roman"/>
                <w:b/>
                <w:color w:val="000000"/>
                <w:sz w:val="24"/>
                <w:lang w:val="el-GR" w:eastAsia="ja-JP"/>
              </w:rPr>
              <w:t xml:space="preserve">) </w:t>
            </w:r>
          </w:p>
        </w:tc>
        <w:tc>
          <w:tcPr>
            <w:tcW w:w="5278" w:type="dxa"/>
            <w:vAlign w:val="center"/>
          </w:tcPr>
          <w:p w:rsidR="00154567" w:rsidRPr="00154567" w:rsidRDefault="00154567" w:rsidP="00774590">
            <w:pPr>
              <w:widowControl w:val="0"/>
              <w:spacing w:after="0"/>
              <w:contextualSpacing/>
              <w:rPr>
                <w:rFonts w:ascii="Times New Roman" w:eastAsia="MS Mincho" w:hAnsi="Times New Roman" w:cs="Times New Roman"/>
                <w:b/>
                <w:color w:val="000000"/>
                <w:sz w:val="24"/>
                <w:lang w:val="el-GR" w:eastAsia="ja-JP"/>
              </w:rPr>
            </w:pPr>
            <w:r w:rsidRPr="00154567">
              <w:rPr>
                <w:rFonts w:ascii="Times New Roman" w:eastAsia="Calibri" w:hAnsi="Times New Roman" w:cs="Times New Roman"/>
                <w:b/>
                <w:color w:val="000000"/>
                <w:sz w:val="24"/>
                <w:lang w:val="el-GR" w:eastAsia="el-GR"/>
              </w:rPr>
              <w:t xml:space="preserve">50112000-3 </w:t>
            </w:r>
            <w:r w:rsidRPr="00154567">
              <w:rPr>
                <w:rFonts w:ascii="Times New Roman" w:eastAsia="MS Mincho" w:hAnsi="Times New Roman" w:cs="Times New Roman"/>
                <w:b/>
                <w:color w:val="000000"/>
                <w:sz w:val="24"/>
                <w:lang w:val="el-GR" w:eastAsia="ja-JP"/>
              </w:rPr>
              <w:t>«</w:t>
            </w:r>
            <w:r w:rsidRPr="00154567">
              <w:rPr>
                <w:rFonts w:ascii="Times New Roman" w:eastAsia="Calibri" w:hAnsi="Times New Roman" w:cs="Times New Roman"/>
                <w:b/>
                <w:color w:val="000000"/>
                <w:sz w:val="24"/>
                <w:lang w:val="el-GR" w:eastAsia="el-GR"/>
              </w:rPr>
              <w:t>Υπηρεσίες επισκευής και συντήρησης οχημάτων.</w:t>
            </w:r>
            <w:r w:rsidRPr="00154567">
              <w:rPr>
                <w:rFonts w:ascii="Times New Roman" w:eastAsia="MS Mincho" w:hAnsi="Times New Roman" w:cs="Times New Roman"/>
                <w:b/>
                <w:color w:val="000000"/>
                <w:sz w:val="24"/>
                <w:lang w:val="el-GR" w:eastAsia="ja-JP"/>
              </w:rPr>
              <w:t>»</w:t>
            </w:r>
          </w:p>
        </w:tc>
      </w:tr>
    </w:tbl>
    <w:p w:rsidR="00154567" w:rsidRPr="00154567" w:rsidRDefault="00154567" w:rsidP="00154567">
      <w:pPr>
        <w:spacing w:before="100" w:beforeAutospacing="1" w:after="100" w:afterAutospacing="1"/>
        <w:rPr>
          <w:rFonts w:ascii="Times New Roman" w:eastAsia="MS Mincho" w:hAnsi="Times New Roman" w:cs="Times New Roman"/>
          <w:sz w:val="24"/>
          <w:lang w:val="el-GR" w:eastAsia="ja-JP"/>
        </w:rPr>
      </w:pPr>
      <w:r w:rsidRPr="00154567">
        <w:rPr>
          <w:rFonts w:ascii="Times New Roman" w:eastAsia="MS Mincho" w:hAnsi="Times New Roman" w:cs="Times New Roman"/>
          <w:sz w:val="24"/>
          <w:lang w:val="el-GR" w:eastAsia="ja-JP"/>
        </w:rPr>
        <w:t xml:space="preserve">4. Κωδικός </w:t>
      </w:r>
      <w:r w:rsidRPr="009F0CC4">
        <w:rPr>
          <w:rFonts w:ascii="Times New Roman" w:eastAsia="MS Mincho" w:hAnsi="Times New Roman" w:cs="Times New Roman"/>
          <w:sz w:val="24"/>
          <w:lang w:eastAsia="ja-JP"/>
        </w:rPr>
        <w:t>NUTS</w:t>
      </w:r>
      <w:r w:rsidRPr="00154567">
        <w:rPr>
          <w:rFonts w:ascii="Times New Roman" w:eastAsia="MS Mincho" w:hAnsi="Times New Roman" w:cs="Times New Roman"/>
          <w:sz w:val="24"/>
          <w:lang w:val="el-GR" w:eastAsia="ja-JP"/>
        </w:rPr>
        <w:t xml:space="preserve">: κύριου τόπου παράδοσης της υπηρεσίας: </w:t>
      </w:r>
      <w:r w:rsidRPr="009F0CC4">
        <w:rPr>
          <w:rFonts w:ascii="Times New Roman" w:eastAsia="MS Mincho" w:hAnsi="Times New Roman" w:cs="Times New Roman"/>
          <w:sz w:val="24"/>
          <w:lang w:val="en-US" w:eastAsia="ja-JP"/>
        </w:rPr>
        <w:t>EL</w:t>
      </w:r>
      <w:r w:rsidRPr="00154567">
        <w:rPr>
          <w:rFonts w:ascii="Times New Roman" w:eastAsia="MS Mincho" w:hAnsi="Times New Roman" w:cs="Times New Roman"/>
          <w:sz w:val="24"/>
          <w:lang w:val="el-GR" w:eastAsia="ja-JP"/>
        </w:rPr>
        <w:t>631</w:t>
      </w:r>
    </w:p>
    <w:p w:rsidR="00154567" w:rsidRPr="00154567" w:rsidRDefault="00154567" w:rsidP="00154567">
      <w:pPr>
        <w:tabs>
          <w:tab w:val="left" w:pos="284"/>
        </w:tabs>
        <w:spacing w:before="100" w:beforeAutospacing="1" w:after="100" w:afterAutospacing="1"/>
        <w:rPr>
          <w:rFonts w:ascii="Times New Roman" w:eastAsia="MS Mincho" w:hAnsi="Times New Roman" w:cs="Times New Roman"/>
          <w:b/>
          <w:sz w:val="24"/>
          <w:lang w:val="el-GR" w:eastAsia="ja-JP"/>
        </w:rPr>
      </w:pPr>
      <w:r w:rsidRPr="00154567">
        <w:rPr>
          <w:rFonts w:ascii="Times New Roman" w:eastAsia="MS Mincho" w:hAnsi="Times New Roman" w:cs="Times New Roman"/>
          <w:sz w:val="24"/>
          <w:lang w:val="el-GR" w:eastAsia="ja-JP"/>
        </w:rPr>
        <w:t>5.</w:t>
      </w:r>
      <w:r w:rsidRPr="00154567">
        <w:rPr>
          <w:rFonts w:ascii="Times New Roman" w:eastAsia="MS Mincho" w:hAnsi="Times New Roman" w:cs="Times New Roman"/>
          <w:sz w:val="24"/>
          <w:lang w:val="el-GR" w:eastAsia="ja-JP"/>
        </w:rPr>
        <w:tab/>
        <w:t xml:space="preserve">Περιγραφή της δημόσιας σύμβασης: </w:t>
      </w:r>
      <w:r w:rsidRPr="00154567">
        <w:rPr>
          <w:rFonts w:ascii="Times New Roman" w:eastAsia="MS Mincho" w:hAnsi="Times New Roman" w:cs="Times New Roman"/>
          <w:b/>
          <w:sz w:val="24"/>
          <w:lang w:val="el-GR" w:eastAsia="ja-JP"/>
        </w:rPr>
        <w:t>«</w:t>
      </w:r>
      <w:r w:rsidRPr="00154567">
        <w:rPr>
          <w:rFonts w:ascii="Times New Roman" w:hAnsi="Times New Roman" w:cs="Times New Roman"/>
          <w:b/>
          <w:sz w:val="24"/>
          <w:lang w:val="el-GR"/>
        </w:rPr>
        <w:t>ΣΥΝΤΗΡΗΣΗ &amp; ΕΠΙΣΚΕΥΗ ΟΧΗΜΑΤΩΝ»</w:t>
      </w:r>
      <w:r w:rsidRPr="00154567">
        <w:rPr>
          <w:rFonts w:ascii="Times New Roman" w:eastAsia="MS Mincho" w:hAnsi="Times New Roman" w:cs="Times New Roman"/>
          <w:b/>
          <w:sz w:val="24"/>
          <w:lang w:val="el-GR" w:eastAsia="ja-JP"/>
        </w:rPr>
        <w:t>.</w:t>
      </w:r>
    </w:p>
    <w:p w:rsidR="00154567" w:rsidRPr="00154567" w:rsidRDefault="00154567" w:rsidP="00154567">
      <w:pPr>
        <w:spacing w:before="100" w:beforeAutospacing="1" w:after="100" w:afterAutospacing="1"/>
        <w:rPr>
          <w:rFonts w:ascii="Times New Roman" w:eastAsia="MS Mincho" w:hAnsi="Times New Roman" w:cs="Times New Roman"/>
          <w:sz w:val="24"/>
          <w:lang w:val="el-GR" w:eastAsia="ja-JP"/>
        </w:rPr>
      </w:pPr>
      <w:r w:rsidRPr="00154567">
        <w:rPr>
          <w:rFonts w:ascii="Times New Roman" w:eastAsia="MS Mincho" w:hAnsi="Times New Roman" w:cs="Times New Roman"/>
          <w:sz w:val="24"/>
          <w:lang w:val="el-GR" w:eastAsia="ja-JP"/>
        </w:rPr>
        <w:t>6. Εναλλακτικές προσφορές: Στο διαγωνισμό δε γίνονται δεκτές αντιπροσφορές και σε περίπτωση υποβολής τους, απορρίπτονται ως απαράδεκτες.</w:t>
      </w:r>
    </w:p>
    <w:p w:rsidR="00154567" w:rsidRPr="00154567" w:rsidRDefault="00154567" w:rsidP="00154567">
      <w:pPr>
        <w:rPr>
          <w:rFonts w:ascii="Times New Roman" w:hAnsi="Times New Roman" w:cs="Times New Roman"/>
          <w:sz w:val="24"/>
          <w:lang w:val="el-GR"/>
        </w:rPr>
      </w:pPr>
      <w:r w:rsidRPr="00154567">
        <w:rPr>
          <w:rFonts w:ascii="Times New Roman" w:eastAsia="MS Mincho" w:hAnsi="Times New Roman" w:cs="Times New Roman"/>
          <w:sz w:val="24"/>
          <w:lang w:val="el-GR" w:eastAsia="ja-JP"/>
        </w:rPr>
        <w:t xml:space="preserve">7. Διάρκεια της σύμβασης: </w:t>
      </w:r>
      <w:r w:rsidRPr="00154567">
        <w:rPr>
          <w:rFonts w:ascii="Times New Roman" w:hAnsi="Times New Roman" w:cs="Times New Roman"/>
          <w:sz w:val="24"/>
          <w:lang w:val="el-GR"/>
        </w:rPr>
        <w:t xml:space="preserve">Η διάρκεια της σύμβασης </w:t>
      </w:r>
      <w:r w:rsidRPr="00154567">
        <w:rPr>
          <w:rFonts w:ascii="Times New Roman" w:hAnsi="Times New Roman" w:cs="Times New Roman"/>
          <w:b/>
          <w:sz w:val="24"/>
          <w:lang w:val="el-GR"/>
        </w:rPr>
        <w:t xml:space="preserve">ορίζεται είκοσι τέσσερις (24) μήνες </w:t>
      </w:r>
      <w:r w:rsidRPr="00154567">
        <w:rPr>
          <w:rFonts w:ascii="Times New Roman" w:hAnsi="Times New Roman" w:cs="Times New Roman"/>
          <w:sz w:val="24"/>
          <w:lang w:val="el-GR"/>
        </w:rPr>
        <w:t>από την υπογραφή και ανάρτηση αυτής στο ΚΗΜΔΗΣ.</w:t>
      </w:r>
    </w:p>
    <w:p w:rsidR="00154567" w:rsidRPr="00154567" w:rsidRDefault="00154567" w:rsidP="00154567">
      <w:pPr>
        <w:rPr>
          <w:rFonts w:ascii="Times New Roman" w:eastAsia="MS Mincho" w:hAnsi="Times New Roman" w:cs="Times New Roman"/>
          <w:sz w:val="24"/>
          <w:lang w:val="el-GR" w:eastAsia="ja-JP"/>
        </w:rPr>
      </w:pPr>
      <w:r w:rsidRPr="00154567">
        <w:rPr>
          <w:rFonts w:ascii="Times New Roman" w:eastAsia="MS Mincho" w:hAnsi="Times New Roman" w:cs="Times New Roman"/>
          <w:b/>
          <w:sz w:val="24"/>
          <w:lang w:val="el-GR" w:eastAsia="ja-JP"/>
        </w:rPr>
        <w:t>8.</w:t>
      </w:r>
      <w:r w:rsidRPr="00154567">
        <w:rPr>
          <w:rFonts w:ascii="Times New Roman" w:eastAsia="MS Mincho" w:hAnsi="Times New Roman" w:cs="Times New Roman"/>
          <w:sz w:val="24"/>
          <w:lang w:val="el-GR" w:eastAsia="ja-JP"/>
        </w:rPr>
        <w:t xml:space="preserve"> Δικαιούμενοι συμμετοχής: </w:t>
      </w:r>
    </w:p>
    <w:p w:rsidR="00154567" w:rsidRPr="00154567" w:rsidRDefault="00154567" w:rsidP="00154567">
      <w:pPr>
        <w:ind w:firstLine="720"/>
        <w:rPr>
          <w:rFonts w:ascii="Times New Roman" w:hAnsi="Times New Roman" w:cs="Times New Roman"/>
          <w:sz w:val="24"/>
          <w:lang w:val="el-GR"/>
        </w:rPr>
      </w:pPr>
      <w:r w:rsidRPr="00154567">
        <w:rPr>
          <w:rFonts w:ascii="Times New Roman" w:hAnsi="Times New Roman" w:cs="Times New Roman"/>
          <w:b/>
          <w:bCs/>
          <w:sz w:val="24"/>
          <w:lang w:val="el-GR"/>
        </w:rPr>
        <w:t>1.</w:t>
      </w:r>
      <w:r w:rsidRPr="00154567">
        <w:rPr>
          <w:rFonts w:ascii="Times New Roman" w:hAnsi="Times New Roman" w:cs="Times New Roman"/>
          <w:sz w:val="24"/>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154567" w:rsidRPr="00154567" w:rsidRDefault="00154567" w:rsidP="00154567">
      <w:pPr>
        <w:rPr>
          <w:rFonts w:ascii="Times New Roman" w:hAnsi="Times New Roman" w:cs="Times New Roman"/>
          <w:sz w:val="24"/>
          <w:lang w:val="el-GR"/>
        </w:rPr>
      </w:pPr>
      <w:r w:rsidRPr="00154567">
        <w:rPr>
          <w:rFonts w:ascii="Times New Roman" w:hAnsi="Times New Roman" w:cs="Times New Roman"/>
          <w:sz w:val="24"/>
          <w:lang w:val="el-GR"/>
        </w:rPr>
        <w:t>α) κράτος-μέλος της Ένωσης,</w:t>
      </w:r>
    </w:p>
    <w:p w:rsidR="00154567" w:rsidRPr="00154567" w:rsidRDefault="00154567" w:rsidP="00154567">
      <w:pPr>
        <w:rPr>
          <w:rFonts w:ascii="Times New Roman" w:hAnsi="Times New Roman" w:cs="Times New Roman"/>
          <w:sz w:val="24"/>
          <w:lang w:val="el-GR"/>
        </w:rPr>
      </w:pPr>
      <w:r w:rsidRPr="00154567">
        <w:rPr>
          <w:rFonts w:ascii="Times New Roman" w:hAnsi="Times New Roman" w:cs="Times New Roman"/>
          <w:sz w:val="24"/>
          <w:lang w:val="el-GR"/>
        </w:rPr>
        <w:t>β) κράτος-μέλος του Ευρωπαϊκού Οικονομικού Χώρου (Ε.Ο.Χ.),</w:t>
      </w:r>
    </w:p>
    <w:p w:rsidR="00154567" w:rsidRPr="00154567" w:rsidRDefault="00154567" w:rsidP="00154567">
      <w:pPr>
        <w:rPr>
          <w:rFonts w:ascii="Times New Roman" w:hAnsi="Times New Roman" w:cs="Times New Roman"/>
          <w:sz w:val="24"/>
          <w:lang w:val="el-GR"/>
        </w:rPr>
      </w:pPr>
      <w:r w:rsidRPr="00154567">
        <w:rPr>
          <w:rFonts w:ascii="Times New Roman" w:hAnsi="Times New Roman" w:cs="Times New Roman"/>
          <w:sz w:val="24"/>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9F0CC4">
        <w:rPr>
          <w:rFonts w:ascii="Times New Roman" w:hAnsi="Times New Roman" w:cs="Times New Roman"/>
          <w:sz w:val="24"/>
        </w:rPr>
        <w:t>I</w:t>
      </w:r>
      <w:r w:rsidRPr="00154567">
        <w:rPr>
          <w:rFonts w:ascii="Times New Roman" w:hAnsi="Times New Roman" w:cs="Times New Roman"/>
          <w:sz w:val="24"/>
          <w:lang w:val="el-GR"/>
        </w:rPr>
        <w:t xml:space="preserve"> της ως άνω Συμφωνίας, καθώς και </w:t>
      </w:r>
    </w:p>
    <w:p w:rsidR="00154567" w:rsidRPr="00154567" w:rsidRDefault="00154567" w:rsidP="00154567">
      <w:pPr>
        <w:rPr>
          <w:rFonts w:ascii="Times New Roman" w:hAnsi="Times New Roman" w:cs="Times New Roman"/>
          <w:b/>
          <w:bCs/>
          <w:sz w:val="24"/>
          <w:lang w:val="el-GR"/>
        </w:rPr>
      </w:pPr>
      <w:r w:rsidRPr="00154567">
        <w:rPr>
          <w:rFonts w:ascii="Times New Roman" w:hAnsi="Times New Roman" w:cs="Times New Roman"/>
          <w:sz w:val="24"/>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154567" w:rsidRPr="00154567" w:rsidRDefault="00154567" w:rsidP="00154567">
      <w:pPr>
        <w:rPr>
          <w:rFonts w:ascii="Times New Roman" w:hAnsi="Times New Roman" w:cs="Times New Roman"/>
          <w:b/>
          <w:bCs/>
          <w:sz w:val="24"/>
          <w:lang w:val="el-GR"/>
        </w:rPr>
      </w:pPr>
      <w:r w:rsidRPr="00154567">
        <w:rPr>
          <w:rFonts w:ascii="Times New Roman" w:hAnsi="Times New Roman" w:cs="Times New Roman"/>
          <w:sz w:val="24"/>
          <w:lang w:val="el-GR"/>
        </w:rPr>
        <w:t xml:space="preserve">Στο βαθμό που καλύπτονται από τα Παραρτήματα 1, 2, 4, 5 6 και 7 και τις γενικές σημειώσεις του σχετικού με την Ένωση Προσαρτήματος </w:t>
      </w:r>
      <w:r w:rsidRPr="009F0CC4">
        <w:rPr>
          <w:rFonts w:ascii="Times New Roman" w:hAnsi="Times New Roman" w:cs="Times New Roman"/>
          <w:sz w:val="24"/>
        </w:rPr>
        <w:t>I</w:t>
      </w:r>
      <w:r w:rsidRPr="00154567">
        <w:rPr>
          <w:rFonts w:ascii="Times New Roman" w:hAnsi="Times New Roman" w:cs="Times New Roman"/>
          <w:sz w:val="24"/>
          <w:lang w:val="el-GR"/>
        </w:rPr>
        <w:t xml:space="preserve">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rsidR="00154567" w:rsidRPr="00154567" w:rsidRDefault="00154567" w:rsidP="00154567">
      <w:pPr>
        <w:ind w:firstLine="720"/>
        <w:rPr>
          <w:rFonts w:ascii="Times New Roman" w:hAnsi="Times New Roman" w:cs="Times New Roman"/>
          <w:sz w:val="24"/>
          <w:lang w:val="el-GR"/>
        </w:rPr>
      </w:pPr>
      <w:r w:rsidRPr="00154567">
        <w:rPr>
          <w:rFonts w:ascii="Times New Roman" w:hAnsi="Times New Roman" w:cs="Times New Roman"/>
          <w:b/>
          <w:bCs/>
          <w:sz w:val="24"/>
          <w:lang w:val="el-GR"/>
        </w:rPr>
        <w:t>2.</w:t>
      </w:r>
      <w:r w:rsidRPr="00154567">
        <w:rPr>
          <w:rFonts w:ascii="Times New Roman" w:hAnsi="Times New Roman" w:cs="Times New Roman"/>
          <w:sz w:val="24"/>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rsidR="00154567" w:rsidRPr="00154567" w:rsidRDefault="00154567" w:rsidP="00154567">
      <w:pPr>
        <w:spacing w:before="100" w:beforeAutospacing="1" w:after="100" w:afterAutospacing="1"/>
        <w:rPr>
          <w:rFonts w:ascii="Times New Roman" w:eastAsia="MS Mincho" w:hAnsi="Times New Roman" w:cs="Times New Roman"/>
          <w:sz w:val="24"/>
          <w:lang w:val="el-GR" w:eastAsia="ja-JP"/>
        </w:rPr>
      </w:pPr>
      <w:r w:rsidRPr="00154567">
        <w:rPr>
          <w:rFonts w:ascii="Times New Roman" w:hAnsi="Times New Roman" w:cs="Times New Roman"/>
          <w:sz w:val="24"/>
          <w:lang w:val="el-GR"/>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154567">
        <w:rPr>
          <w:rFonts w:ascii="Times New Roman" w:eastAsia="MS Mincho" w:hAnsi="Times New Roman" w:cs="Times New Roman"/>
          <w:sz w:val="24"/>
          <w:lang w:val="el-GR" w:eastAsia="ja-JP"/>
        </w:rPr>
        <w:t xml:space="preserve"> </w:t>
      </w:r>
    </w:p>
    <w:p w:rsidR="00154567" w:rsidRPr="00154567" w:rsidRDefault="00154567" w:rsidP="00154567">
      <w:pPr>
        <w:spacing w:before="100" w:beforeAutospacing="1" w:after="100" w:afterAutospacing="1"/>
        <w:rPr>
          <w:rFonts w:ascii="Times New Roman" w:hAnsi="Times New Roman" w:cs="Times New Roman"/>
          <w:sz w:val="24"/>
          <w:lang w:val="el-GR" w:eastAsia="el-GR"/>
        </w:rPr>
      </w:pPr>
      <w:r w:rsidRPr="00154567">
        <w:rPr>
          <w:rFonts w:ascii="Times New Roman" w:eastAsia="MS Mincho" w:hAnsi="Times New Roman" w:cs="Times New Roman"/>
          <w:b/>
          <w:sz w:val="24"/>
          <w:lang w:val="el-GR" w:eastAsia="ja-JP"/>
        </w:rPr>
        <w:t>9.</w:t>
      </w:r>
      <w:r w:rsidRPr="00154567">
        <w:rPr>
          <w:rFonts w:ascii="Times New Roman" w:eastAsia="MS Mincho" w:hAnsi="Times New Roman" w:cs="Times New Roman"/>
          <w:sz w:val="24"/>
          <w:lang w:val="el-GR" w:eastAsia="ja-JP"/>
        </w:rPr>
        <w:t xml:space="preserve"> Προθεσμία παραλαβής προσφορών και διενέργεια διαγωνισμού: </w:t>
      </w:r>
      <w:r w:rsidRPr="00154567">
        <w:rPr>
          <w:rFonts w:ascii="Times New Roman" w:hAnsi="Times New Roman" w:cs="Times New Roman"/>
          <w:sz w:val="24"/>
          <w:lang w:val="el-GR" w:eastAsia="el-GR"/>
        </w:rPr>
        <w:t>Η καταληκτική ημερομηνία παραλαβής των προσφορών είναι η</w:t>
      </w:r>
      <w:r w:rsidRPr="00154567">
        <w:rPr>
          <w:rFonts w:ascii="Times New Roman" w:hAnsi="Times New Roman" w:cs="Times New Roman"/>
          <w:b/>
          <w:sz w:val="24"/>
          <w:lang w:val="el-GR" w:eastAsia="el-GR"/>
        </w:rPr>
        <w:t xml:space="preserve"> 9</w:t>
      </w:r>
      <w:r w:rsidRPr="00154567">
        <w:rPr>
          <w:rFonts w:ascii="Times New Roman" w:hAnsi="Times New Roman" w:cs="Times New Roman"/>
          <w:b/>
          <w:sz w:val="24"/>
          <w:vertAlign w:val="superscript"/>
          <w:lang w:val="el-GR" w:eastAsia="el-GR"/>
        </w:rPr>
        <w:t>η</w:t>
      </w:r>
      <w:r w:rsidRPr="00154567">
        <w:rPr>
          <w:rFonts w:ascii="Times New Roman" w:hAnsi="Times New Roman" w:cs="Times New Roman"/>
          <w:b/>
          <w:sz w:val="24"/>
          <w:lang w:val="el-GR" w:eastAsia="el-GR"/>
        </w:rPr>
        <w:t xml:space="preserve"> Ιανουαρίου 2023 ώρα 15:00</w:t>
      </w:r>
    </w:p>
    <w:p w:rsidR="00154567" w:rsidRPr="00154567" w:rsidRDefault="00154567" w:rsidP="00154567">
      <w:pPr>
        <w:rPr>
          <w:rFonts w:ascii="Times New Roman" w:hAnsi="Times New Roman" w:cs="Times New Roman"/>
          <w:sz w:val="24"/>
          <w:lang w:val="el-GR"/>
        </w:rPr>
      </w:pPr>
      <w:r w:rsidRPr="00154567">
        <w:rPr>
          <w:rFonts w:ascii="Times New Roman" w:hAnsi="Times New Roman" w:cs="Times New Roman"/>
          <w:sz w:val="24"/>
          <w:lang w:val="el-GR" w:eastAsia="el-GR"/>
        </w:rPr>
        <w:t xml:space="preserve">Η διαδικασία δημοσίευσης θα διενεργηθεί με χρήση της πλατφόρμας του Εθνικού Συστήματος Ηλεκτρονικών Δημοσίων Συμβάσεων (Ε.Σ.Η.Δ.Η.Σ.), η οποία είναι προσβάσιμη μέσω της Διαδικτυακής πύλης </w:t>
      </w:r>
      <w:r w:rsidRPr="009F0CC4">
        <w:rPr>
          <w:rFonts w:ascii="Times New Roman" w:hAnsi="Times New Roman" w:cs="Times New Roman"/>
          <w:sz w:val="24"/>
          <w:lang w:eastAsia="el-GR"/>
        </w:rPr>
        <w:t>www</w:t>
      </w:r>
      <w:r w:rsidRPr="00154567">
        <w:rPr>
          <w:rFonts w:ascii="Times New Roman" w:hAnsi="Times New Roman" w:cs="Times New Roman"/>
          <w:sz w:val="24"/>
          <w:lang w:val="el-GR" w:eastAsia="el-GR"/>
        </w:rPr>
        <w:t>.</w:t>
      </w:r>
      <w:r w:rsidRPr="009F0CC4">
        <w:rPr>
          <w:rFonts w:ascii="Times New Roman" w:hAnsi="Times New Roman" w:cs="Times New Roman"/>
          <w:sz w:val="24"/>
          <w:lang w:eastAsia="el-GR"/>
        </w:rPr>
        <w:t>promitheus</w:t>
      </w:r>
      <w:r w:rsidRPr="00154567">
        <w:rPr>
          <w:rFonts w:ascii="Times New Roman" w:hAnsi="Times New Roman" w:cs="Times New Roman"/>
          <w:sz w:val="24"/>
          <w:lang w:val="el-GR" w:eastAsia="el-GR"/>
        </w:rPr>
        <w:t>.</w:t>
      </w:r>
      <w:r w:rsidRPr="009F0CC4">
        <w:rPr>
          <w:rFonts w:ascii="Times New Roman" w:hAnsi="Times New Roman" w:cs="Times New Roman"/>
          <w:sz w:val="24"/>
          <w:lang w:eastAsia="el-GR"/>
        </w:rPr>
        <w:t>gov</w:t>
      </w:r>
      <w:r w:rsidRPr="00154567">
        <w:rPr>
          <w:rFonts w:ascii="Times New Roman" w:hAnsi="Times New Roman" w:cs="Times New Roman"/>
          <w:sz w:val="24"/>
          <w:lang w:val="el-GR" w:eastAsia="el-GR"/>
        </w:rPr>
        <w:t>.</w:t>
      </w:r>
      <w:r w:rsidRPr="009F0CC4">
        <w:rPr>
          <w:rFonts w:ascii="Times New Roman" w:hAnsi="Times New Roman" w:cs="Times New Roman"/>
          <w:sz w:val="24"/>
          <w:lang w:eastAsia="el-GR"/>
        </w:rPr>
        <w:t>gr</w:t>
      </w:r>
      <w:r w:rsidRPr="00154567">
        <w:rPr>
          <w:rFonts w:ascii="Times New Roman" w:hAnsi="Times New Roman" w:cs="Times New Roman"/>
          <w:sz w:val="24"/>
          <w:lang w:val="el-GR" w:eastAsia="el-GR"/>
        </w:rPr>
        <w:t xml:space="preserve">,  την </w:t>
      </w:r>
      <w:r w:rsidRPr="00154567">
        <w:rPr>
          <w:rFonts w:ascii="Times New Roman" w:hAnsi="Times New Roman" w:cs="Times New Roman"/>
          <w:b/>
          <w:sz w:val="24"/>
          <w:lang w:val="el-GR" w:eastAsia="el-GR"/>
        </w:rPr>
        <w:t>5</w:t>
      </w:r>
      <w:r w:rsidRPr="00154567">
        <w:rPr>
          <w:rFonts w:ascii="Times New Roman" w:hAnsi="Times New Roman" w:cs="Times New Roman"/>
          <w:b/>
          <w:sz w:val="24"/>
          <w:vertAlign w:val="superscript"/>
          <w:lang w:val="el-GR" w:eastAsia="el-GR"/>
        </w:rPr>
        <w:t>η</w:t>
      </w:r>
      <w:r w:rsidRPr="00154567">
        <w:rPr>
          <w:rFonts w:ascii="Times New Roman" w:hAnsi="Times New Roman" w:cs="Times New Roman"/>
          <w:b/>
          <w:sz w:val="24"/>
          <w:lang w:val="el-GR" w:eastAsia="el-GR"/>
        </w:rPr>
        <w:t xml:space="preserve"> Δεκεμβρίου 2022, ημέρα Δευτέρα</w:t>
      </w:r>
    </w:p>
    <w:p w:rsidR="00154567" w:rsidRPr="00154567" w:rsidRDefault="00154567" w:rsidP="00154567">
      <w:pPr>
        <w:autoSpaceDE w:val="0"/>
        <w:autoSpaceDN w:val="0"/>
        <w:adjustRightInd w:val="0"/>
        <w:spacing w:after="0"/>
        <w:rPr>
          <w:rFonts w:ascii="Times New Roman" w:eastAsia="MS Mincho" w:hAnsi="Times New Roman" w:cs="Times New Roman"/>
          <w:sz w:val="24"/>
          <w:lang w:val="el-GR" w:eastAsia="ja-JP"/>
        </w:rPr>
      </w:pPr>
      <w:r w:rsidRPr="00154567">
        <w:rPr>
          <w:rFonts w:ascii="Times New Roman" w:eastAsia="MS Mincho" w:hAnsi="Times New Roman" w:cs="Times New Roman"/>
          <w:sz w:val="24"/>
          <w:lang w:val="el-GR" w:eastAsia="ja-JP"/>
        </w:rPr>
        <w:t xml:space="preserve">10. Χρόνος ισχύος προσφορών: </w:t>
      </w:r>
      <w:r w:rsidRPr="00154567">
        <w:rPr>
          <w:rFonts w:ascii="Times New Roman" w:hAnsi="Times New Roman" w:cs="Times New Roman"/>
          <w:sz w:val="24"/>
          <w:lang w:val="el-GR" w:eastAsia="el-GR"/>
        </w:rPr>
        <w:t xml:space="preserve">Οι υποβαλλόμενες προσφορές ισχύουν και δεσμεύουν τους οικονομικούς φορείς για διάστημα </w:t>
      </w:r>
      <w:r w:rsidRPr="00154567">
        <w:rPr>
          <w:rFonts w:ascii="Times New Roman" w:hAnsi="Times New Roman" w:cs="Times New Roman"/>
          <w:b/>
          <w:color w:val="231F20"/>
          <w:sz w:val="24"/>
          <w:lang w:val="el-GR"/>
        </w:rPr>
        <w:t>δώδεκα (12)</w:t>
      </w:r>
      <w:r w:rsidRPr="00154567">
        <w:rPr>
          <w:rFonts w:ascii="Times New Roman" w:hAnsi="Times New Roman" w:cs="Times New Roman"/>
          <w:sz w:val="24"/>
          <w:lang w:val="el-GR" w:eastAsia="el-GR"/>
        </w:rPr>
        <w:t xml:space="preserve"> </w:t>
      </w:r>
      <w:r w:rsidRPr="00154567">
        <w:rPr>
          <w:rFonts w:ascii="Times New Roman" w:hAnsi="Times New Roman" w:cs="Times New Roman"/>
          <w:b/>
          <w:sz w:val="24"/>
          <w:lang w:val="el-GR" w:eastAsia="el-GR"/>
        </w:rPr>
        <w:t xml:space="preserve">μηνών </w:t>
      </w:r>
      <w:r w:rsidRPr="00154567">
        <w:rPr>
          <w:rFonts w:ascii="Times New Roman" w:hAnsi="Times New Roman" w:cs="Times New Roman"/>
          <w:sz w:val="24"/>
          <w:lang w:val="el-GR" w:eastAsia="el-GR"/>
        </w:rPr>
        <w:t>από την επόμενη της διενέργειας του διαγωνισμού (άρθρο 2.4.5 της διακήρυξης).</w:t>
      </w:r>
      <w:r w:rsidRPr="00154567">
        <w:rPr>
          <w:rFonts w:ascii="Times New Roman" w:eastAsia="MS Mincho" w:hAnsi="Times New Roman" w:cs="Times New Roman"/>
          <w:sz w:val="24"/>
          <w:lang w:val="el-GR" w:eastAsia="ja-JP"/>
        </w:rPr>
        <w:t xml:space="preserve"> </w:t>
      </w:r>
    </w:p>
    <w:p w:rsidR="00154567" w:rsidRPr="00154567" w:rsidRDefault="00154567" w:rsidP="00154567">
      <w:pPr>
        <w:spacing w:before="100" w:beforeAutospacing="1" w:after="100" w:afterAutospacing="1"/>
        <w:rPr>
          <w:rFonts w:ascii="Times New Roman" w:eastAsia="MS Mincho" w:hAnsi="Times New Roman" w:cs="Times New Roman"/>
          <w:sz w:val="24"/>
          <w:lang w:val="el-GR" w:eastAsia="ja-JP"/>
        </w:rPr>
      </w:pPr>
      <w:r w:rsidRPr="00154567">
        <w:rPr>
          <w:rFonts w:ascii="Times New Roman" w:eastAsia="MS Mincho" w:hAnsi="Times New Roman" w:cs="Times New Roman"/>
          <w:sz w:val="24"/>
          <w:lang w:val="el-GR" w:eastAsia="ja-JP"/>
        </w:rPr>
        <w:lastRenderedPageBreak/>
        <w:t>11. Γλώσσα σύνταξης προσφορών: Ελληνική (άρθρο 2.1.4 της διακήρυξης).</w:t>
      </w:r>
    </w:p>
    <w:p w:rsidR="00154567" w:rsidRPr="00154567" w:rsidRDefault="00154567" w:rsidP="00154567">
      <w:pPr>
        <w:spacing w:after="60"/>
        <w:rPr>
          <w:rFonts w:ascii="Times New Roman" w:hAnsi="Times New Roman" w:cs="Times New Roman"/>
          <w:sz w:val="24"/>
          <w:lang w:val="el-GR"/>
        </w:rPr>
      </w:pPr>
      <w:r w:rsidRPr="00154567">
        <w:rPr>
          <w:rFonts w:ascii="Times New Roman" w:hAnsi="Times New Roman" w:cs="Times New Roman"/>
          <w:sz w:val="24"/>
          <w:lang w:val="el-GR" w:eastAsia="el-GR"/>
        </w:rPr>
        <w:t xml:space="preserve">12. Χρηματοδότηση: </w:t>
      </w:r>
      <w:r w:rsidRPr="00154567">
        <w:rPr>
          <w:rFonts w:ascii="Times New Roman" w:hAnsi="Times New Roman" w:cs="Times New Roman"/>
          <w:sz w:val="24"/>
          <w:lang w:val="el-GR"/>
        </w:rPr>
        <w:t xml:space="preserve">Φορέας χρηματοδότησης της παρούσας σύμβασης είναι Δήμος Ναυπακτίας. Η δαπάνη για την εν λόγω σύμβαση βαρύνει την με Κ.Α.: 10-6263, 15-6263, 20-6263, 30-6263, 30-6264, 35-6263, 70.01-6263.001, σχετική πίστωση του τακτικού προϋπολογισμού του οικονομικού έτους 2022-2023-2024 του Φορέα (άρθρο 1.2 της διακήρυξης). </w:t>
      </w:r>
    </w:p>
    <w:p w:rsidR="00154567" w:rsidRPr="00154567" w:rsidRDefault="00154567" w:rsidP="00154567">
      <w:pPr>
        <w:spacing w:after="60"/>
        <w:rPr>
          <w:rFonts w:ascii="Times New Roman" w:hAnsi="Times New Roman" w:cs="Times New Roman"/>
          <w:sz w:val="24"/>
          <w:lang w:val="el-GR" w:eastAsia="el-GR"/>
        </w:rPr>
      </w:pPr>
    </w:p>
    <w:p w:rsidR="00154567" w:rsidRPr="00154567" w:rsidRDefault="00154567" w:rsidP="00154567">
      <w:pPr>
        <w:autoSpaceDE w:val="0"/>
        <w:autoSpaceDN w:val="0"/>
        <w:adjustRightInd w:val="0"/>
        <w:spacing w:after="0"/>
        <w:rPr>
          <w:rFonts w:ascii="Times New Roman" w:eastAsia="MS Mincho" w:hAnsi="Times New Roman" w:cs="Times New Roman"/>
          <w:sz w:val="24"/>
          <w:lang w:val="el-GR" w:eastAsia="ja-JP"/>
        </w:rPr>
      </w:pPr>
      <w:r w:rsidRPr="00154567">
        <w:rPr>
          <w:rFonts w:ascii="Times New Roman" w:eastAsia="MS Mincho" w:hAnsi="Times New Roman" w:cs="Times New Roman"/>
          <w:sz w:val="24"/>
          <w:lang w:val="el-GR" w:eastAsia="ja-JP"/>
        </w:rPr>
        <w:t xml:space="preserve">13. Προδικαστικές προσφυγές: Όπως αυτές ορίζονται στο άρθρο </w:t>
      </w:r>
      <w:r w:rsidRPr="00154567">
        <w:rPr>
          <w:rFonts w:ascii="Times New Roman" w:eastAsia="MS Mincho" w:hAnsi="Times New Roman" w:cs="Times New Roman"/>
          <w:b/>
          <w:sz w:val="24"/>
          <w:lang w:val="el-GR" w:eastAsia="ja-JP"/>
        </w:rPr>
        <w:t xml:space="preserve">3.4 Προδικαστικές Προσφυγές - Προσωρινή Δικαστική Προστασία </w:t>
      </w:r>
      <w:r w:rsidRPr="00154567">
        <w:rPr>
          <w:rFonts w:ascii="Times New Roman" w:eastAsia="MS Mincho" w:hAnsi="Times New Roman" w:cs="Times New Roman"/>
          <w:sz w:val="24"/>
          <w:lang w:val="el-GR" w:eastAsia="ja-JP"/>
        </w:rPr>
        <w:t>της Διακήρυξης.</w:t>
      </w:r>
    </w:p>
    <w:p w:rsidR="00154567" w:rsidRPr="00154567" w:rsidRDefault="00154567" w:rsidP="00154567">
      <w:pPr>
        <w:spacing w:before="100" w:beforeAutospacing="1" w:after="100" w:afterAutospacing="1"/>
        <w:rPr>
          <w:rFonts w:ascii="Times New Roman" w:hAnsi="Times New Roman" w:cs="Times New Roman"/>
          <w:color w:val="0000FF"/>
          <w:kern w:val="1"/>
          <w:sz w:val="24"/>
          <w:u w:val="single"/>
          <w:lang w:val="el-GR" w:eastAsia="el-GR"/>
        </w:rPr>
      </w:pPr>
      <w:r w:rsidRPr="00154567">
        <w:rPr>
          <w:rFonts w:ascii="Times New Roman" w:eastAsia="MS Mincho" w:hAnsi="Times New Roman" w:cs="Times New Roman"/>
          <w:sz w:val="24"/>
          <w:lang w:val="el-GR" w:eastAsia="ja-JP"/>
        </w:rPr>
        <w:t xml:space="preserve">14. Δημοσιεύσεις: </w:t>
      </w:r>
      <w:r w:rsidRPr="00154567">
        <w:rPr>
          <w:rFonts w:ascii="Times New Roman" w:eastAsia="MS Mincho" w:hAnsi="Times New Roman" w:cs="Times New Roman"/>
          <w:color w:val="000000"/>
          <w:sz w:val="24"/>
          <w:lang w:val="el-GR" w:eastAsia="ja-JP"/>
        </w:rPr>
        <w:t xml:space="preserve">Η παρούσα Προκήρυξη Σύμβασης έχει αποσταλεί στην Υπηρεσία Επισήμων Εκδόσεων των Ευρωπαϊκών Κοινοτήτων (29/11/2022) προκειμένου να δημοσιευθεί στην Επίσημη Εφημερίδα της Ευρωπαϊκής Ένωσης, στον Ελληνικό Τύπο σύμφωνα με το άρθρο 66 του Ν. 4412/2016, θα αναρτηθεί στο Κεντρικό Ηλεκτρονικό Μητρώο Δημοσίων Συμβάσεων (ΚΗΜΔΗΣ) και στο Εθνικό Σύστημα Ηλεκτρονικών Δημοσίων Συμβάσεων (ΕΣΗΔΗΣ) στη διαδικτυακή πύλη: </w:t>
      </w:r>
      <w:hyperlink r:id="rId36" w:history="1">
        <w:r w:rsidRPr="009F0CC4">
          <w:rPr>
            <w:rFonts w:ascii="Times New Roman" w:eastAsia="MS Mincho" w:hAnsi="Times New Roman" w:cs="Times New Roman"/>
            <w:color w:val="0000FF"/>
            <w:sz w:val="24"/>
            <w:u w:val="single"/>
            <w:lang w:eastAsia="ja-JP"/>
          </w:rPr>
          <w:t>www</w:t>
        </w:r>
        <w:r w:rsidRPr="00154567">
          <w:rPr>
            <w:rFonts w:ascii="Times New Roman" w:eastAsia="MS Mincho" w:hAnsi="Times New Roman" w:cs="Times New Roman"/>
            <w:color w:val="0000FF"/>
            <w:sz w:val="24"/>
            <w:u w:val="single"/>
            <w:lang w:val="el-GR" w:eastAsia="ja-JP"/>
          </w:rPr>
          <w:t>.</w:t>
        </w:r>
        <w:r w:rsidRPr="009F0CC4">
          <w:rPr>
            <w:rFonts w:ascii="Times New Roman" w:eastAsia="MS Mincho" w:hAnsi="Times New Roman" w:cs="Times New Roman"/>
            <w:color w:val="0000FF"/>
            <w:sz w:val="24"/>
            <w:u w:val="single"/>
            <w:lang w:eastAsia="ja-JP"/>
          </w:rPr>
          <w:t>promitheus</w:t>
        </w:r>
        <w:r w:rsidRPr="00154567">
          <w:rPr>
            <w:rFonts w:ascii="Times New Roman" w:eastAsia="MS Mincho" w:hAnsi="Times New Roman" w:cs="Times New Roman"/>
            <w:color w:val="0000FF"/>
            <w:sz w:val="24"/>
            <w:u w:val="single"/>
            <w:lang w:val="el-GR" w:eastAsia="ja-JP"/>
          </w:rPr>
          <w:t>.</w:t>
        </w:r>
        <w:r w:rsidRPr="009F0CC4">
          <w:rPr>
            <w:rFonts w:ascii="Times New Roman" w:eastAsia="MS Mincho" w:hAnsi="Times New Roman" w:cs="Times New Roman"/>
            <w:color w:val="0000FF"/>
            <w:sz w:val="24"/>
            <w:u w:val="single"/>
            <w:lang w:eastAsia="ja-JP"/>
          </w:rPr>
          <w:t>gov</w:t>
        </w:r>
        <w:r w:rsidRPr="00154567">
          <w:rPr>
            <w:rFonts w:ascii="Times New Roman" w:eastAsia="MS Mincho" w:hAnsi="Times New Roman" w:cs="Times New Roman"/>
            <w:color w:val="0000FF"/>
            <w:sz w:val="24"/>
            <w:u w:val="single"/>
            <w:lang w:val="el-GR" w:eastAsia="ja-JP"/>
          </w:rPr>
          <w:t>.</w:t>
        </w:r>
        <w:r w:rsidRPr="009F0CC4">
          <w:rPr>
            <w:rFonts w:ascii="Times New Roman" w:eastAsia="MS Mincho" w:hAnsi="Times New Roman" w:cs="Times New Roman"/>
            <w:color w:val="0000FF"/>
            <w:sz w:val="24"/>
            <w:u w:val="single"/>
            <w:lang w:eastAsia="ja-JP"/>
          </w:rPr>
          <w:t>gr</w:t>
        </w:r>
      </w:hyperlink>
      <w:r w:rsidRPr="00154567">
        <w:rPr>
          <w:rFonts w:ascii="Times New Roman" w:eastAsia="MS Mincho" w:hAnsi="Times New Roman" w:cs="Times New Roman"/>
          <w:color w:val="000000"/>
          <w:sz w:val="24"/>
          <w:lang w:val="el-GR" w:eastAsia="ja-JP"/>
        </w:rPr>
        <w:t xml:space="preserve"> και σ</w:t>
      </w:r>
      <w:r w:rsidRPr="00154567">
        <w:rPr>
          <w:rFonts w:ascii="Times New Roman" w:hAnsi="Times New Roman" w:cs="Times New Roman"/>
          <w:sz w:val="24"/>
          <w:lang w:val="el-GR" w:eastAsia="el-GR"/>
        </w:rPr>
        <w:t>την ιστοσελίδα του Δήμου Ναυπακτίας στη διεύθυνση (</w:t>
      </w:r>
      <w:r w:rsidRPr="009F0CC4">
        <w:rPr>
          <w:rFonts w:ascii="Times New Roman" w:hAnsi="Times New Roman" w:cs="Times New Roman"/>
          <w:sz w:val="24"/>
          <w:lang w:eastAsia="el-GR"/>
        </w:rPr>
        <w:t>URL</w:t>
      </w:r>
      <w:r w:rsidRPr="00154567">
        <w:rPr>
          <w:rFonts w:ascii="Times New Roman" w:hAnsi="Times New Roman" w:cs="Times New Roman"/>
          <w:sz w:val="24"/>
          <w:lang w:val="el-GR" w:eastAsia="el-GR"/>
        </w:rPr>
        <w:t xml:space="preserve">): </w:t>
      </w:r>
      <w:hyperlink r:id="rId37" w:history="1">
        <w:r w:rsidRPr="009F0CC4">
          <w:rPr>
            <w:rFonts w:ascii="Times New Roman" w:hAnsi="Times New Roman" w:cs="Times New Roman"/>
            <w:color w:val="0000FF"/>
            <w:kern w:val="1"/>
            <w:sz w:val="24"/>
            <w:u w:val="single"/>
            <w:lang w:eastAsia="el-GR"/>
          </w:rPr>
          <w:t>www</w:t>
        </w:r>
        <w:r w:rsidRPr="00154567">
          <w:rPr>
            <w:rFonts w:ascii="Times New Roman" w:hAnsi="Times New Roman" w:cs="Times New Roman"/>
            <w:color w:val="0000FF"/>
            <w:kern w:val="1"/>
            <w:sz w:val="24"/>
            <w:u w:val="single"/>
            <w:lang w:val="el-GR" w:eastAsia="el-GR"/>
          </w:rPr>
          <w:t>.</w:t>
        </w:r>
        <w:r w:rsidRPr="009F0CC4">
          <w:rPr>
            <w:rFonts w:ascii="Times New Roman" w:hAnsi="Times New Roman" w:cs="Times New Roman"/>
            <w:color w:val="0000FF"/>
            <w:kern w:val="1"/>
            <w:sz w:val="24"/>
            <w:u w:val="single"/>
            <w:lang w:eastAsia="el-GR"/>
          </w:rPr>
          <w:t>nafpaktos</w:t>
        </w:r>
        <w:r w:rsidRPr="00154567">
          <w:rPr>
            <w:rFonts w:ascii="Times New Roman" w:hAnsi="Times New Roman" w:cs="Times New Roman"/>
            <w:color w:val="0000FF"/>
            <w:kern w:val="1"/>
            <w:sz w:val="24"/>
            <w:u w:val="single"/>
            <w:lang w:val="el-GR" w:eastAsia="el-GR"/>
          </w:rPr>
          <w:t>.</w:t>
        </w:r>
        <w:r w:rsidRPr="009F0CC4">
          <w:rPr>
            <w:rFonts w:ascii="Times New Roman" w:hAnsi="Times New Roman" w:cs="Times New Roman"/>
            <w:color w:val="0000FF"/>
            <w:kern w:val="1"/>
            <w:sz w:val="24"/>
            <w:u w:val="single"/>
            <w:lang w:eastAsia="el-GR"/>
          </w:rPr>
          <w:t>gr</w:t>
        </w:r>
      </w:hyperlink>
    </w:p>
    <w:p w:rsidR="00154567" w:rsidRPr="00154567" w:rsidRDefault="00154567" w:rsidP="00154567">
      <w:pPr>
        <w:spacing w:before="100" w:beforeAutospacing="1" w:after="100" w:afterAutospacing="1"/>
        <w:rPr>
          <w:rFonts w:ascii="Times New Roman" w:hAnsi="Times New Roman" w:cs="Times New Roman"/>
          <w:b/>
          <w:sz w:val="24"/>
          <w:lang w:val="el-GR" w:eastAsia="el-GR"/>
        </w:rPr>
      </w:pPr>
    </w:p>
    <w:p w:rsidR="00154567" w:rsidRPr="009F0CC4" w:rsidRDefault="00154567" w:rsidP="00154567">
      <w:pPr>
        <w:spacing w:after="0"/>
        <w:jc w:val="center"/>
        <w:rPr>
          <w:rFonts w:ascii="Times New Roman" w:hAnsi="Times New Roman" w:cs="Times New Roman"/>
          <w:b/>
          <w:sz w:val="24"/>
          <w:lang w:eastAsia="el-GR"/>
        </w:rPr>
      </w:pPr>
      <w:r w:rsidRPr="009F0CC4">
        <w:rPr>
          <w:rFonts w:ascii="Times New Roman" w:hAnsi="Times New Roman" w:cs="Times New Roman"/>
          <w:b/>
          <w:sz w:val="24"/>
          <w:lang w:eastAsia="el-GR"/>
        </w:rPr>
        <w:t xml:space="preserve">Ο Δήμαρχος </w:t>
      </w:r>
    </w:p>
    <w:p w:rsidR="00154567" w:rsidRPr="009F0CC4" w:rsidRDefault="00154567" w:rsidP="00154567">
      <w:pPr>
        <w:spacing w:after="0"/>
        <w:jc w:val="center"/>
        <w:rPr>
          <w:rFonts w:ascii="Times New Roman" w:hAnsi="Times New Roman" w:cs="Times New Roman"/>
          <w:b/>
          <w:sz w:val="24"/>
          <w:lang w:eastAsia="el-GR"/>
        </w:rPr>
      </w:pPr>
    </w:p>
    <w:p w:rsidR="00154567" w:rsidRPr="009F0CC4" w:rsidRDefault="00154567" w:rsidP="00154567">
      <w:pPr>
        <w:spacing w:after="0"/>
        <w:rPr>
          <w:rFonts w:ascii="Times New Roman" w:hAnsi="Times New Roman" w:cs="Times New Roman"/>
          <w:b/>
          <w:sz w:val="24"/>
          <w:lang w:eastAsia="el-GR"/>
        </w:rPr>
      </w:pPr>
    </w:p>
    <w:p w:rsidR="00154567" w:rsidRPr="009F0CC4" w:rsidRDefault="00154567" w:rsidP="00154567">
      <w:pPr>
        <w:spacing w:after="0"/>
        <w:jc w:val="center"/>
        <w:rPr>
          <w:rFonts w:ascii="Times New Roman" w:hAnsi="Times New Roman" w:cs="Times New Roman"/>
          <w:b/>
          <w:sz w:val="24"/>
          <w:lang w:eastAsia="el-GR"/>
        </w:rPr>
      </w:pPr>
      <w:r w:rsidRPr="009F0CC4">
        <w:rPr>
          <w:rFonts w:ascii="Times New Roman" w:hAnsi="Times New Roman" w:cs="Times New Roman"/>
          <w:b/>
          <w:sz w:val="24"/>
          <w:lang w:eastAsia="el-GR"/>
        </w:rPr>
        <w:t>Γκίζας Βασίλειος</w:t>
      </w:r>
    </w:p>
    <w:p w:rsidR="00154567" w:rsidRPr="009F0CC4" w:rsidRDefault="00154567" w:rsidP="00154567">
      <w:pPr>
        <w:rPr>
          <w:rFonts w:ascii="Times New Roman" w:hAnsi="Times New Roman" w:cs="Times New Roman"/>
          <w:sz w:val="24"/>
        </w:rPr>
      </w:pPr>
    </w:p>
    <w:p w:rsidR="00154567" w:rsidRDefault="00154567" w:rsidP="00154567">
      <w:pPr>
        <w:rPr>
          <w:lang w:val="en-US"/>
        </w:rPr>
      </w:pPr>
    </w:p>
    <w:sectPr w:rsidR="00154567" w:rsidSect="00684E0C">
      <w:headerReference w:type="even" r:id="rId38"/>
      <w:headerReference w:type="default" r:id="rId39"/>
      <w:footerReference w:type="even" r:id="rId40"/>
      <w:footerReference w:type="default" r:id="rId41"/>
      <w:headerReference w:type="first" r:id="rId42"/>
      <w:footerReference w:type="first" r:id="rId43"/>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61E8" w:rsidRDefault="001461E8">
      <w:pPr>
        <w:spacing w:after="0"/>
      </w:pPr>
      <w:r>
        <w:separator/>
      </w:r>
    </w:p>
  </w:endnote>
  <w:endnote w:type="continuationSeparator" w:id="1">
    <w:p w:rsidR="001461E8" w:rsidRDefault="001461E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A1"/>
    <w:family w:val="auto"/>
    <w:pitch w:val="default"/>
    <w:sig w:usb0="00000000" w:usb1="00000000" w:usb2="00000000" w:usb3="00000000" w:csb0="00000000"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A1"/>
    <w:family w:val="swiss"/>
    <w:pitch w:val="variable"/>
    <w:sig w:usb0="80000AFF" w:usb1="0000396B" w:usb2="00000000" w:usb3="00000000" w:csb0="000000B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entury Gothic">
    <w:panose1 w:val="020B0502020202020204"/>
    <w:charset w:val="A1"/>
    <w:family w:val="swiss"/>
    <w:pitch w:val="variable"/>
    <w:sig w:usb0="00000287" w:usb1="00000000" w:usb2="00000000" w:usb3="00000000" w:csb0="0000009F" w:csb1="00000000"/>
  </w:font>
  <w:font w:name="ArialMT">
    <w:charset w:val="00"/>
    <w:family w:val="swiss"/>
    <w:pitch w:val="variable"/>
    <w:sig w:usb0="00000000" w:usb1="00000000" w:usb2="00000000" w:usb3="00000000" w:csb0="00000000" w:csb1="00000000"/>
  </w:font>
  <w:font w:name="Cambria Math">
    <w:panose1 w:val="02040503050406030204"/>
    <w:charset w:val="A1"/>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Bold">
    <w:altName w:val="Calibri"/>
    <w:panose1 w:val="00000000000000000000"/>
    <w:charset w:val="A1"/>
    <w:family w:val="auto"/>
    <w:notTrueType/>
    <w:pitch w:val="default"/>
    <w:sig w:usb0="00000083"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0DE" w:rsidRDefault="008D70DE">
    <w:pPr>
      <w:pStyle w:val="a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0DE" w:rsidRDefault="008D70DE">
    <w:pPr>
      <w:pStyle w:val="af5"/>
      <w:spacing w:after="0"/>
      <w:jc w:val="center"/>
      <w:rPr>
        <w:sz w:val="12"/>
        <w:szCs w:val="12"/>
        <w:lang w:val="el-GR"/>
      </w:rPr>
    </w:pPr>
  </w:p>
  <w:p w:rsidR="008D70DE" w:rsidRDefault="008D70DE">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880A6F">
      <w:rPr>
        <w:noProof/>
        <w:sz w:val="20"/>
        <w:szCs w:val="20"/>
      </w:rPr>
      <w:t>6</w:t>
    </w:r>
    <w:r>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0DE" w:rsidRDefault="008D70DE">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61E8" w:rsidRDefault="001461E8">
      <w:pPr>
        <w:spacing w:after="0"/>
      </w:pPr>
      <w:r>
        <w:separator/>
      </w:r>
    </w:p>
  </w:footnote>
  <w:footnote w:type="continuationSeparator" w:id="1">
    <w:p w:rsidR="001461E8" w:rsidRDefault="001461E8">
      <w:pPr>
        <w:spacing w:after="0"/>
      </w:pPr>
      <w:r>
        <w:continuationSeparator/>
      </w:r>
    </w:p>
  </w:footnote>
  <w:footnote w:id="2">
    <w:p w:rsidR="008D70DE" w:rsidRPr="00D31DA2" w:rsidRDefault="008D70DE" w:rsidP="00525275">
      <w:pPr>
        <w:pStyle w:val="afc"/>
        <w:rPr>
          <w:lang w:val="el-GR"/>
        </w:rPr>
      </w:pPr>
      <w:r>
        <w:rPr>
          <w:rStyle w:val="00"/>
        </w:rPr>
        <w:footnoteRef/>
      </w:r>
      <w:r w:rsidRPr="00D31DA2">
        <w:rPr>
          <w:lang w:val="el-GR"/>
        </w:rPr>
        <w:t xml:space="preserve"> </w:t>
      </w:r>
      <w:r>
        <w:rPr>
          <w:lang w:val="el-GR"/>
        </w:rPr>
        <w:tab/>
        <w:t>Άρθρο 53 παρ. 2 περ. α του ν. 4412/2016</w:t>
      </w:r>
    </w:p>
  </w:footnote>
  <w:footnote w:id="3">
    <w:p w:rsidR="008D70DE" w:rsidRPr="00C229F3" w:rsidRDefault="008D70DE">
      <w:pPr>
        <w:pStyle w:val="afc"/>
        <w:rPr>
          <w:lang w:val="el-GR"/>
        </w:rPr>
      </w:pPr>
      <w:r>
        <w:rPr>
          <w:rStyle w:val="a6"/>
        </w:rPr>
        <w:footnoteRef/>
      </w:r>
      <w:r w:rsidRPr="00C229F3">
        <w:rPr>
          <w:lang w:val="el-GR"/>
        </w:rPr>
        <w:tab/>
        <w:t xml:space="preserve">Μόνο για συμβάσεις άνω των ορίων </w:t>
      </w:r>
    </w:p>
  </w:footnote>
  <w:footnote w:id="4">
    <w:p w:rsidR="008D70DE" w:rsidRPr="00C229F3" w:rsidRDefault="008D70DE">
      <w:pPr>
        <w:pStyle w:val="afc"/>
        <w:rPr>
          <w:lang w:val="el-GR"/>
        </w:rPr>
      </w:pPr>
      <w:r>
        <w:rPr>
          <w:rStyle w:val="a6"/>
        </w:rPr>
        <w:footnoteRef/>
      </w:r>
      <w:r w:rsidRPr="00C229F3">
        <w:rPr>
          <w:rStyle w:val="a6"/>
          <w:vertAlign w:val="baseline"/>
          <w:lang w:val="el-GR"/>
        </w:rPr>
        <w:tab/>
        <w:t>Μόνο για συμβάσεις άνω των ορίων</w:t>
      </w:r>
      <w:r w:rsidRPr="00C229F3">
        <w:rPr>
          <w:rStyle w:val="a6"/>
          <w:lang w:val="el-GR"/>
        </w:rPr>
        <w:t xml:space="preserve"> </w:t>
      </w:r>
    </w:p>
  </w:footnote>
  <w:footnote w:id="5">
    <w:p w:rsidR="008D70DE" w:rsidRPr="00C229F3" w:rsidRDefault="008D70DE">
      <w:pPr>
        <w:pStyle w:val="afc"/>
        <w:rPr>
          <w:lang w:val="el-GR"/>
        </w:rPr>
      </w:pPr>
      <w:r>
        <w:rPr>
          <w:rStyle w:val="a6"/>
        </w:rPr>
        <w:footnoteRef/>
      </w:r>
      <w:r>
        <w:rPr>
          <w:rStyle w:val="a6"/>
          <w:vertAlign w:val="baseline"/>
          <w:lang w:val="el-GR"/>
        </w:rPr>
        <w:tab/>
        <w:t>Συμπληρώνεται το όνομα, η διεύθυνση, ο αριθμός τηλεφώνου η διεύθυνση ηλεκτρονικού ταχυδρομείου (</w:t>
      </w:r>
      <w:r>
        <w:rPr>
          <w:rStyle w:val="a6"/>
          <w:vertAlign w:val="baseline"/>
        </w:rPr>
        <w:t>e</w:t>
      </w:r>
      <w:r>
        <w:rPr>
          <w:rStyle w:val="a6"/>
          <w:vertAlign w:val="baseline"/>
          <w:lang w:val="el-GR"/>
        </w:rPr>
        <w:t>-</w:t>
      </w:r>
      <w:r>
        <w:rPr>
          <w:rStyle w:val="a6"/>
          <w:vertAlign w:val="baseline"/>
        </w:rPr>
        <w:t>mail</w:t>
      </w:r>
      <w:r>
        <w:rPr>
          <w:rStyle w:val="a6"/>
          <w:vertAlign w:val="baseline"/>
          <w:lang w:val="el-GR"/>
        </w:rPr>
        <w:t xml:space="preserve">) της υπηρεσίας που διενεργεί τον διαγωνισμό, καθώς και ο αρμόδιος υπάλληλος της υπηρεσίας αυτής, άρθρο 53 παρ. 2 περ. γ του ν. 4412/2016  </w:t>
      </w:r>
    </w:p>
  </w:footnote>
  <w:footnote w:id="6">
    <w:p w:rsidR="008D70DE" w:rsidRPr="00C229F3" w:rsidRDefault="008D70DE">
      <w:pPr>
        <w:pStyle w:val="afc"/>
        <w:rPr>
          <w:lang w:val="el-GR"/>
        </w:rPr>
      </w:pPr>
      <w:r>
        <w:rPr>
          <w:rStyle w:val="a6"/>
        </w:rPr>
        <w:footnoteRef/>
      </w:r>
      <w:r>
        <w:rPr>
          <w:rStyle w:val="a6"/>
          <w:vertAlign w:val="baseline"/>
          <w:lang w:val="el-GR"/>
        </w:rPr>
        <w:tab/>
        <w:t>Αναφέρεται το είδος της Α.</w:t>
      </w:r>
      <w:r>
        <w:rPr>
          <w:rStyle w:val="a6"/>
          <w:vertAlign w:val="baseline"/>
          <w:lang w:val="en-US"/>
        </w:rPr>
        <w:t>A</w:t>
      </w:r>
      <w:r>
        <w:rPr>
          <w:rStyle w:val="a6"/>
          <w:vertAlign w:val="baseline"/>
          <w:lang w:val="el-GR"/>
        </w:rPr>
        <w:t>., πχ Υπουργείο, Περιφέρεια, Αποκεντρωμένη Διοίκηση, Νοσοκομείο, Δήμος, ΑΕ  του Δημοσίου κλπ και αν αποτελεί “κεντρική κυβερνητική αρχή (ΚΚΑ)» ή “μη κεντρική αναθέτουσα αρχή” κατά την έννοια του άρθρου 2 παρ. 1 περ. 2 και 3 του ν. 4412/2016</w:t>
      </w:r>
    </w:p>
  </w:footnote>
  <w:footnote w:id="7">
    <w:p w:rsidR="008D70DE" w:rsidRPr="00C229F3" w:rsidRDefault="008D70DE">
      <w:pPr>
        <w:pStyle w:val="afc"/>
        <w:rPr>
          <w:lang w:val="el-GR"/>
        </w:rPr>
      </w:pPr>
      <w:r>
        <w:rPr>
          <w:rStyle w:val="a6"/>
        </w:rPr>
        <w:footnoteRef/>
      </w:r>
      <w:r w:rsidRPr="00C229F3">
        <w:rPr>
          <w:rStyle w:val="a6"/>
          <w:vertAlign w:val="baseline"/>
          <w:lang w:val="el-GR"/>
        </w:rPr>
        <w:tab/>
        <w:t xml:space="preserve">Αναφέρεται σε ποια υποδιαίρεση του δημόσιου τομέα ανήκει η Α.Α.: α) Γενική Κυβέρνηση (Υποτομέας Κεντρικής Κυβέρνησης, Υποτομέας ΟΤΑ, Υποτομέας ΟΚΑ) ή β) Δημόσιος Τομέας (Πλην Γενικής Κυβέρνησης) κατά τις υποδιαιρέσεις του άρθρου 14 του ν. 4270/14. </w:t>
      </w:r>
    </w:p>
  </w:footnote>
  <w:footnote w:id="8">
    <w:p w:rsidR="008D70DE" w:rsidRPr="00C229F3" w:rsidRDefault="008D70DE">
      <w:pPr>
        <w:pStyle w:val="afc"/>
        <w:rPr>
          <w:lang w:val="el-GR"/>
        </w:rPr>
      </w:pPr>
      <w:r>
        <w:rPr>
          <w:rStyle w:val="a6"/>
        </w:rPr>
        <w:footnoteRef/>
      </w:r>
      <w:r>
        <w:rPr>
          <w:rStyle w:val="a6"/>
          <w:vertAlign w:val="baseline"/>
          <w:lang w:val="el-GR"/>
        </w:rPr>
        <w:tab/>
        <w:t>Επιλέγεται η κύρια δραστηριότητα της Α.Α., βλέπε και Παράρτημα ΙΙ (Προκήρυξη Σύμβασης), Τμήμα Ι, παρ  1.5, Εκτελεστικού Κανονισμού (ΕΕ) 2015/1986 της Επιτροπής (</w:t>
      </w:r>
      <w:r>
        <w:rPr>
          <w:rStyle w:val="a6"/>
          <w:vertAlign w:val="baseline"/>
        </w:rPr>
        <w:t>L</w:t>
      </w:r>
      <w:r>
        <w:rPr>
          <w:rStyle w:val="a6"/>
          <w:vertAlign w:val="baseline"/>
          <w:lang w:val="el-GR"/>
        </w:rPr>
        <w:t xml:space="preserve"> 296). α) Γενικές δημόσιες υπηρεσίες β) Άμυνα, γ) Δημόσια τάξη και ασφάλεια, δ) Περιβάλλον, ε) Οικονομικές και δημοσιονομικές υποθέσεις, στ) Υγεία, ζ) Στέγαση και υποδομές κοινής ωφέλειας, η) Κοινωνική προστασία, θ) Αναψυχή, πολιτισμός και θρησκεία, ι) Εκπαίδευση, ια) Τυχόν άλλη δραστηριότητα.</w:t>
      </w:r>
    </w:p>
  </w:footnote>
  <w:footnote w:id="9">
    <w:p w:rsidR="008D70DE" w:rsidRPr="00C229F3" w:rsidRDefault="008D70DE">
      <w:pPr>
        <w:pStyle w:val="afc"/>
        <w:rPr>
          <w:lang w:val="el-GR"/>
        </w:rPr>
      </w:pPr>
      <w:r>
        <w:rPr>
          <w:rStyle w:val="a6"/>
        </w:rPr>
        <w:footnoteRef/>
      </w:r>
      <w:r w:rsidRPr="00C229F3">
        <w:rPr>
          <w:lang w:val="el-GR"/>
        </w:rPr>
        <w:tab/>
        <w:t>Συμπληρώνεται το εφαρμοστέο νομικό πλαίσιο (χώρα και νομοθέτημα/ματα)</w:t>
      </w:r>
    </w:p>
  </w:footnote>
  <w:footnote w:id="10">
    <w:p w:rsidR="008D70DE" w:rsidRPr="00C229F3" w:rsidRDefault="008D70DE">
      <w:pPr>
        <w:pStyle w:val="afc"/>
        <w:rPr>
          <w:lang w:val="el-GR"/>
        </w:rPr>
      </w:pPr>
      <w:r>
        <w:rPr>
          <w:rStyle w:val="a6"/>
        </w:rPr>
        <w:footnoteRef/>
      </w:r>
      <w:r w:rsidRPr="00C229F3">
        <w:rPr>
          <w:lang w:val="el-GR"/>
        </w:rPr>
        <w:tab/>
        <w:t>Επιλέγονται και συμπληρώνονται τα αντίστοιχα εδάφια, πρβλ άρθρα 22 και 67 ν. 4412/16</w:t>
      </w:r>
    </w:p>
  </w:footnote>
  <w:footnote w:id="11">
    <w:p w:rsidR="008D70DE" w:rsidRPr="00C229F3" w:rsidRDefault="008D70DE">
      <w:pPr>
        <w:pStyle w:val="afc"/>
        <w:rPr>
          <w:lang w:val="el-GR"/>
        </w:rPr>
      </w:pPr>
      <w:r>
        <w:rPr>
          <w:rStyle w:val="a6"/>
        </w:rPr>
        <w:footnoteRef/>
      </w:r>
      <w:r>
        <w:rPr>
          <w:lang w:val="el-GR"/>
        </w:rPr>
        <w:tab/>
        <w:t>Εάν η πρόσβαση στα έγγραφα είναι περιορισμένη, αντί για τα αναφερόμενα στο α) συμπληρώνεται:  «</w:t>
      </w:r>
      <w:r>
        <w:rPr>
          <w:i/>
          <w:lang w:val="el-GR"/>
        </w:rPr>
        <w:t>Η πρόσβαση στα έγγραφα είναι περιορισμένη. Περαιτέρω πληροφορίες παρέχονται στην διεύθυνση (</w:t>
      </w:r>
      <w:r>
        <w:rPr>
          <w:i/>
        </w:rPr>
        <w:t>URL</w:t>
      </w:r>
      <w:r>
        <w:rPr>
          <w:i/>
          <w:lang w:val="el-GR"/>
        </w:rPr>
        <w:t>) : ………………………..»</w:t>
      </w:r>
    </w:p>
  </w:footnote>
  <w:footnote w:id="12">
    <w:p w:rsidR="008D70DE" w:rsidRPr="007037EB" w:rsidRDefault="008D70DE" w:rsidP="00625E70">
      <w:pPr>
        <w:pStyle w:val="afc"/>
        <w:rPr>
          <w:lang w:val="el-GR"/>
        </w:rPr>
      </w:pPr>
      <w:r w:rsidRPr="007037EB">
        <w:rPr>
          <w:rStyle w:val="aa"/>
        </w:rPr>
        <w:footnoteRef/>
      </w:r>
      <w:r w:rsidRPr="007037EB">
        <w:rPr>
          <w:lang w:val="el-GR"/>
        </w:rPr>
        <w:tab/>
      </w:r>
      <w:r>
        <w:rPr>
          <w:lang w:val="el-GR"/>
        </w:rPr>
        <w:t>Το περιεχόμενο της παραγράφου δ</w:t>
      </w:r>
      <w:r w:rsidRPr="00765A21">
        <w:rPr>
          <w:lang w:val="el-GR"/>
        </w:rPr>
        <w:t xml:space="preserve">ιαμορφώνεται ανάλογα με την πηγή χρηματοδότησης </w:t>
      </w:r>
      <w:r>
        <w:rPr>
          <w:lang w:val="el-GR"/>
        </w:rPr>
        <w:t>(Π</w:t>
      </w:r>
      <w:r w:rsidRPr="00765A21">
        <w:rPr>
          <w:lang w:val="el-GR"/>
        </w:rPr>
        <w:t>ρβλ</w:t>
      </w:r>
      <w:r w:rsidRPr="007037EB">
        <w:rPr>
          <w:lang w:val="el-GR"/>
        </w:rPr>
        <w:t>. παρ. 2 περ.ζ  του άρθρου 53 του ν.4412/16 όπως διαμορφώθηκε με το άρθρο 16 του ν. 4782/21)</w:t>
      </w:r>
    </w:p>
  </w:footnote>
  <w:footnote w:id="13">
    <w:p w:rsidR="008D70DE" w:rsidRPr="007037EB" w:rsidRDefault="008D70DE" w:rsidP="00DF2D15">
      <w:pPr>
        <w:pStyle w:val="afc"/>
        <w:rPr>
          <w:lang w:val="el-GR"/>
        </w:rPr>
      </w:pPr>
      <w:r>
        <w:rPr>
          <w:rStyle w:val="aa"/>
        </w:rPr>
        <w:footnoteRef/>
      </w:r>
      <w:r>
        <w:rPr>
          <w:rFonts w:eastAsia="Calibri"/>
          <w:lang w:val="el-GR"/>
        </w:rPr>
        <w:tab/>
      </w:r>
      <w:r w:rsidRPr="005A0EC7">
        <w:rPr>
          <w:lang w:val="el-GR"/>
        </w:rPr>
        <w:t>Α</w:t>
      </w:r>
      <w:r>
        <w:rPr>
          <w:lang w:val="el-GR"/>
        </w:rPr>
        <w:t>ναφέρονται τα στοιχεία του Φορέα, της Συλλογικής Απόφασης και του Κωδικού Αριθμού Εξόδων τους οποίους βαρύνει η πίστωση για την χρηματοδότηση της σύμβασης</w:t>
      </w:r>
    </w:p>
  </w:footnote>
  <w:footnote w:id="14">
    <w:p w:rsidR="008D70DE" w:rsidRPr="00A73090" w:rsidRDefault="008D70DE" w:rsidP="00DF2D15">
      <w:pPr>
        <w:pStyle w:val="afc"/>
        <w:rPr>
          <w:lang w:val="el-GR"/>
        </w:rPr>
      </w:pPr>
      <w:r>
        <w:rPr>
          <w:rStyle w:val="ad"/>
        </w:rPr>
        <w:footnoteRef/>
      </w:r>
      <w:r w:rsidRPr="00A73090">
        <w:rPr>
          <w:lang w:val="el-GR"/>
        </w:rPr>
        <w:t xml:space="preserve"> </w:t>
      </w:r>
      <w:r>
        <w:rPr>
          <w:lang w:val="el-GR"/>
        </w:rPr>
        <w:t xml:space="preserve">       </w:t>
      </w:r>
      <w:r w:rsidRPr="00430D31">
        <w:rPr>
          <w:lang w:val="el-GR"/>
        </w:rPr>
        <w:t xml:space="preserve">Σύμφωνα με το άρθρο 4 παρ. 4 του π.δ 80/2016 </w:t>
      </w:r>
      <w:r w:rsidRPr="00F5572E">
        <w:rPr>
          <w:i/>
          <w:lang w:val="el-GR"/>
        </w:rPr>
        <w:t>“Ανάληψη υποχρεώσεων από τους διατάκτες”</w:t>
      </w:r>
      <w:r w:rsidRPr="00430D31">
        <w:rPr>
          <w:lang w:val="el-GR"/>
        </w:rPr>
        <w:t xml:space="preserve"> ( Α΄ 145</w:t>
      </w:r>
      <w:r>
        <w:rPr>
          <w:lang w:val="el-GR"/>
        </w:rPr>
        <w:t>)</w:t>
      </w:r>
      <w:r w:rsidRPr="00430D31">
        <w:rPr>
          <w:lang w:val="el-GR"/>
        </w:rPr>
        <w:t xml:space="preserve"> «4. Οι διακηρύξεις, οι αποφάσεις ανάθεσης και οι συμβάσεις που συνάπτονται για λογαριασμό όλων των φορέων Γενικής Κυβέρνησης αναφέρουν απαραίτητα τον αριθμό και τη χρονολογία της απόφασης ανάληψης υποχρέωσης, εφόσον η προκαλούμενη δαπάνη πρόκειται να βαρύνει το τρέχον οικονομικό έτος, τον αριθμό καταχώρησής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 συμπεριλαμβανομένου του τρέχοντος. Σε περίπτωση που η προκαλούμενη δαπάνη πρόκειται να βαρύνει αποκλειστικά και μόνον το επόμενο ή τα επόμενα οικονομικά έτη, οι διακηρύξεις, οι αποφάσεις ανάθεσης και οι συμβάσεις της παρούσας φέρουν μόνο τον αριθμό της πολυετούς έγκρισης, κατά τα οριζόμενα στις διατάξεις της παρ. 4 του άρθρου 2»</w:t>
      </w:r>
      <w:r w:rsidRPr="00A73090">
        <w:rPr>
          <w:lang w:val="el-GR"/>
        </w:rPr>
        <w:t xml:space="preserve"> Επίσης, σύμφωνα με το άρθρο 12 παρ. 2 γ) του ίδιου π.δ : “ «γ) 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η έκδοση της απόφασης ανάληψης υποχρέωσης της παρ. 2 του άρθρου 2, υπό την επιφύλαξη της παρ. 4 του άρθρου 2 και της παρ. 4 του άρθρου 4»</w:t>
      </w:r>
    </w:p>
  </w:footnote>
  <w:footnote w:id="15">
    <w:p w:rsidR="008D70DE" w:rsidRPr="00501601" w:rsidRDefault="008D70DE">
      <w:pPr>
        <w:pStyle w:val="afc"/>
        <w:rPr>
          <w:lang w:val="el-GR"/>
        </w:rPr>
      </w:pPr>
      <w:r>
        <w:rPr>
          <w:rStyle w:val="00"/>
        </w:rPr>
        <w:footnoteRef/>
      </w:r>
      <w:r w:rsidRPr="003F3E0D">
        <w:rPr>
          <w:lang w:val="el-GR"/>
        </w:rPr>
        <w:t xml:space="preserve"> </w:t>
      </w:r>
      <w:r>
        <w:rPr>
          <w:lang w:val="el-GR"/>
        </w:rPr>
        <w:tab/>
      </w:r>
      <w:r w:rsidRPr="00501601">
        <w:rPr>
          <w:lang w:val="el-GR"/>
        </w:rPr>
        <w:t>Σύμφωνα με τον ΚΑΝΟΝΙΣΜΟ (ΕΚ) αριθ. 213/2008 ΤΗΣ ΕΠΙΤΡΟΠΗΣ της 28ης Νοεμβρίου 2007, όπως ισχύει</w:t>
      </w:r>
    </w:p>
  </w:footnote>
  <w:footnote w:id="16">
    <w:p w:rsidR="008D70DE" w:rsidRPr="00C229F3" w:rsidRDefault="008D70DE">
      <w:pPr>
        <w:pStyle w:val="afc"/>
        <w:rPr>
          <w:lang w:val="el-GR"/>
        </w:rPr>
      </w:pPr>
      <w:r>
        <w:rPr>
          <w:rStyle w:val="a6"/>
        </w:rPr>
        <w:footnoteRef/>
      </w:r>
      <w:r w:rsidRPr="00C229F3">
        <w:rPr>
          <w:lang w:val="el-GR"/>
        </w:rPr>
        <w:tab/>
      </w:r>
      <w:r w:rsidRPr="00B950F6">
        <w:rPr>
          <w:lang w:val="el-GR"/>
        </w:rPr>
        <w:t>Η αναθέτουσα αρχή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επικαιροποίηση του παρόντος υποδείγματος από την Ε.Α.Α.ΔΗ.ΣΥ. οι αναθέτουσες αρχές έχουν την ευθύνη αντίστοιχης προσαρμογής των εν λόγω όρων.</w:t>
      </w:r>
    </w:p>
  </w:footnote>
  <w:footnote w:id="17">
    <w:p w:rsidR="008D70DE" w:rsidRPr="001C1814" w:rsidRDefault="008D70DE" w:rsidP="00050DED">
      <w:pPr>
        <w:pStyle w:val="afc"/>
        <w:rPr>
          <w:lang w:val="el-GR"/>
        </w:rPr>
      </w:pPr>
      <w:r>
        <w:rPr>
          <w:rStyle w:val="00"/>
        </w:rPr>
        <w:footnoteRef/>
      </w:r>
      <w:r w:rsidRPr="001C1814">
        <w:rPr>
          <w:lang w:val="el-GR"/>
        </w:rPr>
        <w:t xml:space="preserve"> </w:t>
      </w:r>
      <w:r>
        <w:rPr>
          <w:lang w:val="el-GR"/>
        </w:rPr>
        <w:t xml:space="preserve">     </w:t>
      </w:r>
      <w:r w:rsidRPr="001C1814">
        <w:rPr>
          <w:lang w:val="el-GR"/>
        </w:rPr>
        <w:t>Η υποχρέωση ονομαστικοποίησης μετοχών εταιρειών που συνάπτουν δημόσιες συμβάσεις, απαιτείται σύμφωνα με το άρθρο 8 του ν. 3310/2005, σε διαδικασίες σύναψης δημοσίων συμβάσεων εκτιμώμενης αξίας ανώτερης του ενός εκατομμυρίου ευρώ (1.000.000,00 €)</w:t>
      </w:r>
    </w:p>
  </w:footnote>
  <w:footnote w:id="18">
    <w:p w:rsidR="008D70DE" w:rsidRPr="001C1814" w:rsidRDefault="008D70DE" w:rsidP="00050DED">
      <w:pPr>
        <w:pStyle w:val="afc"/>
        <w:rPr>
          <w:lang w:val="el-GR"/>
        </w:rPr>
      </w:pPr>
      <w:r>
        <w:rPr>
          <w:rStyle w:val="00"/>
        </w:rPr>
        <w:footnoteRef/>
      </w:r>
      <w:r w:rsidRPr="001C1814">
        <w:rPr>
          <w:lang w:val="el-GR"/>
        </w:rPr>
        <w:t xml:space="preserve"> </w:t>
      </w:r>
      <w:r>
        <w:rPr>
          <w:lang w:val="el-GR"/>
        </w:rPr>
        <w:t xml:space="preserve">     </w:t>
      </w:r>
      <w:r w:rsidRPr="001C1814">
        <w:rPr>
          <w:lang w:val="el-GR"/>
        </w:rPr>
        <w:t>Επισημαίνεται ότι, όπως προβλέπεται στο αρ. 65 του ν. 4172/2013, οι σχετικές υπουργικές αποφάσεις εκδίδονται κάθε έτος. Πρβλ. τις με αριθμ.1024/2018 (Β 542) &amp;  ΠΟΛ1173/2017 (Β 4049) σχετικές αποφάσεις του Υπουργού Οικονομικών.</w:t>
      </w:r>
    </w:p>
  </w:footnote>
  <w:footnote w:id="19">
    <w:p w:rsidR="008D70DE" w:rsidRPr="00C229F3" w:rsidRDefault="008D70DE">
      <w:pPr>
        <w:pStyle w:val="afc"/>
        <w:rPr>
          <w:lang w:val="el-GR"/>
        </w:rPr>
      </w:pPr>
      <w:r>
        <w:rPr>
          <w:rStyle w:val="a6"/>
        </w:rPr>
        <w:footnoteRef/>
      </w:r>
      <w:r w:rsidRPr="00C229F3">
        <w:rPr>
          <w:lang w:val="el-GR"/>
        </w:rPr>
        <w:tab/>
        <w:t>Κατά τον καθορισμό των προθεσμιών παραλαβής των προσφορών οι Α.Α. λαμβάνουν υπόψη την πολυπλοκότητα της σύμβασης και τον χρόνο που απαιτείται για την προετοιμασία των προσφορών (άρθρο 60 παρ. 1 ν. 4412/2016). Η ελάχιστη προθεσμία παραλαβής των προσφορών στην ανοιχτή διαδικασία καθορίζεται : α) για τις συμβάσεις άνω των ορίων από τις διατάξεις των άρθρων 27, 60 και 67 του ν. 4412/2016 και β) για τις συμβάσεις κάτω των ορίων από τις διατάξεις του άρθρου 121 του ίδιου νόμου</w:t>
      </w:r>
      <w:r>
        <w:rPr>
          <w:lang w:val="el-GR"/>
        </w:rPr>
        <w:t>.</w:t>
      </w:r>
    </w:p>
  </w:footnote>
  <w:footnote w:id="20">
    <w:p w:rsidR="008D70DE" w:rsidRPr="00C229F3" w:rsidRDefault="008D70DE">
      <w:pPr>
        <w:pStyle w:val="afc"/>
        <w:rPr>
          <w:lang w:val="el-GR"/>
        </w:rPr>
      </w:pPr>
      <w:r>
        <w:rPr>
          <w:rStyle w:val="a6"/>
        </w:rPr>
        <w:footnoteRef/>
      </w:r>
      <w:r w:rsidRPr="00C229F3">
        <w:rPr>
          <w:lang w:val="el-GR"/>
        </w:rPr>
        <w:tab/>
        <w:t>Για δημόσιες συμβάσεις άνω των ορίων</w:t>
      </w:r>
      <w:r>
        <w:rPr>
          <w:lang w:val="el-GR"/>
        </w:rPr>
        <w:t xml:space="preserve">, ή για τις συμβάσεις κάτω των ορίων, εφόσον η αναθέτουσα αρχή το επιλέξει. Πρβλ. άρθρο 65, παρ.6, ν.4412/2016 </w:t>
      </w:r>
    </w:p>
  </w:footnote>
  <w:footnote w:id="21">
    <w:p w:rsidR="008D70DE" w:rsidRPr="006B2C94" w:rsidRDefault="008D70DE">
      <w:pPr>
        <w:pStyle w:val="afc"/>
        <w:rPr>
          <w:lang w:val="el-GR"/>
        </w:rPr>
      </w:pPr>
      <w:r>
        <w:rPr>
          <w:rStyle w:val="a6"/>
        </w:rPr>
        <w:footnoteRef/>
      </w:r>
      <w:r>
        <w:rPr>
          <w:lang w:val="el-GR"/>
        </w:rPr>
        <w:tab/>
        <w:t xml:space="preserve">Άρθρο 65 παρ. 1 του ν. 4412/2016 : Η προκήρυξη περιλαμβάνει τις πληροφορίες που προβλέπονται στο Παράρτημα </w:t>
      </w:r>
      <w:r>
        <w:t>V</w:t>
      </w:r>
      <w:r>
        <w:rPr>
          <w:lang w:val="el-GR"/>
        </w:rPr>
        <w:t xml:space="preserve"> του Προσαρτήματος Α΄ υπό τη μορφή τυποποιημένου εντύπου (έντυπο 2 Παραρτήματος ΙΙ : Προκήρυξη Σύμβασης του Εκτελεστικού Κανονισμού (ΕΕ) 2015/1986 της Επιτροπής (</w:t>
      </w:r>
      <w:r>
        <w:t>L</w:t>
      </w:r>
      <w:r>
        <w:rPr>
          <w:lang w:val="el-GR"/>
        </w:rPr>
        <w:t xml:space="preserve">296/1) </w:t>
      </w:r>
    </w:p>
  </w:footnote>
  <w:footnote w:id="22">
    <w:p w:rsidR="008D70DE" w:rsidRPr="006B2C94" w:rsidRDefault="008D70DE">
      <w:pPr>
        <w:pStyle w:val="afc"/>
        <w:rPr>
          <w:lang w:val="el-GR"/>
        </w:rPr>
      </w:pPr>
      <w:r>
        <w:rPr>
          <w:rStyle w:val="a6"/>
        </w:rPr>
        <w:footnoteRef/>
      </w:r>
      <w:r w:rsidRPr="006B2C94">
        <w:rPr>
          <w:lang w:val="el-GR"/>
        </w:rPr>
        <w:tab/>
        <w:t xml:space="preserve">Άρθρο 66 Ν. 4412/2016. Η παρούσα διακήρυξη και οι προκηρύξεις δεν δημοσιεύονται </w:t>
      </w:r>
      <w:r>
        <w:rPr>
          <w:lang w:val="el-GR"/>
        </w:rPr>
        <w:t xml:space="preserve">σε εθνικό επίπεδο, </w:t>
      </w:r>
      <w:r w:rsidRPr="006B2C94">
        <w:rPr>
          <w:lang w:val="el-GR"/>
        </w:rPr>
        <w:t>πριν από την ημερομηνία δημοσίευσης στην Επίσημη Εφημερίδα της ΕΕ</w:t>
      </w:r>
      <w:r>
        <w:rPr>
          <w:lang w:val="el-GR"/>
        </w:rPr>
        <w:t>.</w:t>
      </w:r>
      <w:r w:rsidRPr="006B2C94">
        <w:rPr>
          <w:lang w:val="el-GR"/>
        </w:rPr>
        <w:t xml:space="preserve"> Ωστόσο, η δημοσίευση μπορεί να πραγματοποιείται σε κάθε περίπτωση σε εθνικό επίπεδο, όταν οι Α.Α. δεν έχουν ενημερωθεί σχετικά με τη δημοσίευση εντός 48 ωρών από τη βεβαίωση παραλαβής της προκήρυξης/ γνωστοποίησης</w:t>
      </w:r>
      <w:r>
        <w:rPr>
          <w:lang w:val="el-GR"/>
        </w:rPr>
        <w:t xml:space="preserve">.  Πρβλ. άρθρο 66 του ν. 4412/2016. </w:t>
      </w:r>
    </w:p>
  </w:footnote>
  <w:footnote w:id="23">
    <w:p w:rsidR="008D70DE" w:rsidRPr="00E26599" w:rsidRDefault="008D70DE">
      <w:pPr>
        <w:pStyle w:val="afc"/>
        <w:rPr>
          <w:lang w:val="el-GR"/>
        </w:rPr>
      </w:pPr>
      <w:r>
        <w:rPr>
          <w:rStyle w:val="ad"/>
        </w:rPr>
        <w:footnoteRef/>
      </w:r>
      <w:r w:rsidRPr="00E26599">
        <w:rPr>
          <w:lang w:val="el-GR"/>
        </w:rPr>
        <w:t xml:space="preserve"> </w:t>
      </w:r>
      <w:r>
        <w:rPr>
          <w:lang w:val="el-GR"/>
        </w:rPr>
        <w:t xml:space="preserve">   </w:t>
      </w:r>
      <w:r w:rsidRPr="00E26599">
        <w:rPr>
          <w:lang w:val="el-GR"/>
        </w:rPr>
        <w:t>Από 01.06.2021 καταργ</w:t>
      </w:r>
      <w:r>
        <w:rPr>
          <w:lang w:val="el-GR"/>
        </w:rPr>
        <w:t>ήθηκε</w:t>
      </w:r>
      <w:r w:rsidRPr="00E26599">
        <w:rPr>
          <w:lang w:val="el-GR"/>
        </w:rPr>
        <w:t xml:space="preserve"> η υποχρέωση σύνταξης προκήρυξης για συμβάσεις κάτω των ορίων (Πρβλ άρθρο 141 του ν.4782/2021, παρ. 1 περ.4)</w:t>
      </w:r>
    </w:p>
  </w:footnote>
  <w:footnote w:id="24">
    <w:p w:rsidR="008D70DE" w:rsidRPr="006B2C94" w:rsidRDefault="008D70DE">
      <w:pPr>
        <w:pStyle w:val="afc"/>
        <w:rPr>
          <w:lang w:val="el-GR"/>
        </w:rPr>
      </w:pPr>
      <w:r>
        <w:rPr>
          <w:rStyle w:val="a6"/>
        </w:rPr>
        <w:footnoteRef/>
      </w:r>
      <w:r w:rsidRPr="006B2C94">
        <w:rPr>
          <w:lang w:val="el-GR"/>
        </w:rPr>
        <w:tab/>
        <w:t>Η υποχρέωση δημοσίευσης της προκήρυξης σε μία τοπική εφημερίδα, που προβλέπεται στο άρθρο 4 του ΠΔ 118/2007, συνεχίζει να υφίσταται μέχρι και την 31/12/202</w:t>
      </w:r>
      <w:r>
        <w:rPr>
          <w:lang w:val="el-GR"/>
        </w:rPr>
        <w:t>3</w:t>
      </w:r>
      <w:r w:rsidRPr="006B2C94">
        <w:rPr>
          <w:lang w:val="el-GR"/>
        </w:rPr>
        <w:t>, οπότε και καταργείται, βλέπε άρθρο 377§1 περίπτ (59) και άρθρο 379 §12 ν. 4412/2016</w:t>
      </w:r>
      <w:r>
        <w:rPr>
          <w:lang w:val="el-GR"/>
        </w:rPr>
        <w:t>.</w:t>
      </w:r>
    </w:p>
  </w:footnote>
  <w:footnote w:id="25">
    <w:p w:rsidR="008D70DE" w:rsidRPr="006B2C94" w:rsidRDefault="008D70DE">
      <w:pPr>
        <w:pStyle w:val="afc"/>
        <w:rPr>
          <w:lang w:val="el-GR"/>
        </w:rPr>
      </w:pPr>
      <w:r>
        <w:rPr>
          <w:rStyle w:val="a6"/>
        </w:rPr>
        <w:footnoteRef/>
      </w:r>
      <w:r w:rsidRPr="006B2C94">
        <w:rPr>
          <w:lang w:val="el-GR"/>
        </w:rPr>
        <w:tab/>
        <w:t xml:space="preserve">Η </w:t>
      </w:r>
      <w:r>
        <w:rPr>
          <w:lang w:val="el-GR"/>
        </w:rPr>
        <w:t xml:space="preserve">υποχρέωση </w:t>
      </w:r>
      <w:r w:rsidRPr="006B2C94">
        <w:rPr>
          <w:lang w:val="el-GR"/>
        </w:rPr>
        <w:t>δημοσίευση</w:t>
      </w:r>
      <w:r>
        <w:rPr>
          <w:lang w:val="el-GR"/>
        </w:rPr>
        <w:t>ς</w:t>
      </w:r>
      <w:r w:rsidRPr="006B2C94">
        <w:rPr>
          <w:lang w:val="el-GR"/>
        </w:rPr>
        <w:t xml:space="preserve"> σε νομαρχιακές </w:t>
      </w:r>
      <w:r>
        <w:rPr>
          <w:lang w:val="el-GR"/>
        </w:rPr>
        <w:t xml:space="preserve">(νυν "περιφερειακές" κατά το άρ.16 του ν.4487/2017) </w:t>
      </w:r>
      <w:r w:rsidRPr="006B2C94">
        <w:rPr>
          <w:lang w:val="el-GR"/>
        </w:rPr>
        <w:t xml:space="preserve">και τοπικές εφημερίδες του </w:t>
      </w:r>
      <w:r>
        <w:rPr>
          <w:lang w:val="el-GR"/>
        </w:rPr>
        <w:t>ν</w:t>
      </w:r>
      <w:r w:rsidRPr="006B2C94">
        <w:rPr>
          <w:lang w:val="el-GR"/>
        </w:rPr>
        <w:t>.3548/2007 συνεχίζει να υφίσταται μέχρι και την 31/12/202</w:t>
      </w:r>
      <w:r>
        <w:rPr>
          <w:lang w:val="el-GR"/>
        </w:rPr>
        <w:t>3</w:t>
      </w:r>
      <w:r w:rsidRPr="006B2C94">
        <w:rPr>
          <w:lang w:val="el-GR"/>
        </w:rPr>
        <w:t>, οπότε και καταργείται, βλέπε άρθρο 377§1 περίπτ (35) και άρθρο 379 §12 ν. 4412/2016</w:t>
      </w:r>
      <w:r>
        <w:rPr>
          <w:lang w:val="el-GR"/>
        </w:rPr>
        <w:t>.</w:t>
      </w:r>
    </w:p>
  </w:footnote>
  <w:footnote w:id="26">
    <w:p w:rsidR="008D70DE" w:rsidRPr="00D24832" w:rsidRDefault="008D70DE">
      <w:pPr>
        <w:pStyle w:val="afc"/>
        <w:rPr>
          <w:lang w:val="el-GR"/>
        </w:rPr>
      </w:pPr>
      <w:r>
        <w:rPr>
          <w:rStyle w:val="00"/>
        </w:rPr>
        <w:footnoteRef/>
      </w:r>
      <w:r w:rsidRPr="003F3E0D">
        <w:rPr>
          <w:lang w:val="el-GR"/>
        </w:rPr>
        <w:t xml:space="preserve"> </w:t>
      </w:r>
      <w:r>
        <w:rPr>
          <w:lang w:val="el-GR"/>
        </w:rPr>
        <w:tab/>
      </w:r>
      <w:r w:rsidRPr="00D24832">
        <w:rPr>
          <w:lang w:val="el-GR"/>
        </w:rPr>
        <w:t>Για τις δημοσιεύσεις περιλήψεων διαγωνισμών στον εθνικό τύπο, βλέπε και ΠΙΝΑΚΑ 1 «ΥΠΟΧΡΕΩΣΕΙΣ ΔΗΜΟΣΙΕΥΣΕΩΝ ΣΤΟΝ ΕΘΝΙΚΟ ΤΥΠΟ ΚΑΤΑ ΤΟΝ Ν.4412/2016», στην ιστοσελίδα της Αρχής, στη διαδρομή Αναθέτουσες Αρχές/Γενικές Οδηγίες/Υποστηρικτικό Υλικό.</w:t>
      </w:r>
    </w:p>
  </w:footnote>
  <w:footnote w:id="27">
    <w:p w:rsidR="008D70DE" w:rsidRPr="006B2C94" w:rsidRDefault="008D70DE">
      <w:pPr>
        <w:pStyle w:val="afc"/>
        <w:rPr>
          <w:lang w:val="el-GR"/>
        </w:rPr>
      </w:pPr>
      <w:r>
        <w:rPr>
          <w:rStyle w:val="a6"/>
        </w:rPr>
        <w:footnoteRef/>
      </w:r>
      <w:r>
        <w:rPr>
          <w:lang w:val="el-GR"/>
        </w:rPr>
        <w:tab/>
        <w:t>Άρθρο 18 παρ. 2 του ν. 4412/2016</w:t>
      </w:r>
    </w:p>
  </w:footnote>
  <w:footnote w:id="28">
    <w:p w:rsidR="008D70DE" w:rsidRPr="006B2C94" w:rsidRDefault="008D70DE">
      <w:pPr>
        <w:pStyle w:val="afc"/>
        <w:rPr>
          <w:lang w:val="el-GR"/>
        </w:rPr>
      </w:pPr>
      <w:r>
        <w:rPr>
          <w:rStyle w:val="a6"/>
        </w:rPr>
        <w:footnoteRef/>
      </w:r>
      <w:r w:rsidRPr="006B2C94">
        <w:rPr>
          <w:lang w:val="el-GR"/>
        </w:rPr>
        <w:tab/>
        <w:t>Ως «έγγραφο διαδικασίας σύναψης της σύμβασης» ή «έγγραφο της σύμβασης», κατά την έννοια της περ. 14 της παρ.1 του άρθρου 2 του ν. 4412/2016 νοείται κάθε έγγραφο το οποίο παρέχει ή στο οποίο παραπέμπει η Α.Α. με σκοπό να περιγράψει ή να προσδιορίσει στοιχεία της σύμβασης ή της διαδικασίας ανάθεσης, συμπεριλαμβανομένης της προκήρυξης σύμβασης του άρθρου 63, της προκαταρκτικής προκήρυξης του άρθρου 62, αν χρησιμοποιείται ως μέσο προκήρυξης του διαγωνισμού, των τεχνικών προδιαγραφών, του περιγραφικού εγγράφου, των προτεινόμενων όρων της σύμβασης, των υποδειγμάτων για την προσκόμιση των εγγράφων από τους υποψηφίους και τους προσφέροντες, των πληροφοριών σχετικά με τις γενικές και ειδικές υποχρεώσεις και τυχόν πρόσθετων εγγράφων. Επίσης, στην έννοια αυτή περιλαμβάνονται και η διακήρυξη στην οποία αναφέρονται όλοι οι ειδικοί και γενικοί όροι σύναψης και εκτέλεσης της σύμβασης, το Ενιαίο Ευρωπαϊκό Έγγραφο Σύμβασης (ΕΕΕΣ), οι συμπληρωματικές πληροφορίες που παρέχει η αναθέτουσα αρχή δυνάμει της παρ. 2 του άρθρου 67 και της παρ. 2 του άρθρου 297, το σχέδιο της σύμβασης μετά των παραρτημάτων αυτής και η τεχνική συγγραφή υποχρεώσεων που περιλαμβάνει και τις εφαρμοστέες τεχνικές προδιαγραφές</w:t>
      </w:r>
    </w:p>
  </w:footnote>
  <w:footnote w:id="29">
    <w:p w:rsidR="008D70DE" w:rsidRPr="006B2C94" w:rsidRDefault="008D70DE">
      <w:pPr>
        <w:pStyle w:val="afc"/>
        <w:rPr>
          <w:lang w:val="el-GR"/>
        </w:rPr>
      </w:pPr>
      <w:r>
        <w:rPr>
          <w:rStyle w:val="a6"/>
        </w:rPr>
        <w:footnoteRef/>
      </w:r>
      <w:r w:rsidRPr="006B2C94">
        <w:rPr>
          <w:lang w:val="el-GR"/>
        </w:rPr>
        <w:tab/>
        <w:t>Επιλέγεται</w:t>
      </w:r>
      <w:r>
        <w:rPr>
          <w:lang w:val="el-GR"/>
        </w:rPr>
        <w:t>,</w:t>
      </w:r>
      <w:r w:rsidRPr="006B2C94">
        <w:rPr>
          <w:lang w:val="el-GR"/>
        </w:rPr>
        <w:t xml:space="preserve"> κατά κανόνα</w:t>
      </w:r>
      <w:r>
        <w:rPr>
          <w:lang w:val="el-GR"/>
        </w:rPr>
        <w:t>,</w:t>
      </w:r>
      <w:r w:rsidRPr="006B2C94">
        <w:rPr>
          <w:lang w:val="el-GR"/>
        </w:rPr>
        <w:t xml:space="preserve"> η εκ του νόμου υποχρεωτική χρήση του ΕΣΗΔΗΣ για την πρόσβαση στα έγγραφα της σύμβασης και την  επικοινωνία. Οι επιλογές που ακολουθούν αφορούν περιπτώσεις που δεν είναι δυνατή εν όλω ή εν μέρει η ελεύθερη πλήρης άμεση και δωρεάν ηλεκτρονική πρόσβαση στα έγγραφα της σύμβασης. Επιπλέον, σε περίπτωση που απαιτούνται ειδικά εργαλεία, συσκευές ή μορφότυποι περιγράφονται στο σημείο αυτό ταυτόχρονα με τον τρόπο πρόσβασης των ενδιαφερομένων.</w:t>
      </w:r>
    </w:p>
  </w:footnote>
  <w:footnote w:id="30">
    <w:p w:rsidR="008D70DE" w:rsidRPr="00E528D5" w:rsidRDefault="008D70DE" w:rsidP="00EE0EDB">
      <w:pPr>
        <w:pStyle w:val="afc"/>
        <w:rPr>
          <w:lang w:val="el-GR"/>
        </w:rPr>
      </w:pPr>
      <w:r>
        <w:rPr>
          <w:rStyle w:val="aa"/>
        </w:rPr>
        <w:footnoteRef/>
      </w:r>
      <w:r>
        <w:rPr>
          <w:lang w:val="el-GR"/>
        </w:rPr>
        <w:tab/>
      </w:r>
      <w:r w:rsidRPr="00E528D5">
        <w:rPr>
          <w:lang w:val="el-GR"/>
        </w:rPr>
        <w:t>Ά</w:t>
      </w:r>
      <w:r w:rsidRPr="00E528D5">
        <w:rPr>
          <w:iCs/>
          <w:lang w:val="el-GR"/>
        </w:rPr>
        <w:t>ρθρο 67, παρ.3 του ν. 4412/2016 &amp;</w:t>
      </w:r>
      <w:r w:rsidRPr="00E528D5">
        <w:rPr>
          <w:lang w:val="el-GR"/>
        </w:rPr>
        <w:t>. άρθρο 121, παρ.5 του ν. 4412/2016.</w:t>
      </w:r>
    </w:p>
  </w:footnote>
  <w:footnote w:id="31">
    <w:p w:rsidR="008D70DE" w:rsidRPr="00765B0E" w:rsidRDefault="008D70DE">
      <w:pPr>
        <w:pStyle w:val="afc"/>
        <w:rPr>
          <w:lang w:val="el-GR"/>
        </w:rPr>
      </w:pPr>
      <w:r>
        <w:rPr>
          <w:rStyle w:val="ad"/>
        </w:rPr>
        <w:footnoteRef/>
      </w:r>
      <w:r w:rsidRPr="00765B0E">
        <w:rPr>
          <w:lang w:val="el-GR"/>
        </w:rPr>
        <w:t xml:space="preserve"> </w:t>
      </w:r>
      <w:r>
        <w:rPr>
          <w:lang w:val="el-GR"/>
        </w:rPr>
        <w:t xml:space="preserve">      </w:t>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32">
    <w:p w:rsidR="008D70DE" w:rsidRPr="00175691" w:rsidRDefault="008D70DE" w:rsidP="00A57648">
      <w:pPr>
        <w:pStyle w:val="afc"/>
        <w:rPr>
          <w:lang w:val="el-GR"/>
        </w:rPr>
      </w:pPr>
      <w:r>
        <w:rPr>
          <w:rStyle w:val="0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33">
    <w:p w:rsidR="008D70DE" w:rsidRPr="00175691" w:rsidRDefault="008D70DE" w:rsidP="00B55A72">
      <w:pPr>
        <w:pStyle w:val="afc"/>
        <w:rPr>
          <w:lang w:val="el-GR"/>
        </w:rPr>
      </w:pPr>
      <w:r>
        <w:rPr>
          <w:rStyle w:val="aa"/>
        </w:rPr>
        <w:footnoteRef/>
      </w:r>
      <w:r>
        <w:rPr>
          <w:szCs w:val="18"/>
          <w:lang w:val="el-GR"/>
        </w:rPr>
        <w:tab/>
        <w:t xml:space="preserve">Άρθρο 92, παρ.4 του ν. 4412/2016  </w:t>
      </w:r>
    </w:p>
  </w:footnote>
  <w:footnote w:id="34">
    <w:p w:rsidR="008D70DE" w:rsidRPr="00175691" w:rsidRDefault="008D70DE" w:rsidP="0053093A">
      <w:pPr>
        <w:pStyle w:val="afc"/>
        <w:rPr>
          <w:lang w:val="el-GR"/>
        </w:rPr>
      </w:pPr>
      <w:r>
        <w:rPr>
          <w:rStyle w:val="00"/>
        </w:rPr>
        <w:footnoteRef/>
      </w:r>
      <w:r w:rsidRPr="00175691">
        <w:rPr>
          <w:lang w:val="el-GR"/>
        </w:rPr>
        <w:t xml:space="preserve"> </w:t>
      </w:r>
      <w:r>
        <w:rPr>
          <w:lang w:val="el-GR"/>
        </w:rPr>
        <w:t xml:space="preserve">      Παρ. 4 Α του ως άνω άρθρου 92</w:t>
      </w:r>
    </w:p>
  </w:footnote>
  <w:footnote w:id="35">
    <w:p w:rsidR="008D70DE" w:rsidRPr="006B2C94" w:rsidRDefault="008D70DE">
      <w:pPr>
        <w:pStyle w:val="afc"/>
        <w:rPr>
          <w:lang w:val="el-GR"/>
        </w:rPr>
      </w:pPr>
      <w:r>
        <w:rPr>
          <w:rStyle w:val="a6"/>
        </w:rPr>
        <w:footnoteRef/>
      </w:r>
      <w:r>
        <w:rPr>
          <w:lang w:val="el-GR"/>
        </w:rPr>
        <w:tab/>
        <w:t>Με την επιφύλαξη της εν όλω ή εν μέρει σύνταξης των εγγράφων σε άλλη γλώσσα</w:t>
      </w:r>
    </w:p>
  </w:footnote>
  <w:footnote w:id="36">
    <w:p w:rsidR="008D70DE" w:rsidRPr="006B2C94" w:rsidRDefault="008D70DE">
      <w:pPr>
        <w:pStyle w:val="afc"/>
        <w:rPr>
          <w:lang w:val="el-GR"/>
        </w:rPr>
      </w:pPr>
      <w:r>
        <w:rPr>
          <w:rStyle w:val="a6"/>
        </w:rPr>
        <w:footnoteRef/>
      </w:r>
      <w:r>
        <w:rPr>
          <w:lang w:val="el-GR"/>
        </w:rPr>
        <w:tab/>
        <w:t xml:space="preserve">Άρθρο 72 ν. 4412/2016 </w:t>
      </w:r>
    </w:p>
  </w:footnote>
  <w:footnote w:id="37">
    <w:p w:rsidR="008D70DE" w:rsidRPr="0036256B" w:rsidRDefault="008D70DE" w:rsidP="002E5F94">
      <w:pPr>
        <w:pStyle w:val="afc"/>
        <w:rPr>
          <w:lang w:val="el-GR"/>
        </w:rPr>
      </w:pPr>
      <w:r>
        <w:rPr>
          <w:rStyle w:val="00"/>
        </w:rPr>
        <w:footnoteRef/>
      </w:r>
      <w:r w:rsidRPr="0036256B">
        <w:rPr>
          <w:lang w:val="el-GR"/>
        </w:rPr>
        <w:t xml:space="preserve"> </w:t>
      </w:r>
      <w:r>
        <w:rPr>
          <w:lang w:val="el-GR"/>
        </w:rPr>
        <w:tab/>
        <w:t xml:space="preserve">Πρβλ. </w:t>
      </w:r>
      <w:r w:rsidRPr="00E3513F">
        <w:rPr>
          <w:lang w:val="el-GR"/>
        </w:rPr>
        <w:t xml:space="preserve"> άρθρο 120 Ν.4512/2018 </w:t>
      </w:r>
      <w:r>
        <w:rPr>
          <w:lang w:val="el-GR"/>
        </w:rPr>
        <w:t>(Φ</w:t>
      </w:r>
      <w:r w:rsidRPr="00E3513F">
        <w:rPr>
          <w:lang w:val="el-GR"/>
        </w:rPr>
        <w:t>ΕΚ Α</w:t>
      </w:r>
      <w:r>
        <w:rPr>
          <w:lang w:val="el-GR"/>
        </w:rPr>
        <w:t>΄</w:t>
      </w:r>
      <w:r w:rsidRPr="0036256B">
        <w:rPr>
          <w:lang w:val="el-GR"/>
        </w:rPr>
        <w:t xml:space="preserve"> 5/17.1.2017</w:t>
      </w:r>
      <w:r>
        <w:rPr>
          <w:lang w:val="el-GR"/>
        </w:rPr>
        <w:t xml:space="preserve">), καθώς και  </w:t>
      </w:r>
      <w:r w:rsidRPr="0036256B">
        <w:rPr>
          <w:lang w:val="el-GR"/>
        </w:rPr>
        <w:t>άρθρο 15 παρ.1 Ν.4541/2018</w:t>
      </w:r>
      <w:r w:rsidRPr="005C45A9">
        <w:rPr>
          <w:lang w:val="el-GR"/>
        </w:rPr>
        <w:t xml:space="preserve"> </w:t>
      </w:r>
      <w:r>
        <w:rPr>
          <w:lang w:val="el-GR"/>
        </w:rPr>
        <w:t xml:space="preserve"> (ΦΕΚ Α΄</w:t>
      </w:r>
      <w:r w:rsidRPr="005C45A9">
        <w:rPr>
          <w:lang w:val="el-GR"/>
        </w:rPr>
        <w:t xml:space="preserve"> 93/31.5.2018</w:t>
      </w:r>
      <w:r>
        <w:rPr>
          <w:lang w:val="el-GR"/>
        </w:rPr>
        <w:t>)</w:t>
      </w:r>
    </w:p>
  </w:footnote>
  <w:footnote w:id="38">
    <w:p w:rsidR="008D70DE" w:rsidRPr="0065239E" w:rsidRDefault="008D70DE" w:rsidP="009137A8">
      <w:pPr>
        <w:pStyle w:val="afc"/>
        <w:rPr>
          <w:lang w:val="el-GR"/>
        </w:rPr>
      </w:pPr>
      <w:r>
        <w:rPr>
          <w:rStyle w:val="00"/>
        </w:rPr>
        <w:footnoteRef/>
      </w:r>
      <w:r w:rsidRPr="0065239E">
        <w:rPr>
          <w:lang w:val="el-GR"/>
        </w:rPr>
        <w:t xml:space="preserve"> </w:t>
      </w:r>
      <w:r>
        <w:rPr>
          <w:lang w:val="el-GR"/>
        </w:rPr>
        <w:t xml:space="preserve">     </w:t>
      </w:r>
      <w:r w:rsidRPr="0065239E">
        <w:rPr>
          <w:lang w:val="el-GR"/>
        </w:rPr>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footnote>
  <w:footnote w:id="39">
    <w:p w:rsidR="008D70DE" w:rsidRPr="007F0576" w:rsidRDefault="008D70DE">
      <w:pPr>
        <w:pStyle w:val="afc"/>
        <w:rPr>
          <w:lang w:val="el-GR"/>
        </w:rPr>
      </w:pPr>
      <w:r>
        <w:rPr>
          <w:rStyle w:val="ad"/>
        </w:rPr>
        <w:footnoteRef/>
      </w:r>
      <w:r w:rsidRPr="007F0576">
        <w:rPr>
          <w:lang w:val="el-GR"/>
        </w:rPr>
        <w:t xml:space="preserve"> </w:t>
      </w:r>
      <w:r>
        <w:rPr>
          <w:lang w:val="el-GR"/>
        </w:rPr>
        <w:t xml:space="preserve">       </w:t>
      </w:r>
      <w:r w:rsidRPr="00276800">
        <w:rPr>
          <w:lang w:val="el-GR"/>
        </w:rPr>
        <w:t>Παρ. 12 άρθρου 72 ν. 4412/2016</w:t>
      </w:r>
    </w:p>
  </w:footnote>
  <w:footnote w:id="40">
    <w:p w:rsidR="008D70DE" w:rsidRPr="0065239E" w:rsidRDefault="008D70DE" w:rsidP="00B85818">
      <w:pPr>
        <w:pStyle w:val="afc"/>
        <w:rPr>
          <w:lang w:val="el-GR"/>
        </w:rPr>
      </w:pPr>
      <w:r>
        <w:rPr>
          <w:rStyle w:val="00"/>
        </w:rPr>
        <w:footnoteRef/>
      </w:r>
      <w:r>
        <w:rPr>
          <w:lang w:val="el-GR"/>
        </w:rPr>
        <w:t xml:space="preserve">       </w:t>
      </w:r>
      <w:r w:rsidRPr="0065239E">
        <w:rPr>
          <w:lang w:val="el-GR"/>
        </w:rPr>
        <w:t xml:space="preserve"> </w:t>
      </w:r>
      <w:r>
        <w:rPr>
          <w:lang w:val="el-GR"/>
        </w:rPr>
        <w:t xml:space="preserve">Βλ. σχετικά με ΣΔΣ </w:t>
      </w:r>
      <w:r>
        <w:t>https</w:t>
      </w:r>
      <w:r w:rsidRPr="00A16B5C">
        <w:rPr>
          <w:lang w:val="el-GR"/>
        </w:rPr>
        <w:t>://</w:t>
      </w:r>
      <w:r>
        <w:t>www</w:t>
      </w:r>
      <w:r w:rsidRPr="00A16B5C">
        <w:rPr>
          <w:lang w:val="el-GR"/>
        </w:rPr>
        <w:t>.</w:t>
      </w:r>
      <w:r>
        <w:t>wto</w:t>
      </w:r>
      <w:r w:rsidRPr="00A16B5C">
        <w:rPr>
          <w:lang w:val="el-GR"/>
        </w:rPr>
        <w:t>.</w:t>
      </w:r>
      <w:r>
        <w:t>org</w:t>
      </w:r>
      <w:r w:rsidRPr="00A16B5C">
        <w:rPr>
          <w:lang w:val="el-GR"/>
        </w:rPr>
        <w:t>/</w:t>
      </w:r>
      <w:r>
        <w:t>english</w:t>
      </w:r>
      <w:r w:rsidRPr="00A16B5C">
        <w:rPr>
          <w:lang w:val="el-GR"/>
        </w:rPr>
        <w:t>/</w:t>
      </w:r>
      <w:r>
        <w:t>tratop</w:t>
      </w:r>
      <w:r w:rsidRPr="00A16B5C">
        <w:rPr>
          <w:lang w:val="el-GR"/>
        </w:rPr>
        <w:t>_</w:t>
      </w:r>
      <w:r>
        <w:t>e</w:t>
      </w:r>
      <w:r w:rsidRPr="00A16B5C">
        <w:rPr>
          <w:lang w:val="el-GR"/>
        </w:rPr>
        <w:t>/</w:t>
      </w:r>
      <w:r>
        <w:t>gproc</w:t>
      </w:r>
      <w:r w:rsidRPr="00A16B5C">
        <w:rPr>
          <w:lang w:val="el-GR"/>
        </w:rPr>
        <w:t>_</w:t>
      </w:r>
      <w:r>
        <w:t>e</w:t>
      </w:r>
      <w:r w:rsidRPr="00A16B5C">
        <w:rPr>
          <w:lang w:val="el-GR"/>
        </w:rPr>
        <w:t>/</w:t>
      </w:r>
      <w:r>
        <w:t>gp</w:t>
      </w:r>
      <w:r w:rsidRPr="00A16B5C">
        <w:rPr>
          <w:lang w:val="el-GR"/>
        </w:rPr>
        <w:t>_</w:t>
      </w:r>
      <w:r>
        <w:t>gpa</w:t>
      </w:r>
      <w:r w:rsidRPr="00A16B5C">
        <w:rPr>
          <w:lang w:val="el-GR"/>
        </w:rPr>
        <w:t>_</w:t>
      </w:r>
      <w:r>
        <w:t>e</w:t>
      </w:r>
      <w:r w:rsidRPr="00355202">
        <w:rPr>
          <w:lang w:val="el-GR"/>
        </w:rPr>
        <w:t>.</w:t>
      </w:r>
      <w:r>
        <w:t>htm</w:t>
      </w:r>
    </w:p>
  </w:footnote>
  <w:footnote w:id="41">
    <w:p w:rsidR="008D70DE" w:rsidRPr="00355202" w:rsidRDefault="008D70DE" w:rsidP="00B85818">
      <w:pPr>
        <w:pStyle w:val="afc"/>
        <w:rPr>
          <w:lang w:val="el-GR"/>
        </w:rPr>
      </w:pPr>
      <w:r>
        <w:rPr>
          <w:rStyle w:val="00"/>
        </w:rPr>
        <w:footnoteRef/>
      </w:r>
      <w:r>
        <w:rPr>
          <w:lang w:val="el-GR"/>
        </w:rPr>
        <w:t xml:space="preserve">       </w:t>
      </w:r>
      <w:r w:rsidRPr="00355202">
        <w:rPr>
          <w:lang w:val="el-GR"/>
        </w:rPr>
        <w:t xml:space="preserve"> Σύμφωνα με το ισχύον κείμενο της ΣΔΣ, τα σχετικά παραρτήματα που αναφέρονται στο άρθρο 25 αντιστοιχούν πλέον στα 1, 2, 4, 5, 6 και 7.</w:t>
      </w:r>
    </w:p>
  </w:footnote>
  <w:footnote w:id="42">
    <w:p w:rsidR="008D70DE" w:rsidRPr="00C11E79" w:rsidRDefault="008D70DE" w:rsidP="00531569">
      <w:pPr>
        <w:pStyle w:val="afc"/>
        <w:rPr>
          <w:lang w:val="el-GR"/>
        </w:rPr>
      </w:pPr>
      <w:r>
        <w:rPr>
          <w:rStyle w:val="ad"/>
        </w:rPr>
        <w:footnoteRef/>
      </w:r>
      <w:r w:rsidRPr="00C11E79">
        <w:rPr>
          <w:lang w:val="el-GR"/>
        </w:rPr>
        <w:t xml:space="preserve"> </w:t>
      </w:r>
      <w:r>
        <w:rPr>
          <w:lang w:val="el-GR"/>
        </w:rPr>
        <w:t xml:space="preserve">      </w:t>
      </w:r>
      <w:r w:rsidRPr="00531569">
        <w:rPr>
          <w:lang w:val="el-GR"/>
        </w:rPr>
        <w:t>Επισημαίνεται ότι απαγορεύεται η συμμετοχή εξωχώριας εταιρείας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w:t>
      </w:r>
      <w:r>
        <w:rPr>
          <w:lang w:val="el-GR"/>
        </w:rPr>
        <w:t>΄</w:t>
      </w:r>
      <w:r w:rsidRPr="00531569">
        <w:rPr>
          <w:lang w:val="el-GR"/>
        </w:rPr>
        <w:t xml:space="preserve"> </w:t>
      </w:r>
      <w:r>
        <w:rPr>
          <w:lang w:val="el-GR"/>
        </w:rPr>
        <w:t>και β΄</w:t>
      </w:r>
      <w:r w:rsidRPr="00531569">
        <w:rPr>
          <w:lang w:val="el-GR"/>
        </w:rPr>
        <w:t>της παραγράφου 4 του άρθρου 4 του ν. 3310/2005</w:t>
      </w:r>
      <w:r>
        <w:rPr>
          <w:lang w:val="el-GR"/>
        </w:rPr>
        <w:t>.</w:t>
      </w:r>
    </w:p>
  </w:footnote>
  <w:footnote w:id="43">
    <w:p w:rsidR="008D70DE" w:rsidRPr="00BD65F6" w:rsidRDefault="008D70DE" w:rsidP="00B85818">
      <w:pPr>
        <w:pStyle w:val="afc"/>
        <w:rPr>
          <w:lang w:val="el-GR"/>
        </w:rPr>
      </w:pPr>
      <w:r>
        <w:rPr>
          <w:rStyle w:val="0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4">
    <w:p w:rsidR="008D70DE" w:rsidRPr="006B2C94" w:rsidRDefault="008D70DE">
      <w:pPr>
        <w:pStyle w:val="foothanging"/>
        <w:rPr>
          <w:lang w:val="el-GR"/>
        </w:rPr>
      </w:pPr>
      <w:r>
        <w:rPr>
          <w:rStyle w:val="a6"/>
        </w:rPr>
        <w:footnoteRef/>
      </w:r>
      <w:r>
        <w:rPr>
          <w:lang w:val="el-GR"/>
        </w:rPr>
        <w:tab/>
        <w:t>Άρθρο 19 ν. 4412/2016</w:t>
      </w:r>
    </w:p>
  </w:footnote>
  <w:footnote w:id="45">
    <w:p w:rsidR="008D70DE" w:rsidRPr="009143B3" w:rsidRDefault="008D70DE">
      <w:pPr>
        <w:pStyle w:val="afc"/>
        <w:rPr>
          <w:lang w:val="el-GR"/>
        </w:rPr>
      </w:pPr>
      <w:r>
        <w:rPr>
          <w:rStyle w:val="a6"/>
        </w:rPr>
        <w:footnoteRef/>
      </w:r>
      <w:r w:rsidRPr="006B2C94">
        <w:rPr>
          <w:rStyle w:val="a6"/>
          <w:vertAlign w:val="baseline"/>
          <w:lang w:val="el-GR"/>
        </w:rPr>
        <w:tab/>
      </w:r>
      <w:r w:rsidRPr="00276800">
        <w:rPr>
          <w:rStyle w:val="a6"/>
          <w:vertAlign w:val="baseline"/>
          <w:lang w:val="el-GR"/>
        </w:rPr>
        <w:t>Παρ. 1 ,2</w:t>
      </w:r>
      <w:r>
        <w:rPr>
          <w:rStyle w:val="a6"/>
          <w:vertAlign w:val="baseline"/>
          <w:lang w:val="el-GR"/>
        </w:rPr>
        <w:t>, 3</w:t>
      </w:r>
      <w:r w:rsidRPr="00276800">
        <w:rPr>
          <w:rStyle w:val="a6"/>
          <w:vertAlign w:val="baseline"/>
          <w:lang w:val="el-GR"/>
        </w:rPr>
        <w:t xml:space="preserve"> και 12 του άρθρου 72 του ν.4412/2016</w:t>
      </w:r>
      <w:r>
        <w:rPr>
          <w:rStyle w:val="a6"/>
          <w:vertAlign w:val="baseline"/>
          <w:lang w:val="el-GR"/>
        </w:rPr>
        <w:t>.</w:t>
      </w:r>
    </w:p>
  </w:footnote>
  <w:footnote w:id="46">
    <w:p w:rsidR="008D70DE" w:rsidRPr="009143B3" w:rsidRDefault="008D70DE">
      <w:pPr>
        <w:pStyle w:val="afc"/>
        <w:rPr>
          <w:lang w:val="el-GR"/>
        </w:rPr>
      </w:pPr>
      <w:r w:rsidRPr="009143B3">
        <w:rPr>
          <w:rStyle w:val="a6"/>
        </w:rPr>
        <w:footnoteRef/>
      </w:r>
      <w:r w:rsidRPr="009143B3">
        <w:rPr>
          <w:lang w:val="el-GR"/>
        </w:rPr>
        <w:tab/>
        <w:t>Σε περίπτωση υποβολής προσφοράς για ένα ή περισσότερα τμήματα της σύμβασης, το ύψος της εγγύησης συμμετοχής υπολογίζεται επί της εκτιμώμενης αξίας,  του/των προσφερομένου/ων τμήματος/τμημάτων (</w:t>
      </w:r>
      <w:r w:rsidRPr="00276800">
        <w:rPr>
          <w:lang w:val="el-GR"/>
        </w:rPr>
        <w:t>β’ εδ. παρ. 1 άρθρου 72 ν. 4412/2016).</w:t>
      </w:r>
      <w:r w:rsidRPr="009143B3">
        <w:rPr>
          <w:lang w:val="el-GR"/>
        </w:rPr>
        <w:t>)</w:t>
      </w:r>
      <w:r>
        <w:rPr>
          <w:lang w:val="el-GR"/>
        </w:rPr>
        <w:t>.</w:t>
      </w:r>
    </w:p>
  </w:footnote>
  <w:footnote w:id="47">
    <w:p w:rsidR="008D70DE" w:rsidRPr="005609B2" w:rsidRDefault="008D70DE">
      <w:pPr>
        <w:pStyle w:val="afc"/>
        <w:rPr>
          <w:lang w:val="el-GR"/>
        </w:rPr>
      </w:pPr>
      <w:r w:rsidRPr="009143B3">
        <w:rPr>
          <w:rStyle w:val="a6"/>
        </w:rPr>
        <w:footnoteRef/>
      </w:r>
      <w:r w:rsidRPr="009143B3">
        <w:rPr>
          <w:lang w:val="el-GR"/>
        </w:rPr>
        <w:tab/>
        <w:t xml:space="preserve">Το ποσοστό της εγγύησης συμμετοχής δεν μπορεί να υπερβαίνει το 2% της εκτιμώμενης αξίας της σύμβασης, εκτός ΦΠΑ, με </w:t>
      </w:r>
      <w:r>
        <w:rPr>
          <w:lang w:val="el-GR"/>
        </w:rPr>
        <w:t>α</w:t>
      </w:r>
      <w:r w:rsidRPr="009143B3">
        <w:rPr>
          <w:lang w:val="el-GR"/>
        </w:rPr>
        <w:t>ν</w:t>
      </w:r>
      <w:r w:rsidRPr="005609B2">
        <w:rPr>
          <w:lang w:val="el-GR"/>
        </w:rPr>
        <w:t>άλογη στρογγυλοποίηση, μη συνυπολογιζομένων των δικαιωμάτων προαίρεσης και παράτασης της σύμβασης.</w:t>
      </w:r>
      <w:r w:rsidRPr="005609B2">
        <w:rPr>
          <w:rFonts w:cs="Cambria"/>
          <w:sz w:val="22"/>
          <w:szCs w:val="22"/>
          <w:lang w:val="el-GR"/>
        </w:rPr>
        <w:t xml:space="preserve"> </w:t>
      </w:r>
      <w:r w:rsidRPr="005609B2">
        <w:rPr>
          <w:lang w:val="el-GR"/>
        </w:rPr>
        <w:t xml:space="preserve"> </w:t>
      </w:r>
    </w:p>
  </w:footnote>
  <w:footnote w:id="48">
    <w:p w:rsidR="008D70DE" w:rsidRPr="009143B3" w:rsidRDefault="008D70DE">
      <w:pPr>
        <w:pStyle w:val="afc"/>
        <w:rPr>
          <w:lang w:val="el-GR"/>
        </w:rPr>
      </w:pPr>
      <w:r w:rsidRPr="005609B2">
        <w:rPr>
          <w:rStyle w:val="a6"/>
        </w:rPr>
        <w:footnoteRef/>
      </w:r>
      <w:r w:rsidRPr="005609B2">
        <w:rPr>
          <w:rFonts w:cs="Cambria"/>
          <w:szCs w:val="18"/>
          <w:lang w:val="el-GR"/>
        </w:rPr>
        <w:tab/>
      </w:r>
      <w:r>
        <w:rPr>
          <w:rFonts w:cs="Cambria"/>
          <w:szCs w:val="18"/>
          <w:lang w:val="el-GR"/>
        </w:rPr>
        <w:t>Ά</w:t>
      </w:r>
      <w:r w:rsidRPr="005609B2">
        <w:rPr>
          <w:rFonts w:cs="Cambria"/>
          <w:szCs w:val="18"/>
          <w:lang w:val="el-GR"/>
        </w:rPr>
        <w:t xml:space="preserve">ρθρο 72 παρ. </w:t>
      </w:r>
      <w:r>
        <w:rPr>
          <w:rFonts w:cs="Cambria"/>
          <w:szCs w:val="18"/>
          <w:lang w:val="el-GR"/>
        </w:rPr>
        <w:t>3</w:t>
      </w:r>
      <w:r w:rsidRPr="005609B2">
        <w:rPr>
          <w:rFonts w:cs="Cambria"/>
          <w:szCs w:val="18"/>
          <w:lang w:val="el-GR"/>
        </w:rPr>
        <w:t xml:space="preserve"> </w:t>
      </w:r>
      <w:r>
        <w:rPr>
          <w:lang w:val="el-GR"/>
        </w:rPr>
        <w:t xml:space="preserve">εδάφιο δεύτερο </w:t>
      </w:r>
      <w:r w:rsidRPr="005609B2">
        <w:rPr>
          <w:rFonts w:cs="Cambria"/>
          <w:szCs w:val="18"/>
          <w:lang w:val="el-GR"/>
        </w:rPr>
        <w:t>του ν. 4412/2016</w:t>
      </w:r>
    </w:p>
  </w:footnote>
  <w:footnote w:id="49">
    <w:p w:rsidR="008D70DE" w:rsidRPr="00266D9E" w:rsidRDefault="008D70DE" w:rsidP="00512563">
      <w:pPr>
        <w:pStyle w:val="afc"/>
        <w:rPr>
          <w:lang w:val="el-GR"/>
        </w:rPr>
      </w:pPr>
      <w:r>
        <w:rPr>
          <w:rStyle w:val="00"/>
        </w:rPr>
        <w:footnoteRef/>
      </w:r>
      <w:r w:rsidRPr="00266D9E">
        <w:rPr>
          <w:lang w:val="el-GR"/>
        </w:rPr>
        <w:t xml:space="preserve"> </w:t>
      </w:r>
      <w:r>
        <w:rPr>
          <w:lang w:val="el-GR"/>
        </w:rPr>
        <w:t xml:space="preserve">       Πρβλ άρθρο 88 σε συνδυασμό με άρθρο 72 ν. 4412/2016</w:t>
      </w:r>
    </w:p>
  </w:footnote>
  <w:footnote w:id="50">
    <w:p w:rsidR="008D70DE" w:rsidRPr="00C229F3" w:rsidRDefault="008D70DE">
      <w:pPr>
        <w:pStyle w:val="afc"/>
        <w:rPr>
          <w:lang w:val="el-GR"/>
        </w:rPr>
      </w:pPr>
      <w:r w:rsidRPr="009143B3">
        <w:rPr>
          <w:rStyle w:val="a6"/>
        </w:rPr>
        <w:footnoteRef/>
      </w:r>
      <w:r w:rsidRPr="009143B3">
        <w:rPr>
          <w:lang w:val="el-GR"/>
        </w:rPr>
        <w:tab/>
      </w:r>
      <w:r>
        <w:rPr>
          <w:lang w:val="el-GR"/>
        </w:rPr>
        <w:t>Ά</w:t>
      </w:r>
      <w:r w:rsidRPr="009143B3">
        <w:rPr>
          <w:lang w:val="el-GR"/>
        </w:rPr>
        <w:t>ρθρα 73 και 74 ν. 4412/2016</w:t>
      </w:r>
      <w:r>
        <w:rPr>
          <w:rFonts w:ascii="Cambria" w:hAnsi="Cambria" w:cs="Cambria"/>
          <w:szCs w:val="18"/>
          <w:lang w:val="el-GR"/>
        </w:rPr>
        <w:t>.</w:t>
      </w:r>
    </w:p>
  </w:footnote>
  <w:footnote w:id="51">
    <w:p w:rsidR="008D70DE" w:rsidRPr="006B2C94" w:rsidRDefault="008D70DE" w:rsidP="006B30BF">
      <w:pPr>
        <w:pStyle w:val="afc"/>
        <w:ind w:left="454" w:hanging="454"/>
        <w:rPr>
          <w:lang w:val="el-GR"/>
        </w:rPr>
      </w:pPr>
      <w:r>
        <w:rPr>
          <w:rStyle w:val="a6"/>
        </w:rPr>
        <w:footnoteRef/>
      </w:r>
      <w:r>
        <w:rPr>
          <w:lang w:val="el-GR"/>
        </w:rPr>
        <w:tab/>
        <w:t xml:space="preserve">Επισημαίνεται ότι </w:t>
      </w:r>
      <w:r>
        <w:rPr>
          <w:bCs/>
          <w:szCs w:val="18"/>
          <w:lang w:val="el-GR"/>
        </w:rPr>
        <w:t>η αναφορά στο ΕΕΕΣ σε “τελεσίδικη καταδικαστική απόφαση” νοείται ως “αμετάκλητη καταδικαστική απόφαση”, η δε σχετική δήλωση του οικονομικού φορέα στο Μέρος ΙΙΙ.Α. του ΕΕΕΣ αφορά μόνο σε αμετάκλητες καταδικαστικές</w:t>
      </w:r>
      <w:r>
        <w:rPr>
          <w:rFonts w:ascii="Cambria" w:hAnsi="Cambria" w:cs="Cambria"/>
          <w:bCs/>
          <w:szCs w:val="18"/>
          <w:lang w:val="el-GR"/>
        </w:rPr>
        <w:t xml:space="preserve"> </w:t>
      </w:r>
      <w:r>
        <w:rPr>
          <w:bCs/>
          <w:szCs w:val="18"/>
          <w:lang w:val="el-GR"/>
        </w:rPr>
        <w:t>αποφάσεις</w:t>
      </w:r>
      <w:r>
        <w:rPr>
          <w:lang w:val="el-GR"/>
        </w:rPr>
        <w:t xml:space="preserve"> </w:t>
      </w:r>
    </w:p>
    <w:p w:rsidR="008D70DE" w:rsidRPr="006B2C94" w:rsidRDefault="008D70DE">
      <w:pPr>
        <w:pStyle w:val="afc"/>
        <w:ind w:left="454" w:hanging="454"/>
        <w:rPr>
          <w:lang w:val="el-GR"/>
        </w:rPr>
      </w:pPr>
    </w:p>
  </w:footnote>
  <w:footnote w:id="52">
    <w:p w:rsidR="008D70DE" w:rsidRPr="006B2C94" w:rsidRDefault="008D70DE">
      <w:pPr>
        <w:pStyle w:val="afc"/>
        <w:rPr>
          <w:lang w:val="el-GR"/>
        </w:rPr>
      </w:pPr>
      <w:r>
        <w:rPr>
          <w:rStyle w:val="a6"/>
        </w:rPr>
        <w:footnoteRef/>
      </w:r>
      <w:r w:rsidRPr="006B2C94">
        <w:rPr>
          <w:lang w:val="el-GR"/>
        </w:rPr>
        <w:tab/>
        <w:t>Οι λόγοι της παραγράφου 4 αποτελούν δυνητικούς λόγους αποκλεισμού, σύμφωνα με το άρθρο 73 παρ. 4 ν. 4412/2016. Κατά συνέπεια, η Α.Α. δύναται να επιλέξει όλους</w:t>
      </w:r>
      <w:r>
        <w:rPr>
          <w:lang w:val="el-GR"/>
        </w:rPr>
        <w:t>, μερικούς</w:t>
      </w:r>
      <w:r w:rsidRPr="006B2C94">
        <w:rPr>
          <w:lang w:val="el-GR"/>
        </w:rPr>
        <w:t xml:space="preserve">, </w:t>
      </w:r>
      <w:r w:rsidRPr="00FF5DBE">
        <w:rPr>
          <w:bCs/>
          <w:lang w:val="el-GR"/>
        </w:rPr>
        <w:t>ή, ενδεχομένως, και κανέναν από τους λόγους αποκλεισμού της παρ. 4,</w:t>
      </w:r>
      <w:r w:rsidRPr="00FF5DBE">
        <w:rPr>
          <w:b/>
          <w:bCs/>
          <w:lang w:val="el-GR"/>
        </w:rPr>
        <w:t xml:space="preserve"> </w:t>
      </w:r>
      <w:r w:rsidRPr="006B2C94">
        <w:rPr>
          <w:lang w:val="el-GR"/>
        </w:rPr>
        <w:t>συνεκτιμώντας τα ιδιαίτερα χαρακτηριστικά της υπό ανάθεση σύμβασης (εκτιμώμενη αξία αυτής, ειδικές περιστάσεις κλπ), με σχετική πρόβλεψη στη διακήρυξη (πρβλ. αιτιολογική έκθεση νόμου 4412/2016 - άρθρο 73 παρ. 4). Επισημαίνεται, επίσης, ότι η επιλογή από την Α.Α. λόγου/ων αποκλεισμού της παρ. 4 διαμορφώνει αντιστοίχως τις επιλογές της στα σχετικά πεδία του ΕΕΕΣ καθώς και τα μέσα απόδειξης του άρθρου 2.2.9.2.</w:t>
      </w:r>
    </w:p>
  </w:footnote>
  <w:footnote w:id="53">
    <w:p w:rsidR="008D70DE" w:rsidRPr="005609B2" w:rsidRDefault="008D70DE">
      <w:pPr>
        <w:pStyle w:val="afc"/>
        <w:rPr>
          <w:color w:val="000000"/>
          <w:lang w:val="el-GR"/>
        </w:rPr>
      </w:pPr>
      <w:r>
        <w:rPr>
          <w:rStyle w:val="00"/>
        </w:rPr>
        <w:footnoteRef/>
      </w:r>
      <w:r w:rsidRPr="003F3E0D">
        <w:rPr>
          <w:lang w:val="el-GR"/>
        </w:rPr>
        <w:t xml:space="preserve"> </w:t>
      </w:r>
      <w:r>
        <w:rPr>
          <w:lang w:val="el-GR"/>
        </w:rPr>
        <w:tab/>
      </w:r>
      <w:r w:rsidRPr="005609B2">
        <w:rPr>
          <w:color w:val="000000"/>
          <w:lang w:val="el-GR"/>
        </w:rPr>
        <w:t>Ειδικά για τους δυνητικούς λόγους αποκλεισμού πρβλ. την Κατευθυντήρια Οδηγία 20</w:t>
      </w:r>
      <w:r>
        <w:rPr>
          <w:lang w:val="el-GR"/>
        </w:rPr>
        <w:t>/</w:t>
      </w:r>
      <w:r w:rsidRPr="00216ECA">
        <w:rPr>
          <w:lang w:val="el-GR"/>
        </w:rPr>
        <w:t>22-06-2017</w:t>
      </w:r>
      <w:r>
        <w:rPr>
          <w:lang w:val="el-GR"/>
        </w:rPr>
        <w:t xml:space="preserve"> </w:t>
      </w:r>
      <w:r w:rsidRPr="005609B2">
        <w:rPr>
          <w:color w:val="000000"/>
          <w:lang w:val="el-GR"/>
        </w:rPr>
        <w:t>της Αρχής (ΑΔΑ: ΩΡΞ3ΟΞΤΒ-9Ρ5)</w:t>
      </w:r>
      <w:r>
        <w:rPr>
          <w:color w:val="000000"/>
          <w:lang w:val="el-GR"/>
        </w:rPr>
        <w:t>.</w:t>
      </w:r>
      <w:r w:rsidRPr="00CF3BE7">
        <w:rPr>
          <w:lang w:val="el-GR"/>
        </w:rPr>
        <w:t xml:space="preserve"> </w:t>
      </w:r>
      <w:r w:rsidRPr="00CF3BE7">
        <w:rPr>
          <w:color w:val="000000"/>
          <w:lang w:val="el-GR"/>
        </w:rPr>
        <w:t>Ειδικότερα, όταν η αναθέτουσα αρχή εξετάζει τη συνδρομή των προϋποθέσεων εφαρμογής των δυνητικών λόγων αποκλεισμού που έχει συμπεριλάβει στα έγγραφα της σύμβασης, πρέπει να δίδει ιδιαίτερη προσοχή στην τήρηση της αρχής της αναλογικότητας (πρβλ και αιτιολογική σκέψη 101 της Οδηγίας 2014/24/ΕΕ).</w:t>
      </w:r>
    </w:p>
  </w:footnote>
  <w:footnote w:id="54">
    <w:p w:rsidR="008D70DE" w:rsidRPr="006B2C94" w:rsidRDefault="008D70DE">
      <w:pPr>
        <w:pStyle w:val="afc"/>
        <w:rPr>
          <w:lang w:val="el-GR"/>
        </w:rPr>
      </w:pPr>
      <w:r>
        <w:rPr>
          <w:rStyle w:val="a6"/>
        </w:rPr>
        <w:footnoteRef/>
      </w:r>
      <w:r>
        <w:rPr>
          <w:szCs w:val="18"/>
          <w:lang w:val="el-GR"/>
        </w:rPr>
        <w:tab/>
      </w:r>
      <w:r w:rsidRPr="00D96318">
        <w:rPr>
          <w:szCs w:val="18"/>
          <w:lang w:val="el-GR"/>
        </w:rPr>
        <w:t>Η αθέτηση της υποχρέωσης αυτής συνιστά σοβαρό επαγγελματικό παράπτωμα του οικονομικού φορέα κατά την έννοια της περίπτωσης θ΄ της παραγράφου 4 του άρθρου 73. Πρβλ άρθρο 18 παρ. 5 του ν. 4412/2016.</w:t>
      </w:r>
    </w:p>
  </w:footnote>
  <w:footnote w:id="55">
    <w:p w:rsidR="008D70DE" w:rsidRPr="00FF5DBE" w:rsidRDefault="008D70DE" w:rsidP="004646D1">
      <w:pPr>
        <w:pStyle w:val="afc"/>
        <w:rPr>
          <w:lang w:val="el-GR"/>
        </w:rPr>
      </w:pPr>
      <w:r w:rsidRPr="00C11E79">
        <w:rPr>
          <w:rStyle w:val="ad"/>
        </w:rPr>
        <w:footnoteRef/>
      </w:r>
      <w:r w:rsidRPr="00C11E79">
        <w:rPr>
          <w:lang w:val="el-GR"/>
        </w:rPr>
        <w:t xml:space="preserve">     Πρβλ περ. γ΄ της παρ. 2 του άρθρου 68 του ν. 3863/2010, ως αντικαταστάθηκε με το άρθρο 39  παρ.Β ν.4488/2017, σε συνδυασμό με την παρ. 5 του άρθρου 18 του ν. 4412/2016:  Η αθέτηση της υποχρέωσης της παραγράφου 2 του άρθρου 18 συνιστά σοβαρό επαγγελματικό παράπτωμα του οικονομικού φορέα κατά την έννοια της περίπτωσης θ΄ της παραγράφου 4 του άρθρου 73, κατά τα ειδικότερα οριζόμενα στις κείμενες διατάξεις. Ειδικά, κατά τη διαδικασία σύναψης δημόσιας σύμβασης παροχής υπηρεσιών καθαρισμού ή/και φύλαξης, ως σοβαρό επαγγελματικό παράπτωμα νοούνται ιδίως τα προβλεπόμενα στο δεύτερο εδάφιο της περίπτωσης γ΄ της παρ. 2 του άρθρου 68 του ν. 3863/2010 (Α΄ 115).</w:t>
      </w:r>
    </w:p>
  </w:footnote>
  <w:footnote w:id="56">
    <w:p w:rsidR="008D70DE" w:rsidRPr="006B2C94" w:rsidRDefault="008D70DE">
      <w:pPr>
        <w:pStyle w:val="afc"/>
        <w:rPr>
          <w:lang w:val="el-GR"/>
        </w:rPr>
      </w:pPr>
      <w:r>
        <w:rPr>
          <w:rStyle w:val="a6"/>
        </w:rPr>
        <w:footnoteRef/>
      </w:r>
      <w:r w:rsidRPr="006B2C94">
        <w:rPr>
          <w:lang w:val="el-GR"/>
        </w:rPr>
        <w:tab/>
        <w:t xml:space="preserve">Σχετική δήλωση του προσφέροντος οικονομικού φορέα περιλαμβάνεται στο ΕΕΕΣ </w:t>
      </w:r>
    </w:p>
  </w:footnote>
  <w:footnote w:id="57">
    <w:p w:rsidR="008D70DE" w:rsidRPr="006B2C94" w:rsidRDefault="008D70DE">
      <w:pPr>
        <w:pStyle w:val="afc"/>
        <w:ind w:left="454" w:hanging="454"/>
        <w:rPr>
          <w:lang w:val="el-GR"/>
        </w:rPr>
      </w:pPr>
      <w:r>
        <w:rPr>
          <w:rStyle w:val="a6"/>
        </w:rPr>
        <w:footnoteRef/>
      </w:r>
      <w:r>
        <w:rPr>
          <w:szCs w:val="18"/>
          <w:lang w:val="el-GR"/>
        </w:rPr>
        <w:tab/>
        <w:t xml:space="preserve">Πρβλ. παράγραφο 10 του άρθρου 73 ν.4412/2016. </w:t>
      </w:r>
      <w:r w:rsidRPr="00CD4911">
        <w:rPr>
          <w:szCs w:val="18"/>
          <w:lang w:val="el-GR"/>
        </w:rPr>
        <w:t>Επίσης, υπ’ αριθμ. πρωτ. 6271/30-11-2018 έγγραφο της Αρχής (ΑΔΑ Ψ3Κ8ΟΞΤΒ-09Β)</w:t>
      </w:r>
      <w:r>
        <w:rPr>
          <w:szCs w:val="18"/>
          <w:lang w:val="el-GR"/>
        </w:rPr>
        <w:t>,</w:t>
      </w:r>
      <w:r w:rsidRPr="00CD4911">
        <w:rPr>
          <w:szCs w:val="18"/>
          <w:lang w:val="el-GR"/>
        </w:rPr>
        <w:t xml:space="preserve"> σχετικά με την απόφαση ΔΕΕ της 24 Οκτωβρίου 2018 στην υπόθεση </w:t>
      </w:r>
      <w:r w:rsidRPr="00CD4911">
        <w:rPr>
          <w:szCs w:val="18"/>
          <w:lang w:val="en-US"/>
        </w:rPr>
        <w:t>C</w:t>
      </w:r>
      <w:r w:rsidRPr="00CD4911">
        <w:rPr>
          <w:szCs w:val="18"/>
          <w:lang w:val="el-GR"/>
        </w:rPr>
        <w:t xml:space="preserve">-124/2017. </w:t>
      </w:r>
    </w:p>
  </w:footnote>
  <w:footnote w:id="58">
    <w:p w:rsidR="008D70DE" w:rsidRPr="00CF3BE7" w:rsidRDefault="008D70DE" w:rsidP="003E0898">
      <w:pPr>
        <w:pStyle w:val="afc"/>
        <w:ind w:left="426"/>
        <w:rPr>
          <w:lang w:val="el-GR"/>
        </w:rPr>
      </w:pPr>
      <w:r>
        <w:rPr>
          <w:rStyle w:val="ad"/>
        </w:rPr>
        <w:footnoteRef/>
      </w:r>
      <w:r w:rsidRPr="00CF3BE7">
        <w:rPr>
          <w:lang w:val="el-GR"/>
        </w:rPr>
        <w:t xml:space="preserve"> </w:t>
      </w:r>
      <w:r>
        <w:rPr>
          <w:lang w:val="el-GR"/>
        </w:rPr>
        <w:t xml:space="preserve">   </w:t>
      </w:r>
      <w:r>
        <w:rPr>
          <w:lang w:val="el-GR"/>
        </w:rPr>
        <w:tab/>
      </w:r>
      <w:r w:rsidRPr="00C11E79">
        <w:rPr>
          <w:lang w:val="el-GR"/>
        </w:rPr>
        <w:t>Κατά την παρ. 4 του άρθρου 4 του ν. 3310/2005: «4.α) Απαγορεύεται η σύναψη δημοσίων συμβάσεων με εξωχώριες εταιρείες από «μη συνεργάσιμα κράτη στον φορολογικό τομέα» κατά την έννοια των παρ. 3 και 4 του άρθρου 65 του ν. 4172/2013 (Κώδικας Φορολογίας Εισοδήματος, Α` 167). Οι εξωχώριες εταιρείες από «μη συνεργάσιμα κράτη στον φορολογικό τομέα» απαγορεύεται επίσης να συμμετέχουν με ποσοστό μεγαλύτερο του ένα τοις εκατό (1%) επί του μετοχικού κεφαλαίου ή να κατέχουν εταιρικά μερίδια ή να είναι εταίροι των εταίρων σε επιχειρήσεις που συνάπτουν δημόσιες συμβάσεις. Για τον έλεγχο και την επιβολή της απαγόρευσης αυτής η αναθέτουσα αρχή ή ο αναθέτων φορέας εφαρμόΖει την υπουργική απόφαση που εκδίδεται κατά την παρ. 4 του άρθρου 65 του ν. 4172/2013. Επιπλέον, απαγορεύεται η σύναψη δημοσίων συμβάσεων με εξωχώριες εταιρείες από κράτη που έχουν προνομιακό φορολογικό καθεστώς, όπως αυτά ορίζονται στον κατάλογο της απόφασης της παρ. 7 του άρθρου 65 του Κώδικα Φορολογίας Εισοδήματος, με εξαίρεση τα κράτη που αποτελούν: αα) κράτος - μέλος της Ένωσης, ή ββ) κράτος - μέλος του Ευρωπαϊκού Οικονομικού Χώρου (Ε.Ο.Χ.), ή γγ) τρίτη χώρα που έχει υπογράφει και κυρώσει τη Διεθνή Συμφωνία για τις Διεθνείς Συμβάσεις (ΣΔΣ), στον βαθμό που η υπό ανάθεση σύμβαση καλύπτεται από τα Παραρτήματα 1, 2, 4 και 5 και τις γενικές σημειώσεις του σχετικού με την Ένωση Προσαρτήματος I της ως άνω ΣΔΣ, ή δδ) σε τρίτη/ες χώρες που δεν εμπίπτει στις περιπτώσεις αα), ββ) και γγ) και έχει συνάψει και εφαρμόζει διμερή ή πολυμερή συμφωνία με την Ένωση.»</w:t>
      </w:r>
      <w:r>
        <w:rPr>
          <w:lang w:val="el-GR"/>
        </w:rPr>
        <w:t xml:space="preserve"> </w:t>
      </w:r>
    </w:p>
  </w:footnote>
  <w:footnote w:id="59">
    <w:p w:rsidR="008D70DE" w:rsidRPr="006B2C94" w:rsidRDefault="008D70DE">
      <w:pPr>
        <w:pStyle w:val="afc"/>
        <w:rPr>
          <w:lang w:val="el-GR"/>
        </w:rPr>
      </w:pPr>
      <w:r>
        <w:rPr>
          <w:rStyle w:val="a6"/>
        </w:rPr>
        <w:footnoteRef/>
      </w:r>
      <w:r w:rsidRPr="006B2C94">
        <w:rPr>
          <w:lang w:val="el-GR"/>
        </w:rPr>
        <w:tab/>
        <w:t>Κατά το στάδιο της υποβολής της προσφοράς η μη συνδρομή του ανωτέρω εθνικού λόγου αποκλεισμού δηλώνεται στο αντίστοιχο πεδίο του ΕΕΕΣ [αμιγώς εθνικοί λόγοι αποκλεισμού]</w:t>
      </w:r>
    </w:p>
  </w:footnote>
  <w:footnote w:id="60">
    <w:p w:rsidR="008D70DE" w:rsidRPr="00BD65F6" w:rsidRDefault="008D70DE" w:rsidP="00C524D1">
      <w:pPr>
        <w:pStyle w:val="afc"/>
        <w:rPr>
          <w:lang w:val="el-GR"/>
        </w:rPr>
      </w:pPr>
      <w:r>
        <w:rPr>
          <w:rStyle w:val="00"/>
        </w:rPr>
        <w:footnoteRef/>
      </w:r>
      <w:r w:rsidRPr="00BD65F6">
        <w:rPr>
          <w:lang w:val="el-GR"/>
        </w:rPr>
        <w:t xml:space="preserve"> </w:t>
      </w:r>
      <w:r>
        <w:rPr>
          <w:lang w:val="el-GR"/>
        </w:rPr>
        <w:t xml:space="preserve"> </w:t>
      </w:r>
      <w:r>
        <w:rPr>
          <w:lang w:val="el-GR"/>
        </w:rPr>
        <w:tab/>
        <w:t>Παρ. 3 άρθρου 8 του ν. 3310/2005, όπως τροποποιήθηκε με το άρθρο 239 του ν. 4782/21</w:t>
      </w:r>
    </w:p>
  </w:footnote>
  <w:footnote w:id="61">
    <w:p w:rsidR="008D70DE" w:rsidRPr="00BD65F6" w:rsidRDefault="008D70DE" w:rsidP="006B30BF">
      <w:pPr>
        <w:pStyle w:val="afc"/>
        <w:rPr>
          <w:lang w:val="el-GR"/>
        </w:rPr>
      </w:pPr>
      <w:r>
        <w:rPr>
          <w:rStyle w:val="ad"/>
        </w:rPr>
        <w:footnoteRef/>
      </w:r>
      <w:r w:rsidRPr="00BD65F6">
        <w:rPr>
          <w:lang w:val="el-GR"/>
        </w:rPr>
        <w:t xml:space="preserve"> </w:t>
      </w:r>
      <w:r>
        <w:rPr>
          <w:lang w:val="el-GR"/>
        </w:rPr>
        <w:tab/>
      </w:r>
      <w:r w:rsidRPr="008F42B8">
        <w:rPr>
          <w:lang w:val="el-GR"/>
        </w:rPr>
        <w:t>Σχετικά με την προσκόμιση αποδείξεων για τα επανορθωτικά μέτρα βλ. την απόφαση της 14ης Ιανουαρίου 2021 του ΔΕΕ στην υπόθεση C</w:t>
      </w:r>
      <w:r w:rsidRPr="008F42B8">
        <w:rPr>
          <w:rFonts w:ascii="Cambria Math" w:hAnsi="Cambria Math" w:cs="Cambria Math"/>
          <w:lang w:val="el-GR"/>
        </w:rPr>
        <w:t>‑</w:t>
      </w:r>
      <w:r w:rsidRPr="008F42B8">
        <w:rPr>
          <w:lang w:val="el-GR"/>
        </w:rPr>
        <w:t>387/19</w:t>
      </w:r>
    </w:p>
  </w:footnote>
  <w:footnote w:id="62">
    <w:p w:rsidR="008D70DE" w:rsidRPr="00215ADE" w:rsidRDefault="008D70DE" w:rsidP="006B30BF">
      <w:pPr>
        <w:pStyle w:val="afc"/>
        <w:rPr>
          <w:lang w:val="el-GR"/>
        </w:rPr>
      </w:pPr>
      <w:r>
        <w:rPr>
          <w:rStyle w:val="aa"/>
        </w:rPr>
        <w:footnoteRef/>
      </w:r>
      <w:r>
        <w:rPr>
          <w:lang w:val="el-GR"/>
        </w:rPr>
        <w:tab/>
        <w:t xml:space="preserve">Παρ. 7 άρθρου 73 ν. 4412/2016.  </w:t>
      </w:r>
    </w:p>
  </w:footnote>
  <w:footnote w:id="63">
    <w:p w:rsidR="008D70DE" w:rsidRPr="005609B2" w:rsidRDefault="008D70DE">
      <w:pPr>
        <w:pStyle w:val="afc"/>
        <w:rPr>
          <w:color w:val="000000"/>
          <w:lang w:val="el-GR"/>
        </w:rPr>
      </w:pPr>
      <w:r>
        <w:rPr>
          <w:rStyle w:val="00"/>
        </w:rPr>
        <w:footnoteRef/>
      </w:r>
      <w:r w:rsidRPr="003F3E0D">
        <w:rPr>
          <w:lang w:val="el-GR"/>
        </w:rPr>
        <w:t xml:space="preserve"> </w:t>
      </w:r>
      <w:r>
        <w:rPr>
          <w:lang w:val="el-GR"/>
        </w:rPr>
        <w:tab/>
      </w:r>
      <w:r w:rsidRPr="005609B2">
        <w:rPr>
          <w:color w:val="000000"/>
          <w:lang w:val="el-GR"/>
        </w:rPr>
        <w:t xml:space="preserve">Πρβλ. απόφαση υπ’ αριθμ. </w:t>
      </w:r>
      <w:r w:rsidRPr="00216ECA">
        <w:rPr>
          <w:lang w:val="el-GR"/>
        </w:rPr>
        <w:t>49341</w:t>
      </w:r>
      <w:r>
        <w:rPr>
          <w:lang w:val="el-GR"/>
        </w:rPr>
        <w:t>/</w:t>
      </w:r>
      <w:r w:rsidRPr="00216ECA">
        <w:rPr>
          <w:lang w:val="el-GR"/>
        </w:rPr>
        <w:t>19</w:t>
      </w:r>
      <w:r>
        <w:rPr>
          <w:lang w:val="el-GR"/>
        </w:rPr>
        <w:t>-</w:t>
      </w:r>
      <w:r w:rsidRPr="00216ECA">
        <w:rPr>
          <w:lang w:val="el-GR"/>
        </w:rPr>
        <w:t>05</w:t>
      </w:r>
      <w:r>
        <w:rPr>
          <w:lang w:val="el-GR"/>
        </w:rPr>
        <w:t>-</w:t>
      </w:r>
      <w:r w:rsidRPr="00216ECA">
        <w:rPr>
          <w:lang w:val="el-GR"/>
        </w:rPr>
        <w:t>2020 (ΦΕΚ 385 τεύχος ΥΟΔΔ, 25-05-2020), η οποία εξακολουθεί να ισχύει έως την  έκδοση της απόφασης της παρ. 9 του άρθρου 73 του ν. 4412/2016.</w:t>
      </w:r>
    </w:p>
  </w:footnote>
  <w:footnote w:id="64">
    <w:p w:rsidR="008D70DE" w:rsidRPr="006B2C94" w:rsidRDefault="008D70DE">
      <w:pPr>
        <w:pStyle w:val="afc"/>
        <w:rPr>
          <w:lang w:val="el-GR"/>
        </w:rPr>
      </w:pPr>
      <w:r>
        <w:rPr>
          <w:rStyle w:val="a6"/>
        </w:rPr>
        <w:footnoteRef/>
      </w:r>
      <w:r>
        <w:rPr>
          <w:lang w:val="el-GR"/>
        </w:rPr>
        <w:tab/>
        <w:t xml:space="preserve">Επισημαίνεται ότι όλα τα κριτήρια επιλογής είναι προαιρετικά, τίθενται στην παρούσα διακήρυξη κατά την κρίση και τη διακριτική ευχέρεια της </w:t>
      </w:r>
      <w:r>
        <w:rPr>
          <w:lang w:val="en-US"/>
        </w:rPr>
        <w:t>A</w:t>
      </w:r>
      <w:r>
        <w:rPr>
          <w:lang w:val="el-GR"/>
        </w:rPr>
        <w:t>.</w:t>
      </w:r>
      <w:r>
        <w:rPr>
          <w:lang w:val="en-US"/>
        </w:rPr>
        <w:t>A</w:t>
      </w:r>
      <w:r>
        <w:rPr>
          <w:lang w:val="el-GR"/>
        </w:rPr>
        <w:t xml:space="preserve">. και πρέπει να σχετίζονται και να είναι ανάλογα με το αντικείμενο της σύμβασης (άρθρο 75 παρ. 1 του ν. 4412/2016). Επιπλέον, οι </w:t>
      </w:r>
      <w:r>
        <w:rPr>
          <w:lang w:val="en-US"/>
        </w:rPr>
        <w:t>A</w:t>
      </w:r>
      <w:r>
        <w:rPr>
          <w:lang w:val="el-GR"/>
        </w:rPr>
        <w:t>.</w:t>
      </w:r>
      <w:r>
        <w:rPr>
          <w:lang w:val="en-US"/>
        </w:rPr>
        <w:t>A</w:t>
      </w:r>
      <w:r>
        <w:rPr>
          <w:lang w:val="el-GR"/>
        </w:rPr>
        <w:t>. μπορούν να επιβάλλουν στους οικονομικούς φορείς ως απαιτήσεις συμμετοχής μόνο τα κριτήρια που αναφέρονται στις παραγράφους 2.2.4, 2.2.5 και 2.2.6. Έχουν τη δυνατότητα, κατά συνέπεια, να επιλέξουν ένα, περισσότερα ή όλα ενδεχομένως τα ως άνω κριτήρια επιλογής, συνεκτιμώντας τα ιδιαίτερα χαρακτηριστικά της υπό ανάθεση σύμβασης (εκτιμώμενη αξία αυτής, ειδικές περιστάσεις κλπ), με σχετική πρόβλεψη στη διακήρυξη. Οι Α.Α. διαμορφώνουν αντίστοιχα τα πεδία του ΕΕΕΣ, σύμφωνα με την παράγραφο 2.2.9., καθώς και τα μέσα απόδειξης του άρθρου 2.2.9.2.</w:t>
      </w:r>
      <w:r w:rsidRPr="006F7866">
        <w:rPr>
          <w:lang w:val="el-GR"/>
        </w:rPr>
        <w:t xml:space="preserve"> </w:t>
      </w:r>
      <w:r>
        <w:rPr>
          <w:lang w:val="el-GR"/>
        </w:rPr>
        <w:t xml:space="preserve">Πρβλ. και την Κατευθυντήρια Οδηγία 13 της Ε.Α.Α.ΔΗ.ΣΥ. </w:t>
      </w:r>
      <w:r>
        <w:rPr>
          <w:i/>
          <w:iCs/>
          <w:lang w:val="el-GR"/>
        </w:rPr>
        <w:t xml:space="preserve">''Κριτήρια ποιοτικής επιλογής δημοσίων συμβάσεων και έλεγχος καταλληλόλητας: ειδικά η οικονομική και χρηματοοικονομική επάρκεια και η τεχνική και επαγγελματική ικανότητα'' </w:t>
      </w:r>
      <w:r>
        <w:rPr>
          <w:lang w:val="el-GR"/>
        </w:rPr>
        <w:t xml:space="preserve">(ΑΔΑ ΩΒΥ7ΟΞΤΒ-ΤΛ7) και ειδικότερα τις Ενότητες </w:t>
      </w:r>
      <w:r>
        <w:rPr>
          <w:lang w:val="en-US"/>
        </w:rPr>
        <w:t>I</w:t>
      </w:r>
      <w:r>
        <w:rPr>
          <w:lang w:val="el-GR"/>
        </w:rPr>
        <w:t xml:space="preserve">ΙΙ και </w:t>
      </w:r>
      <w:r w:rsidRPr="00B3756B">
        <w:rPr>
          <w:lang w:val="el-GR"/>
        </w:rPr>
        <w:t>IV παρ. 1</w:t>
      </w:r>
      <w:r>
        <w:rPr>
          <w:lang w:val="el-GR"/>
        </w:rPr>
        <w:t xml:space="preserve"> όπου παρατίθενται σχετικά  παραδείγματα.</w:t>
      </w:r>
    </w:p>
  </w:footnote>
  <w:footnote w:id="65">
    <w:p w:rsidR="008D70DE" w:rsidRPr="006B2C94" w:rsidRDefault="008D70DE">
      <w:pPr>
        <w:pStyle w:val="afc"/>
        <w:rPr>
          <w:lang w:val="el-GR"/>
        </w:rPr>
      </w:pPr>
      <w:r>
        <w:rPr>
          <w:rStyle w:val="a6"/>
        </w:rPr>
        <w:footnoteRef/>
      </w:r>
      <w:r>
        <w:rPr>
          <w:lang w:val="el-GR"/>
        </w:rPr>
        <w:tab/>
        <w:t>Πρβλ άρθρο  75 παρ. 2 ν. 4412/2016</w:t>
      </w:r>
    </w:p>
  </w:footnote>
  <w:footnote w:id="66">
    <w:p w:rsidR="008D70DE" w:rsidRPr="006B2C94" w:rsidRDefault="008D70DE">
      <w:pPr>
        <w:pStyle w:val="afc"/>
        <w:rPr>
          <w:lang w:val="el-GR"/>
        </w:rPr>
      </w:pPr>
      <w:r>
        <w:rPr>
          <w:rStyle w:val="a6"/>
        </w:rPr>
        <w:footnoteRef/>
      </w:r>
      <w:r>
        <w:rPr>
          <w:lang w:val="el-GR"/>
        </w:rPr>
        <w:tab/>
        <w:t>Άρθρο 75 παρ. 3 ν. 4412/2016. Οι Α.Α. μπορούν να επιλέξουν ένα ή περισσότερα από τα κριτήρια που αναφέρονται στο παρόν άρθρο και να διαμορφώσουν αντίστοιχα τα πεδία του ΕΕΕΣ  σύμφωνα με το άρθρο 2.2.9.1, καθώς και τα μέσα απόδειξης του άρθρου 2.2.9.2. Επισημαίνεται, περαιτέρω, ότι μπορούν (χωρίς αυτό να είναι υποχρεωτικό) να διαμορφώσουν το παρόν άρθρο είτε απαιτώντας, ως προς τα κριτήρια που επιλέγουν, ελάχιστα επίπεδα οικονομικής και χρηματοοικονομικής επάρκειας, τα οποία πρέπει να καλύπτουν οι προσφέροντες οικονομικοί φορείς με αναφορά σε συγκεκριμένα μεγέθη (π.χ. κύκλος εργασιών 200.000 ευρώ τα 3 τελευταία έτη), είτε ζητώντας από τους οικονομικούς φορείς να δηλώσουν τις ζητούμενες πληροφορίες αναφέροντας τη μεθοδολογία με την οποία θα αξιολογήσουν τις πληροφορίες αυτές.</w:t>
      </w:r>
    </w:p>
    <w:p w:rsidR="008D70DE" w:rsidRPr="006B2C94" w:rsidRDefault="008D70DE">
      <w:pPr>
        <w:pStyle w:val="afc"/>
        <w:rPr>
          <w:lang w:val="el-GR"/>
        </w:rPr>
      </w:pPr>
      <w:r>
        <w:rPr>
          <w:lang w:val="el-GR"/>
        </w:rPr>
        <w:tab/>
        <w:t xml:space="preserve">Πρβλ. και την Κατευθυντήρια Οδηγία 13 της Ε.Α.Α.ΔΗ.ΣΥ. </w:t>
      </w:r>
      <w:r>
        <w:rPr>
          <w:i/>
          <w:iCs/>
          <w:lang w:val="el-GR"/>
        </w:rPr>
        <w:t xml:space="preserve">''Κριτήρια ποιοτικής επιλογής δημοσίων συμβάσεων και έλεγχος καταλληλόλητας: ειδικά η οικονομική και χρηματοοικονομική επάρκεια και η τεχνική και επαγγελματική ικανότητα'' </w:t>
      </w:r>
      <w:r>
        <w:rPr>
          <w:lang w:val="el-GR"/>
        </w:rPr>
        <w:t xml:space="preserve">(ΑΔΑ ΩΒΥ7ΟΞΤΒ-ΤΛ7) και ειδικότερα την Ενότητα </w:t>
      </w:r>
      <w:r>
        <w:rPr>
          <w:lang w:val="en-US"/>
        </w:rPr>
        <w:t>I</w:t>
      </w:r>
      <w:r>
        <w:rPr>
          <w:lang w:val="el-GR"/>
        </w:rPr>
        <w:t>ΙΙ, όπου παρατίθενται σχετικά  παραδείγματα.</w:t>
      </w:r>
    </w:p>
  </w:footnote>
  <w:footnote w:id="67">
    <w:p w:rsidR="008D70DE" w:rsidRPr="006B2C94" w:rsidRDefault="008D70DE" w:rsidP="00173592">
      <w:pPr>
        <w:pStyle w:val="afc"/>
        <w:rPr>
          <w:lang w:val="el-GR"/>
        </w:rPr>
      </w:pPr>
      <w:r>
        <w:rPr>
          <w:rStyle w:val="a6"/>
        </w:rPr>
        <w:footnoteRef/>
      </w:r>
      <w:r>
        <w:rPr>
          <w:szCs w:val="18"/>
          <w:lang w:val="el-GR"/>
        </w:rPr>
        <w:tab/>
        <w:t xml:space="preserve">Άρθρο 75 παρ. 4 ν. 4412/2016. </w:t>
      </w:r>
    </w:p>
  </w:footnote>
  <w:footnote w:id="68">
    <w:p w:rsidR="008D70DE" w:rsidRPr="006B2C94" w:rsidRDefault="008D70DE">
      <w:pPr>
        <w:pStyle w:val="afc"/>
        <w:rPr>
          <w:lang w:val="el-GR"/>
        </w:rPr>
      </w:pPr>
      <w:r>
        <w:rPr>
          <w:rStyle w:val="a6"/>
        </w:rPr>
        <w:footnoteRef/>
      </w:r>
      <w:r w:rsidRPr="006B2C94">
        <w:rPr>
          <w:lang w:val="el-GR"/>
        </w:rPr>
        <w:tab/>
        <w:t>Επισημαίνεται ότι τα πρότυπα είναι προαιρετικά, ήτοι τίθενται στην παρούσα διακήρυξη, κατά την κρίση και τη διακριτική ευχέρεια της Α.Α. και πρέπει να σχετίζονται και να είναι ανάλογα με το αντικείμενο της σύμβασης (Πρβλ. άρθρο 82 ν. 4412/2016)</w:t>
      </w:r>
    </w:p>
  </w:footnote>
  <w:footnote w:id="69">
    <w:p w:rsidR="008D70DE" w:rsidRPr="006B2C94" w:rsidRDefault="008D70DE">
      <w:pPr>
        <w:pStyle w:val="afc"/>
        <w:rPr>
          <w:lang w:val="el-GR"/>
        </w:rPr>
      </w:pPr>
      <w:r>
        <w:rPr>
          <w:rStyle w:val="a6"/>
        </w:rPr>
        <w:footnoteRef/>
      </w:r>
      <w:r w:rsidRPr="006B2C94">
        <w:rPr>
          <w:lang w:val="el-GR"/>
        </w:rPr>
        <w:tab/>
        <w:t xml:space="preserve">Δύνανται, επίσης, να στηρίζονται και στις ικανότητες του/ των υπεργολάβων, στους οποίους προτίθενται να αναθέσουν την εκτέλεση τμήματος/ τμημάτων της υπό ανάθεσης σύμβασης  </w:t>
      </w:r>
    </w:p>
  </w:footnote>
  <w:footnote w:id="70">
    <w:p w:rsidR="008D70DE" w:rsidRPr="006B2C94" w:rsidRDefault="008D70DE">
      <w:pPr>
        <w:pStyle w:val="afc"/>
        <w:rPr>
          <w:lang w:val="el-GR"/>
        </w:rPr>
      </w:pPr>
      <w:r>
        <w:rPr>
          <w:rStyle w:val="a6"/>
        </w:rPr>
        <w:footnoteRef/>
      </w:r>
      <w:r w:rsidRPr="006B2C94">
        <w:rPr>
          <w:lang w:val="el-GR"/>
        </w:rPr>
        <w:tab/>
        <w:t xml:space="preserve">Πρβλ άρθρο 78 παρ. 1 εδ. 2 του ν. 4412/2016.  </w:t>
      </w:r>
    </w:p>
  </w:footnote>
  <w:footnote w:id="71">
    <w:p w:rsidR="008D70DE" w:rsidRPr="006B2C94" w:rsidRDefault="008D70DE">
      <w:pPr>
        <w:pStyle w:val="afc"/>
        <w:rPr>
          <w:lang w:val="el-GR"/>
        </w:rPr>
      </w:pPr>
      <w:r>
        <w:rPr>
          <w:rStyle w:val="a6"/>
        </w:rPr>
        <w:footnoteRef/>
      </w:r>
      <w:r>
        <w:rPr>
          <w:lang w:val="el-GR"/>
        </w:rPr>
        <w:tab/>
        <w:t xml:space="preserve">Η απαίτηση αυτή τίθεται κατά την κρίση της </w:t>
      </w:r>
      <w:r>
        <w:rPr>
          <w:lang w:val="en-US"/>
        </w:rPr>
        <w:t>A</w:t>
      </w:r>
      <w:r>
        <w:rPr>
          <w:lang w:val="el-GR"/>
        </w:rPr>
        <w:t>.</w:t>
      </w:r>
      <w:r>
        <w:rPr>
          <w:lang w:val="en-US"/>
        </w:rPr>
        <w:t>A</w:t>
      </w:r>
      <w:r>
        <w:rPr>
          <w:lang w:val="el-GR"/>
        </w:rPr>
        <w:t xml:space="preserve">., άλλως διαγράφεται.  </w:t>
      </w:r>
    </w:p>
  </w:footnote>
  <w:footnote w:id="72">
    <w:p w:rsidR="008D70DE" w:rsidRPr="006B2C94" w:rsidRDefault="008D70DE">
      <w:pPr>
        <w:pStyle w:val="afc"/>
        <w:rPr>
          <w:lang w:val="el-GR"/>
        </w:rPr>
      </w:pPr>
      <w:r>
        <w:rPr>
          <w:rStyle w:val="a6"/>
        </w:rPr>
        <w:footnoteRef/>
      </w:r>
      <w:r w:rsidRPr="006B2C94">
        <w:rPr>
          <w:lang w:val="el-GR"/>
        </w:rPr>
        <w:tab/>
        <w:t xml:space="preserve">Πρβλ </w:t>
      </w:r>
      <w:r>
        <w:rPr>
          <w:lang w:val="el-GR"/>
        </w:rPr>
        <w:t>όγδοο</w:t>
      </w:r>
      <w:r w:rsidRPr="006B2C94">
        <w:rPr>
          <w:lang w:val="el-GR"/>
        </w:rPr>
        <w:t xml:space="preserve"> εδάφιο παρ. 1 άρθρου 78  ν. 4412/2016.  </w:t>
      </w:r>
    </w:p>
  </w:footnote>
  <w:footnote w:id="73">
    <w:p w:rsidR="008D70DE" w:rsidRDefault="008D70DE" w:rsidP="00181828">
      <w:pPr>
        <w:pStyle w:val="afc"/>
        <w:rPr>
          <w:lang w:val="el-GR"/>
        </w:rPr>
      </w:pPr>
      <w:r>
        <w:rPr>
          <w:rStyle w:val="aa"/>
        </w:rPr>
        <w:footnoteRef/>
      </w:r>
      <w:r>
        <w:rPr>
          <w:lang w:val="el-GR"/>
        </w:rPr>
        <w:tab/>
      </w:r>
      <w:r w:rsidRPr="00C65159">
        <w:rPr>
          <w:lang w:val="el-GR"/>
        </w:rPr>
        <w:t>Ο όρος αυτός μπορεί να τεθεί, κατά την κρίση της αναθέτουσας αρχής, και στην περίπτωση ποσοστού μικρότερου του 30% της εκτιμώμενης αξίας της σύμβασης (πρβλ. παρ. 5 άρθρου 131 του ν. 4412/2016).</w:t>
      </w:r>
    </w:p>
  </w:footnote>
  <w:footnote w:id="74">
    <w:p w:rsidR="008D70DE" w:rsidRDefault="008D70DE" w:rsidP="0049623E">
      <w:pPr>
        <w:pStyle w:val="afc"/>
        <w:rPr>
          <w:lang w:val="el-GR"/>
        </w:rPr>
      </w:pPr>
      <w:r>
        <w:rPr>
          <w:rStyle w:val="aa"/>
        </w:rPr>
        <w:footnoteRef/>
      </w:r>
      <w:r>
        <w:rPr>
          <w:lang w:val="el-GR"/>
        </w:rPr>
        <w:tab/>
        <w:t>Πρβλ άρθρο 78 παρ. 1 ν. 4412/2016.</w:t>
      </w:r>
    </w:p>
  </w:footnote>
  <w:footnote w:id="75">
    <w:p w:rsidR="008D70DE" w:rsidRDefault="008D70DE" w:rsidP="0049623E">
      <w:pPr>
        <w:pStyle w:val="afc"/>
        <w:rPr>
          <w:lang w:val="el-GR"/>
        </w:rPr>
      </w:pPr>
      <w:r>
        <w:rPr>
          <w:rStyle w:val="aa"/>
        </w:rPr>
        <w:footnoteRef/>
      </w:r>
      <w:r>
        <w:rPr>
          <w:lang w:val="el-GR"/>
        </w:rPr>
        <w:tab/>
        <w:t>Πρβλ άρθρο 131 παρ. 6 ν. 4412/2016</w:t>
      </w:r>
    </w:p>
  </w:footnote>
  <w:footnote w:id="76">
    <w:p w:rsidR="008D70DE" w:rsidRPr="00BD65F6" w:rsidRDefault="008D70DE" w:rsidP="0049623E">
      <w:pPr>
        <w:pStyle w:val="afc"/>
        <w:rPr>
          <w:lang w:val="el-GR"/>
        </w:rPr>
      </w:pPr>
      <w:r>
        <w:rPr>
          <w:rStyle w:val="00"/>
        </w:rPr>
        <w:footnoteRef/>
      </w:r>
      <w:r>
        <w:rPr>
          <w:lang w:val="el-GR"/>
        </w:rPr>
        <w:t xml:space="preserve">     </w:t>
      </w:r>
      <w:r w:rsidRPr="00BD65F6">
        <w:rPr>
          <w:lang w:val="el-GR"/>
        </w:rPr>
        <w:t xml:space="preserve"> Άρθρο 104 σε συνδυασμό με τις παρ. 4 και 5 του άρθρου 105 του ν. 4412/2016 </w:t>
      </w:r>
    </w:p>
  </w:footnote>
  <w:footnote w:id="77">
    <w:p w:rsidR="008D70DE" w:rsidRPr="006B2C94" w:rsidRDefault="008D70DE">
      <w:pPr>
        <w:pStyle w:val="afc"/>
        <w:rPr>
          <w:lang w:val="el-GR"/>
        </w:rPr>
      </w:pPr>
      <w:r>
        <w:rPr>
          <w:rStyle w:val="a6"/>
        </w:rPr>
        <w:footnoteRef/>
      </w:r>
      <w:r>
        <w:rPr>
          <w:lang w:val="el-GR"/>
        </w:rPr>
        <w:tab/>
        <w:t xml:space="preserve">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Μέρος </w:t>
      </w:r>
      <w:r>
        <w:rPr>
          <w:lang w:val="en-US"/>
        </w:rPr>
        <w:t>VI</w:t>
      </w:r>
      <w:r>
        <w:rPr>
          <w:lang w:val="el-GR"/>
        </w:rPr>
        <w:t xml:space="preserve"> Τελικές δηλώσεις. </w:t>
      </w:r>
    </w:p>
  </w:footnote>
  <w:footnote w:id="78">
    <w:p w:rsidR="008D70DE" w:rsidRPr="006B2C94" w:rsidRDefault="008D70DE">
      <w:pPr>
        <w:pStyle w:val="afc"/>
        <w:rPr>
          <w:lang w:val="el-GR"/>
        </w:rPr>
      </w:pPr>
      <w:r>
        <w:rPr>
          <w:rStyle w:val="a6"/>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79">
    <w:p w:rsidR="008D70DE" w:rsidRPr="007B335B" w:rsidRDefault="008D70DE" w:rsidP="001C5AD7">
      <w:pPr>
        <w:pStyle w:val="WW-Caption111111111"/>
        <w:tabs>
          <w:tab w:val="left" w:pos="426"/>
        </w:tabs>
        <w:spacing w:before="0" w:after="0"/>
        <w:rPr>
          <w:lang w:val="el-GR"/>
        </w:rPr>
      </w:pPr>
      <w:r w:rsidRPr="001C5AD7">
        <w:rPr>
          <w:rStyle w:val="00"/>
          <w:rFonts w:cs="Calibri"/>
          <w:i w:val="0"/>
          <w:iCs w:val="0"/>
          <w:sz w:val="18"/>
          <w:szCs w:val="20"/>
          <w:lang w:val="en-IE"/>
        </w:rPr>
        <w:footnoteRef/>
      </w:r>
      <w:r>
        <w:rPr>
          <w:i w:val="0"/>
          <w:lang w:val="el-GR"/>
        </w:rPr>
        <w:tab/>
      </w:r>
      <w:r>
        <w:rPr>
          <w:i w:val="0"/>
          <w:sz w:val="18"/>
          <w:szCs w:val="18"/>
          <w:lang w:val="el-GR"/>
        </w:rPr>
        <w:t>Πρβλ. άρθρο 79Α παρ. 4 του ν. 4412/2016, όπως τροποποιήθηκε από το άρθρο 28 του ν. 4782/2021 (36</w:t>
      </w:r>
      <w:r>
        <w:rPr>
          <w:i w:val="0"/>
          <w:sz w:val="18"/>
          <w:szCs w:val="18"/>
          <w:vertAlign w:val="superscript"/>
          <w:lang w:val="el-GR"/>
        </w:rPr>
        <w:t xml:space="preserve"> </w:t>
      </w:r>
      <w:r>
        <w:rPr>
          <w:i w:val="0"/>
          <w:sz w:val="18"/>
          <w:szCs w:val="18"/>
          <w:lang w:val="el-GR"/>
        </w:rPr>
        <w:t>Α’).</w:t>
      </w:r>
    </w:p>
  </w:footnote>
  <w:footnote w:id="80">
    <w:p w:rsidR="008D70DE" w:rsidRPr="007B335B" w:rsidRDefault="008D70DE" w:rsidP="00DC63F0">
      <w:pPr>
        <w:pStyle w:val="afc"/>
        <w:rPr>
          <w:lang w:val="el-GR"/>
        </w:rPr>
      </w:pPr>
      <w:r>
        <w:rPr>
          <w:rStyle w:val="00"/>
        </w:rPr>
        <w:footnoteRef/>
      </w:r>
      <w:r w:rsidRPr="007B335B">
        <w:rPr>
          <w:lang w:val="el-GR"/>
        </w:rPr>
        <w:t xml:space="preserve"> </w:t>
      </w:r>
      <w:r>
        <w:rPr>
          <w:lang w:val="el-GR"/>
        </w:rPr>
        <w:tab/>
      </w:r>
      <w:r w:rsidRPr="00FD2238">
        <w:rPr>
          <w:lang w:val="el-GR"/>
        </w:rPr>
        <w:t xml:space="preserve">Πρβλ άρθρο 79 παρ. 9 του ν. 4412/2016, </w:t>
      </w:r>
      <w:r w:rsidRPr="007B335B">
        <w:rPr>
          <w:lang w:val="el-GR"/>
        </w:rPr>
        <w:t>όπως τροποποιήθηκε με το άρθρο 27 του ν. 4782/2021</w:t>
      </w:r>
    </w:p>
  </w:footnote>
  <w:footnote w:id="81">
    <w:p w:rsidR="008D70DE" w:rsidRPr="00CB74CD" w:rsidRDefault="008D70DE" w:rsidP="007A6693">
      <w:pPr>
        <w:pStyle w:val="afc"/>
        <w:rPr>
          <w:lang w:val="el-GR"/>
        </w:rPr>
      </w:pPr>
      <w:r>
        <w:rPr>
          <w:rStyle w:val="ad"/>
        </w:rPr>
        <w:footnoteRef/>
      </w:r>
      <w:r w:rsidRPr="00CB74CD">
        <w:rPr>
          <w:lang w:val="el-GR"/>
        </w:rPr>
        <w:t xml:space="preserve"> </w:t>
      </w:r>
      <w:r>
        <w:rPr>
          <w:lang w:val="el-GR"/>
        </w:rPr>
        <w:t xml:space="preserve">  </w:t>
      </w:r>
      <w:r>
        <w:rPr>
          <w:lang w:val="el-GR"/>
        </w:rPr>
        <w:tab/>
        <w:t>Άρθρο 96 παρ. 7 του ν. 4412/2016</w:t>
      </w:r>
    </w:p>
  </w:footnote>
  <w:footnote w:id="82">
    <w:p w:rsidR="008D70DE" w:rsidRPr="00BD65F6" w:rsidRDefault="008D70DE" w:rsidP="005F390C">
      <w:pPr>
        <w:pStyle w:val="afc"/>
        <w:rPr>
          <w:lang w:val="el-GR"/>
        </w:rPr>
      </w:pPr>
      <w:r>
        <w:rPr>
          <w:rStyle w:val="00"/>
        </w:rPr>
        <w:footnoteRef/>
      </w:r>
      <w:r w:rsidRPr="00BD65F6">
        <w:rPr>
          <w:lang w:val="el-GR"/>
        </w:rPr>
        <w:t xml:space="preserve"> </w:t>
      </w:r>
      <w:r>
        <w:rPr>
          <w:lang w:val="el-GR"/>
        </w:rPr>
        <w:tab/>
      </w:r>
      <w:r w:rsidRPr="00BD65F6">
        <w:rPr>
          <w:lang w:val="el-GR"/>
        </w:rPr>
        <w:t xml:space="preserve">βλ. Δ.Ε.Ε. απόφαση της 19.6.2019, </w:t>
      </w:r>
      <w:r w:rsidRPr="005A00D1">
        <w:t>Meca</w:t>
      </w:r>
      <w:r w:rsidRPr="00BD65F6">
        <w:rPr>
          <w:lang w:val="el-GR"/>
        </w:rPr>
        <w:t xml:space="preserve">, </w:t>
      </w:r>
      <w:r w:rsidRPr="005A00D1">
        <w:t>C</w:t>
      </w:r>
      <w:r w:rsidRPr="00BD65F6">
        <w:rPr>
          <w:lang w:val="el-GR"/>
        </w:rPr>
        <w:t xml:space="preserve">-41/18, </w:t>
      </w:r>
      <w:r w:rsidRPr="005A00D1">
        <w:t>EU</w:t>
      </w:r>
      <w:r w:rsidRPr="00BD65F6">
        <w:rPr>
          <w:lang w:val="el-GR"/>
        </w:rPr>
        <w:t>:</w:t>
      </w:r>
      <w:r w:rsidRPr="005A00D1">
        <w:t>C</w:t>
      </w:r>
      <w:r w:rsidRPr="00BD65F6">
        <w:rPr>
          <w:lang w:val="el-GR"/>
        </w:rPr>
        <w:t>:2019:507, σκ. 28</w:t>
      </w:r>
    </w:p>
  </w:footnote>
  <w:footnote w:id="83">
    <w:p w:rsidR="008D70DE" w:rsidRPr="00BD65F6" w:rsidRDefault="008D70DE" w:rsidP="005F390C">
      <w:pPr>
        <w:pStyle w:val="afc"/>
        <w:rPr>
          <w:lang w:val="el-GR"/>
        </w:rPr>
      </w:pPr>
      <w:r>
        <w:rPr>
          <w:rStyle w:val="00"/>
        </w:rPr>
        <w:footnoteRef/>
      </w:r>
      <w:r w:rsidRPr="00BD65F6">
        <w:rPr>
          <w:lang w:val="el-GR"/>
        </w:rPr>
        <w:t xml:space="preserve"> </w:t>
      </w:r>
      <w:r>
        <w:rPr>
          <w:lang w:val="el-GR"/>
        </w:rPr>
        <w:tab/>
      </w:r>
      <w:r w:rsidRPr="00BD65F6">
        <w:rPr>
          <w:lang w:val="el-GR"/>
        </w:rPr>
        <w:t xml:space="preserve">Βλ. ενδεικτικά ΣτΕ 754/2020, 753/2020 (Δ Τμήμα), </w:t>
      </w:r>
    </w:p>
  </w:footnote>
  <w:footnote w:id="84">
    <w:p w:rsidR="008D70DE" w:rsidRPr="00BD65F6" w:rsidRDefault="008D70DE" w:rsidP="005F390C">
      <w:pPr>
        <w:pStyle w:val="afc"/>
        <w:rPr>
          <w:lang w:val="el-GR"/>
        </w:rPr>
      </w:pPr>
      <w:r>
        <w:rPr>
          <w:rStyle w:val="0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85">
    <w:p w:rsidR="008D70DE" w:rsidRPr="00BD65F6" w:rsidRDefault="008D70DE" w:rsidP="005F390C">
      <w:pPr>
        <w:pStyle w:val="afc"/>
        <w:rPr>
          <w:lang w:val="el-GR"/>
        </w:rPr>
      </w:pPr>
      <w:r>
        <w:rPr>
          <w:rStyle w:val="00"/>
        </w:rPr>
        <w:footnoteRef/>
      </w:r>
      <w:r w:rsidRPr="00BD65F6">
        <w:rPr>
          <w:lang w:val="el-GR"/>
        </w:rPr>
        <w:t xml:space="preserve"> </w:t>
      </w:r>
      <w:r>
        <w:rPr>
          <w:lang w:val="el-GR"/>
        </w:rPr>
        <w:tab/>
      </w:r>
      <w:r w:rsidRPr="00BD65F6">
        <w:rPr>
          <w:lang w:val="el-GR"/>
        </w:rPr>
        <w:t>Παρ. 2</w:t>
      </w:r>
      <w:r w:rsidRPr="00BD65F6">
        <w:rPr>
          <w:vertAlign w:val="superscript"/>
          <w:lang w:val="el-GR"/>
        </w:rPr>
        <w:t>Α</w:t>
      </w:r>
      <w:r w:rsidRPr="00BD65F6">
        <w:rPr>
          <w:lang w:val="el-GR"/>
        </w:rPr>
        <w:t xml:space="preserve"> άρθρου 7</w:t>
      </w:r>
      <w:r>
        <w:rPr>
          <w:lang w:val="el-GR"/>
        </w:rPr>
        <w:t>3</w:t>
      </w:r>
      <w:r w:rsidRPr="00BD65F6">
        <w:rPr>
          <w:lang w:val="el-GR"/>
        </w:rPr>
        <w:t xml:space="preserve"> σε συνδυασμό με την παρ. 8 του άρθρου 79 του ν. 4412/2016</w:t>
      </w:r>
    </w:p>
  </w:footnote>
  <w:footnote w:id="86">
    <w:p w:rsidR="008D70DE" w:rsidRPr="006B2C94" w:rsidRDefault="008D70DE">
      <w:pPr>
        <w:pStyle w:val="afc"/>
        <w:rPr>
          <w:lang w:val="el-GR"/>
        </w:rPr>
      </w:pPr>
      <w:r>
        <w:rPr>
          <w:rStyle w:val="a6"/>
        </w:rPr>
        <w:footnoteRef/>
      </w:r>
      <w:r>
        <w:rPr>
          <w:lang w:val="el-GR"/>
        </w:rPr>
        <w:tab/>
        <w:t xml:space="preserve">Πρβ. άρθρο 80 ν. 4412/2016  Επισημαίνεται, περαιτέρω ότι η </w:t>
      </w:r>
      <w:r>
        <w:rPr>
          <w:lang w:val="en-US"/>
        </w:rPr>
        <w:t>A</w:t>
      </w:r>
      <w:r>
        <w:rPr>
          <w:lang w:val="el-GR"/>
        </w:rPr>
        <w:t>.</w:t>
      </w:r>
      <w:r>
        <w:rPr>
          <w:lang w:val="en-US"/>
        </w:rPr>
        <w:t>A</w:t>
      </w:r>
      <w:r>
        <w:rPr>
          <w:lang w:val="el-GR"/>
        </w:rPr>
        <w:t xml:space="preserve">. ζητάει από τους οικονομικούς φορείς να προσκομίσουν μόνο εκείνα τα αποδεικτικά μέσα που ανταποκρίνονται στους λόγους αποκλεισμού και στα κριτήρια επιλογής που έχει ορίσει στις παραγράφους 2.2.3 έως 2.2.8 της παρούσας. Εάν, για παράδειγμα, δεν απαιτήσει ελάχιστα επίπεδα χρηματοοικονομικής επάρκειας των οικονομικών φορέων, τότε δεν θα ζητήσει ούτε τα αποδεικτικά μέσα της παρ. Β.3 της παρούσας  </w:t>
      </w:r>
    </w:p>
  </w:footnote>
  <w:footnote w:id="87">
    <w:p w:rsidR="008D70DE" w:rsidRPr="007B335B" w:rsidRDefault="008D70DE" w:rsidP="00FB6973">
      <w:pPr>
        <w:pStyle w:val="afc"/>
        <w:rPr>
          <w:lang w:val="el-GR"/>
        </w:rPr>
      </w:pPr>
      <w:r>
        <w:rPr>
          <w:rStyle w:val="aa"/>
        </w:rPr>
        <w:footnoteRef/>
      </w:r>
      <w:r>
        <w:rPr>
          <w:lang w:val="el-GR"/>
        </w:rPr>
        <w:tab/>
        <w:t>Πρβλ άρθρο 79 παρ. 6 ν. 4412/2016.</w:t>
      </w:r>
    </w:p>
  </w:footnote>
  <w:footnote w:id="88">
    <w:p w:rsidR="008D70DE" w:rsidRPr="00D20356" w:rsidRDefault="008D70DE">
      <w:pPr>
        <w:pStyle w:val="afc"/>
        <w:rPr>
          <w:lang w:val="el-GR"/>
        </w:rPr>
      </w:pPr>
      <w:r>
        <w:rPr>
          <w:rStyle w:val="00"/>
        </w:rPr>
        <w:footnoteRef/>
      </w:r>
      <w:r w:rsidRPr="00D20356">
        <w:rPr>
          <w:lang w:val="el-GR"/>
        </w:rPr>
        <w:t xml:space="preserve"> </w:t>
      </w:r>
      <w:r>
        <w:rPr>
          <w:lang w:val="el-GR"/>
        </w:rPr>
        <w:tab/>
      </w:r>
      <w:r w:rsidRPr="008E73BE">
        <w:rPr>
          <w:lang w:val="el-GR"/>
        </w:rPr>
        <w:t>Πρβ</w:t>
      </w:r>
      <w:r>
        <w:rPr>
          <w:lang w:val="el-GR"/>
        </w:rPr>
        <w:t>λ</w:t>
      </w:r>
      <w:r w:rsidRPr="008E73BE">
        <w:rPr>
          <w:lang w:val="el-GR"/>
        </w:rPr>
        <w:t>.</w:t>
      </w:r>
      <w:r>
        <w:rPr>
          <w:lang w:val="el-GR"/>
        </w:rPr>
        <w:t xml:space="preserve"> παρ. 12 άρθρου 80 του ν.4412/2016</w:t>
      </w:r>
      <w:r w:rsidRPr="008E73BE">
        <w:rPr>
          <w:lang w:val="el-GR"/>
        </w:rPr>
        <w:t>.</w:t>
      </w:r>
    </w:p>
  </w:footnote>
  <w:footnote w:id="89">
    <w:p w:rsidR="008D70DE" w:rsidRPr="005B2FD1" w:rsidRDefault="008D70DE" w:rsidP="00CE19A4">
      <w:pPr>
        <w:pStyle w:val="afc"/>
        <w:ind w:left="0"/>
        <w:rPr>
          <w:strike/>
          <w:color w:val="000000"/>
          <w:lang w:val="el-GR"/>
        </w:rPr>
      </w:pPr>
      <w:r>
        <w:rPr>
          <w:lang w:val="el-GR"/>
        </w:rPr>
        <w:t xml:space="preserve">           </w:t>
      </w:r>
      <w:r>
        <w:rPr>
          <w:rStyle w:val="00"/>
        </w:rPr>
        <w:footnoteRef/>
      </w:r>
      <w:r>
        <w:rPr>
          <w:lang w:val="el-GR"/>
        </w:rPr>
        <w:t xml:space="preserve">     </w:t>
      </w:r>
      <w:r w:rsidRPr="005609B2">
        <w:rPr>
          <w:color w:val="000000"/>
          <w:lang w:val="el-GR"/>
        </w:rPr>
        <w:t>Πρβλ. παρ. 12 άρθρου 80 του ν.4412/2016</w:t>
      </w:r>
    </w:p>
  </w:footnote>
  <w:footnote w:id="90">
    <w:p w:rsidR="008D70DE" w:rsidRPr="007B335B" w:rsidRDefault="008D70DE" w:rsidP="00116CBA">
      <w:pPr>
        <w:pStyle w:val="afc"/>
        <w:rPr>
          <w:lang w:val="el-GR"/>
        </w:rPr>
      </w:pPr>
      <w:r>
        <w:rPr>
          <w:rStyle w:val="aa"/>
        </w:rPr>
        <w:footnoteRef/>
      </w:r>
      <w:r w:rsidRPr="00EE08A6">
        <w:rPr>
          <w:lang w:val="el-GR"/>
        </w:rPr>
        <w:t xml:space="preserve"> </w:t>
      </w:r>
      <w:r>
        <w:rPr>
          <w:lang w:val="el-GR"/>
        </w:rPr>
        <w:t xml:space="preserve">  </w:t>
      </w:r>
      <w:r>
        <w:rPr>
          <w:lang w:val="el-GR"/>
        </w:rPr>
        <w:tab/>
        <w:t>Εφόσον η αναθέτουσα αρχή την επιλέξει ως λόγο αποκλεισμού</w:t>
      </w:r>
    </w:p>
  </w:footnote>
  <w:footnote w:id="91">
    <w:p w:rsidR="008D70DE" w:rsidRPr="00B55565" w:rsidRDefault="008D70DE" w:rsidP="00B76605">
      <w:pPr>
        <w:pStyle w:val="afc"/>
        <w:rPr>
          <w:lang w:val="el-GR"/>
        </w:rPr>
      </w:pPr>
      <w:r>
        <w:rPr>
          <w:rStyle w:val="00"/>
        </w:rPr>
        <w:footnoteRef/>
      </w:r>
      <w:r w:rsidRPr="00B55565">
        <w:rPr>
          <w:lang w:val="el-GR"/>
        </w:rPr>
        <w:t xml:space="preserve"> </w:t>
      </w:r>
      <w:r>
        <w:rPr>
          <w:lang w:val="el-GR"/>
        </w:rPr>
        <w:t xml:space="preserve">  </w:t>
      </w:r>
      <w:r>
        <w:rPr>
          <w:lang w:val="el-GR"/>
        </w:rPr>
        <w:tab/>
        <w:t xml:space="preserve">Δεύτερο εδάφιο παρ. 4 του άρθρου 74 του ν. 4412/2016 </w:t>
      </w:r>
    </w:p>
  </w:footnote>
  <w:footnote w:id="92">
    <w:p w:rsidR="008D70DE" w:rsidRPr="006B2C94" w:rsidRDefault="008D70DE">
      <w:pPr>
        <w:pStyle w:val="afc"/>
        <w:rPr>
          <w:lang w:val="el-GR"/>
        </w:rPr>
      </w:pPr>
      <w:r>
        <w:rPr>
          <w:rStyle w:val="a6"/>
        </w:rPr>
        <w:footnoteRef/>
      </w:r>
      <w:r>
        <w:rPr>
          <w:lang w:val="el-GR"/>
        </w:rPr>
        <w:tab/>
        <w:t xml:space="preserve">Πρβλ.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93">
    <w:p w:rsidR="008D70DE" w:rsidRPr="00ED6CC6" w:rsidRDefault="008D70DE">
      <w:pPr>
        <w:pStyle w:val="afc"/>
        <w:rPr>
          <w:lang w:val="el-GR"/>
        </w:rPr>
      </w:pPr>
      <w:r>
        <w:rPr>
          <w:rStyle w:val="00"/>
        </w:rPr>
        <w:footnoteRef/>
      </w:r>
      <w:r w:rsidRPr="00ED6CC6">
        <w:rPr>
          <w:lang w:val="el-GR"/>
        </w:rPr>
        <w:t xml:space="preserve"> </w:t>
      </w:r>
      <w:r>
        <w:rPr>
          <w:lang w:val="el-GR"/>
        </w:rPr>
        <w:tab/>
      </w:r>
      <w:r w:rsidRPr="00ED6CC6">
        <w:rPr>
          <w:lang w:val="el-GR"/>
        </w:rPr>
        <w:t>Πρβ</w:t>
      </w:r>
      <w:r>
        <w:rPr>
          <w:lang w:val="el-GR"/>
        </w:rPr>
        <w:t>λ</w:t>
      </w:r>
      <w:r w:rsidRPr="00ED6CC6">
        <w:rPr>
          <w:lang w:val="el-GR"/>
        </w:rPr>
        <w:t>.</w:t>
      </w:r>
      <w:r w:rsidRPr="00ED6CC6">
        <w:rPr>
          <w:rFonts w:ascii="Cambria" w:hAnsi="Cambria"/>
          <w:sz w:val="22"/>
          <w:szCs w:val="22"/>
          <w:lang w:val="el-GR"/>
        </w:rPr>
        <w:t xml:space="preserve"> </w:t>
      </w:r>
      <w:r w:rsidRPr="00ED6CC6">
        <w:rPr>
          <w:szCs w:val="18"/>
          <w:lang w:val="el-GR"/>
        </w:rPr>
        <w:t>παράγραφο 12 άρθρου 80 του ν.4412/2016</w:t>
      </w:r>
      <w:r>
        <w:rPr>
          <w:szCs w:val="18"/>
          <w:lang w:val="el-GR"/>
        </w:rPr>
        <w:t>.</w:t>
      </w:r>
    </w:p>
  </w:footnote>
  <w:footnote w:id="94">
    <w:p w:rsidR="008D70DE" w:rsidRPr="00B55565" w:rsidRDefault="008D70DE" w:rsidP="00BF71A6">
      <w:pPr>
        <w:pStyle w:val="afc"/>
        <w:rPr>
          <w:lang w:val="el-GR"/>
        </w:rPr>
      </w:pPr>
      <w:r>
        <w:rPr>
          <w:rStyle w:val="aa"/>
        </w:rPr>
        <w:footnoteRef/>
      </w:r>
      <w:r>
        <w:rPr>
          <w:lang w:val="el-GR"/>
        </w:rPr>
        <w:tab/>
        <w:t xml:space="preserve">Συμπληρώνεται από την Α.Α. με ένα ή περισσότερα από τα δικαιολογητικά που αναφέρονται στο Μέρος </w:t>
      </w:r>
      <w:r>
        <w:t>I</w:t>
      </w:r>
      <w:r>
        <w:rPr>
          <w:lang w:val="el-GR"/>
        </w:rPr>
        <w:t xml:space="preserve"> του Παραρτήματος </w:t>
      </w:r>
      <w:r>
        <w:t>XII</w:t>
      </w:r>
      <w:r>
        <w:rPr>
          <w:lang w:val="el-GR"/>
        </w:rPr>
        <w:t xml:space="preserve"> του Προσαρτήματος Α΄ του ν. 4412/2016 ( π.χ. τραπεζική βεβαίωση για την πιστοληπτική ικανότητα του οικονομικού φορέα (ημεδαπού ή αλλοδαπού) ή/ και αποσπάσματα οικονομικών καταστάσεων κλπ), τα οποία αντιστοιχούν, σε κάθε περίπτωση, στα κριτήρια οικονομικής και χρηματοοικονομικής επάρκειας που έχει θέσει η Α.Α. στο άρθρο 2.2.5.</w:t>
      </w:r>
    </w:p>
  </w:footnote>
  <w:footnote w:id="95">
    <w:p w:rsidR="008D70DE" w:rsidRPr="00E85DA7" w:rsidRDefault="008D70DE" w:rsidP="00BF71A6">
      <w:pPr>
        <w:pStyle w:val="afc"/>
        <w:rPr>
          <w:lang w:val="el-GR"/>
        </w:rPr>
      </w:pPr>
      <w:r>
        <w:rPr>
          <w:rStyle w:val="aa"/>
        </w:rPr>
        <w:footnoteRef/>
      </w:r>
      <w:r>
        <w:rPr>
          <w:lang w:val="el-GR"/>
        </w:rPr>
        <w:tab/>
        <w:t xml:space="preserve">Συμπληρώνεται από την Α.Α. με ένα ή περισσότερα από τα δικαιολογητικά που αναφέρονται στο Μέρος </w:t>
      </w:r>
      <w:r>
        <w:t>II</w:t>
      </w:r>
      <w:r>
        <w:rPr>
          <w:lang w:val="el-GR"/>
        </w:rPr>
        <w:t xml:space="preserve"> του Παραρτήματος </w:t>
      </w:r>
      <w:r>
        <w:t>XII</w:t>
      </w:r>
      <w:r>
        <w:rPr>
          <w:lang w:val="el-GR"/>
        </w:rPr>
        <w:t xml:space="preserve"> του Προσαρτήματος Α΄ του ν. 4412/2016, τα οποία αντιστοιχούν, σε κάθε περίπτωση, στα κριτήρια τεχνικής και επαγγελματικής ικανότητας που έχει θέσει η αναθέτουσα αρχή στο άρθρο 2.2.6.</w:t>
      </w:r>
    </w:p>
  </w:footnote>
  <w:footnote w:id="96">
    <w:p w:rsidR="008D70DE" w:rsidRPr="00BD65F6" w:rsidRDefault="008D70DE" w:rsidP="003F5A23">
      <w:pPr>
        <w:pStyle w:val="afc"/>
        <w:rPr>
          <w:lang w:val="el-GR"/>
        </w:rPr>
      </w:pPr>
      <w:r>
        <w:rPr>
          <w:rStyle w:val="aa"/>
        </w:rPr>
        <w:footnoteRef/>
      </w:r>
      <w:r>
        <w:rPr>
          <w:lang w:val="el-GR"/>
        </w:rPr>
        <w:tab/>
        <w:t xml:space="preserve">Πρβλ. παράγραφο 12 άρθρου 80 του ν.4412/2016 </w:t>
      </w:r>
    </w:p>
  </w:footnote>
  <w:footnote w:id="97">
    <w:p w:rsidR="008D70DE" w:rsidRDefault="008D70DE" w:rsidP="003F5A23">
      <w:pPr>
        <w:pStyle w:val="afc"/>
        <w:rPr>
          <w:lang w:val="el-GR"/>
        </w:rPr>
      </w:pPr>
      <w:r>
        <w:rPr>
          <w:rStyle w:val="00"/>
        </w:rPr>
        <w:footnoteRef/>
      </w:r>
      <w:r w:rsidRPr="00BD65F6">
        <w:rPr>
          <w:lang w:val="el-GR"/>
        </w:rPr>
        <w:t xml:space="preserve"> </w:t>
      </w:r>
      <w:r>
        <w:rPr>
          <w:lang w:val="el-GR"/>
        </w:rPr>
        <w:t xml:space="preserve">     </w:t>
      </w:r>
      <w:r w:rsidRPr="00BD65F6">
        <w:rPr>
          <w:lang w:val="el-GR"/>
        </w:rPr>
        <w:t xml:space="preserve">Σύμφωνα με το άρθρο 86 ν. 4635/2019 στο ΓΕΜΗ εγγράφονται υποχρεωτικά </w:t>
      </w:r>
      <w:r>
        <w:rPr>
          <w:lang w:val="el-GR"/>
        </w:rPr>
        <w:t>:</w:t>
      </w:r>
    </w:p>
    <w:p w:rsidR="008D70DE" w:rsidRPr="00BD65F6" w:rsidRDefault="008D70DE" w:rsidP="002E1400">
      <w:pPr>
        <w:pStyle w:val="afc"/>
        <w:ind w:firstLine="1"/>
        <w:rPr>
          <w:lang w:val="el-GR"/>
        </w:rPr>
      </w:pPr>
      <w:r w:rsidRPr="00BD65F6">
        <w:rPr>
          <w:lang w:val="el-GR"/>
        </w:rPr>
        <w:t>α. η Ανώνυμη Εταιρεία που προβλέπεται στον ν. 4548/2018 (Α` 104),</w:t>
      </w:r>
    </w:p>
    <w:p w:rsidR="008D70DE" w:rsidRPr="00BD65F6" w:rsidRDefault="008D70DE" w:rsidP="002E1400">
      <w:pPr>
        <w:pStyle w:val="afc"/>
        <w:ind w:firstLine="1"/>
        <w:rPr>
          <w:lang w:val="el-GR"/>
        </w:rPr>
      </w:pPr>
      <w:r w:rsidRPr="00BD65F6">
        <w:rPr>
          <w:lang w:val="el-GR"/>
        </w:rPr>
        <w:t>β. η Εταιρεία Περιορισμένης Ευθύνης που προβλέπεται στον ν. 3190/1955 (Α` 91),</w:t>
      </w:r>
    </w:p>
    <w:p w:rsidR="008D70DE" w:rsidRPr="00BD65F6" w:rsidRDefault="008D70DE" w:rsidP="002E1400">
      <w:pPr>
        <w:pStyle w:val="afc"/>
        <w:ind w:firstLine="1"/>
        <w:rPr>
          <w:lang w:val="el-GR"/>
        </w:rPr>
      </w:pPr>
      <w:r w:rsidRPr="00BD65F6">
        <w:rPr>
          <w:lang w:val="el-GR"/>
        </w:rPr>
        <w:t>γ. η Ιδιωτική Κεφαλαιουχική Εταιρεία που προβλέπεται στον ν. 4072/2012 (Α` 86),</w:t>
      </w:r>
    </w:p>
    <w:p w:rsidR="008D70DE" w:rsidRPr="00BD65F6" w:rsidRDefault="008D70DE" w:rsidP="002E1400">
      <w:pPr>
        <w:pStyle w:val="afc"/>
        <w:ind w:firstLine="1"/>
        <w:rPr>
          <w:lang w:val="el-GR"/>
        </w:rPr>
      </w:pPr>
      <w:r w:rsidRPr="00BD65F6">
        <w:rPr>
          <w:lang w:val="el-GR"/>
        </w:rPr>
        <w:t>δ. η Ομόρρυθμη και Ετερόρρυθμη (απλή ή κατά μετοχές) Εταιρεία που προβλέπονται στον ν. 4072/2012 (Α` 86), καθώς και οι ομόρρυθμοι εταίροι αυτών,</w:t>
      </w:r>
    </w:p>
    <w:p w:rsidR="008D70DE" w:rsidRPr="00BD65F6" w:rsidRDefault="008D70DE" w:rsidP="002E1400">
      <w:pPr>
        <w:pStyle w:val="afc"/>
        <w:ind w:firstLine="1"/>
        <w:rPr>
          <w:lang w:val="el-GR"/>
        </w:rPr>
      </w:pPr>
      <w:r w:rsidRPr="00BD65F6">
        <w:rPr>
          <w:lang w:val="el-GR"/>
        </w:rPr>
        <w:t>ε. ο Αστικός Συνεταιρισμός του ν. 1667/1986 (Α` 196) (στον οποίο περιλαμβάνονται ο αλληλασφαλιστικός, ο πιστωτικός και ο οικοδομικός συνεταιρισμός),</w:t>
      </w:r>
    </w:p>
    <w:p w:rsidR="008D70DE" w:rsidRPr="00BD65F6" w:rsidRDefault="008D70DE" w:rsidP="002E1400">
      <w:pPr>
        <w:pStyle w:val="afc"/>
        <w:ind w:firstLine="1"/>
        <w:rPr>
          <w:lang w:val="el-GR"/>
        </w:rPr>
      </w:pPr>
      <w:r w:rsidRPr="00BD65F6">
        <w:rPr>
          <w:lang w:val="el-GR"/>
        </w:rPr>
        <w:t>στ. η Κοιν.Σ.ΕΠ. που συστήνεται κατά τον ν. 4430/2016 (Α` 205) και</w:t>
      </w:r>
    </w:p>
    <w:p w:rsidR="008D70DE" w:rsidRPr="00BD65F6" w:rsidRDefault="008D70DE" w:rsidP="002E1400">
      <w:pPr>
        <w:pStyle w:val="afc"/>
        <w:ind w:firstLine="1"/>
        <w:rPr>
          <w:lang w:val="el-GR"/>
        </w:rPr>
      </w:pPr>
      <w:r w:rsidRPr="00BD65F6">
        <w:rPr>
          <w:lang w:val="el-GR"/>
        </w:rPr>
        <w:t>ζ. η Κοι.Σ.Π.Ε. που συστήνεται κατά τον ν. 2716/1999 (Α` 96),</w:t>
      </w:r>
    </w:p>
    <w:p w:rsidR="008D70DE" w:rsidRPr="00BD65F6" w:rsidRDefault="008D70DE" w:rsidP="002E1400">
      <w:pPr>
        <w:pStyle w:val="afc"/>
        <w:ind w:firstLine="1"/>
        <w:rPr>
          <w:lang w:val="el-GR"/>
        </w:rPr>
      </w:pPr>
      <w:r w:rsidRPr="00BD65F6">
        <w:rPr>
          <w:lang w:val="el-GR"/>
        </w:rPr>
        <w:t>η. η Αστική Εταιρεία με οικονομικό σκοπό (άρθρο 784 ΑΚ και 270 του ν. 4072/2012),</w:t>
      </w:r>
    </w:p>
    <w:p w:rsidR="008D70DE" w:rsidRPr="00BD65F6" w:rsidRDefault="008D70DE" w:rsidP="002E1400">
      <w:pPr>
        <w:pStyle w:val="afc"/>
        <w:ind w:firstLine="1"/>
        <w:rPr>
          <w:lang w:val="el-GR"/>
        </w:rPr>
      </w:pPr>
      <w:r w:rsidRPr="00BD65F6">
        <w:rPr>
          <w:lang w:val="el-GR"/>
        </w:rPr>
        <w:t xml:space="preserve">θ. ο Ευρωπαϊκός Όμιλος Οικονομικού Σκοπού που προβλέπεται από τον Κανονισμό 2137/1985/ΕΟΚ (ΕΕΕΚ </w:t>
      </w:r>
      <w:r>
        <w:t>L</w:t>
      </w:r>
      <w:r w:rsidRPr="00BD65F6">
        <w:rPr>
          <w:lang w:val="el-GR"/>
        </w:rPr>
        <w:t xml:space="preserve">. 199, διορθωτικό </w:t>
      </w:r>
      <w:r>
        <w:t>L</w:t>
      </w:r>
      <w:r w:rsidRPr="00BD65F6">
        <w:rPr>
          <w:lang w:val="el-GR"/>
        </w:rPr>
        <w:t>. 247) και έχει την έδρα του στην ημεδαπή,</w:t>
      </w:r>
    </w:p>
    <w:p w:rsidR="008D70DE" w:rsidRPr="00BD65F6" w:rsidRDefault="008D70DE" w:rsidP="002E1400">
      <w:pPr>
        <w:pStyle w:val="afc"/>
        <w:ind w:firstLine="1"/>
        <w:rPr>
          <w:lang w:val="el-GR"/>
        </w:rPr>
      </w:pPr>
      <w:r w:rsidRPr="00BD65F6">
        <w:rPr>
          <w:lang w:val="el-GR"/>
        </w:rPr>
        <w:t xml:space="preserve">ι. η Ευρωπαϊκή Εταιρεία που προβλέπεται στον Κανονισμό 2157/2001/ΕΚ (ΕΕΕΚ </w:t>
      </w:r>
      <w:r>
        <w:t>L</w:t>
      </w:r>
      <w:r w:rsidRPr="00BD65F6">
        <w:rPr>
          <w:lang w:val="el-GR"/>
        </w:rPr>
        <w:t>. 294) και έχει την έδρα της στην ημεδαπή,</w:t>
      </w:r>
    </w:p>
    <w:p w:rsidR="008D70DE" w:rsidRPr="00BD65F6" w:rsidRDefault="008D70DE" w:rsidP="002E1400">
      <w:pPr>
        <w:pStyle w:val="afc"/>
        <w:ind w:firstLine="1"/>
        <w:rPr>
          <w:lang w:val="el-GR"/>
        </w:rPr>
      </w:pPr>
      <w:r w:rsidRPr="00BD65F6">
        <w:rPr>
          <w:lang w:val="el-GR"/>
        </w:rPr>
        <w:t xml:space="preserve">ια. η Ευρωπαϊκή Συνεταιριστική Εταιρεία που προβλέπεται στον Κανονισμό 1435/2003/ΕΚ (ΕΕΕΚ </w:t>
      </w:r>
      <w:r>
        <w:t>L</w:t>
      </w:r>
      <w:r w:rsidRPr="00BD65F6">
        <w:rPr>
          <w:lang w:val="el-GR"/>
        </w:rPr>
        <w:t>. 207) και έχει την έδρα της στην ημεδαπή,</w:t>
      </w:r>
    </w:p>
    <w:p w:rsidR="008D70DE" w:rsidRPr="00BD65F6" w:rsidRDefault="008D70DE" w:rsidP="002E1400">
      <w:pPr>
        <w:pStyle w:val="afc"/>
        <w:ind w:firstLine="1"/>
        <w:rPr>
          <w:lang w:val="el-GR"/>
        </w:rPr>
      </w:pPr>
      <w:r w:rsidRPr="00BD65F6">
        <w:rPr>
          <w:lang w:val="el-GR"/>
        </w:rPr>
        <w:t xml:space="preserve">ιβ. τα υποκαταστήματα ή πρακτορεία που διατηρούν στην ημεδαπή οι αλλοδαπές εταιρείες που αναφέρονται στο άρθρο 29 της Οδηγίας (ΕΕ) 2017/1132 (ΕΕ </w:t>
      </w:r>
      <w:r>
        <w:t>L</w:t>
      </w:r>
      <w:r w:rsidRPr="00BD65F6">
        <w:rPr>
          <w:lang w:val="el-GR"/>
        </w:rPr>
        <w:t xml:space="preserve"> 169/30.6.2017) και έχουν έδρα σε κράτος - μέλος της Ευρωπαϊκής Ένωσης (Ε.Ε.),</w:t>
      </w:r>
    </w:p>
    <w:p w:rsidR="008D70DE" w:rsidRPr="00BD65F6" w:rsidRDefault="008D70DE" w:rsidP="002E1400">
      <w:pPr>
        <w:pStyle w:val="afc"/>
        <w:ind w:firstLine="1"/>
        <w:rPr>
          <w:lang w:val="el-GR"/>
        </w:rPr>
      </w:pPr>
      <w:r w:rsidRPr="00BD65F6">
        <w:rPr>
          <w:lang w:val="el-GR"/>
        </w:rPr>
        <w:t>ιγ. τα υποκαταστήματα ή πρακτορεία που διατηρούν στην ημεδαπή οι αλλοδαπές εταιρείες που έχουν έδρα σε τρίτη χώρα και νομική μορφή ανάλογη με εκείνη των αλλοδαπών εταιριών που αναφέρεται στην περίπτωση ιβ`,</w:t>
      </w:r>
    </w:p>
    <w:p w:rsidR="008D70DE" w:rsidRPr="00BD65F6" w:rsidRDefault="008D70DE" w:rsidP="002E1400">
      <w:pPr>
        <w:pStyle w:val="afc"/>
        <w:ind w:firstLine="1"/>
        <w:rPr>
          <w:lang w:val="el-GR"/>
        </w:rPr>
      </w:pPr>
      <w:r w:rsidRPr="00BD65F6">
        <w:rPr>
          <w:lang w:val="el-GR"/>
        </w:rPr>
        <w:t xml:space="preserve"> ιδ. τα υποκαταστήματα ή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περιπτώσεις ιβ` και ιγ`,</w:t>
      </w:r>
    </w:p>
    <w:p w:rsidR="008D70DE" w:rsidRPr="00BD65F6" w:rsidRDefault="008D70DE" w:rsidP="002E1400">
      <w:pPr>
        <w:pStyle w:val="afc"/>
        <w:ind w:firstLine="1"/>
        <w:rPr>
          <w:lang w:val="el-GR"/>
        </w:rPr>
      </w:pPr>
      <w:r w:rsidRPr="00BD65F6">
        <w:rPr>
          <w:lang w:val="el-GR"/>
        </w:rPr>
        <w:t>ιε. η Κοινοπραξία που καταχωρίζεται σύμφωνα με το άρθρο 293 παράγραφος 3 του ν. 4072/2012</w:t>
      </w:r>
    </w:p>
  </w:footnote>
  <w:footnote w:id="98">
    <w:p w:rsidR="008D70DE" w:rsidRPr="005B2FD1" w:rsidRDefault="008D70DE" w:rsidP="003F5A23">
      <w:pPr>
        <w:pStyle w:val="afc"/>
        <w:rPr>
          <w:lang w:val="el-GR"/>
        </w:rPr>
      </w:pPr>
      <w:r>
        <w:rPr>
          <w:rStyle w:val="0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rsidR="008D70DE" w:rsidRPr="005B2FD1" w:rsidRDefault="008D70DE" w:rsidP="003F5A23">
      <w:pPr>
        <w:pStyle w:val="afc"/>
        <w:rPr>
          <w:lang w:val="el-GR"/>
        </w:rPr>
      </w:pPr>
      <w:r>
        <w:rPr>
          <w:lang w:val="el-GR"/>
        </w:rPr>
        <w:t xml:space="preserve">          </w:t>
      </w:r>
      <w:r w:rsidRPr="005B2FD1">
        <w:rPr>
          <w:lang w:val="el-GR"/>
        </w:rPr>
        <w:t>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τους</w:t>
      </w:r>
    </w:p>
  </w:footnote>
  <w:footnote w:id="99">
    <w:p w:rsidR="008D70DE" w:rsidRPr="006B2C94" w:rsidRDefault="008D70DE">
      <w:pPr>
        <w:pStyle w:val="afc"/>
        <w:rPr>
          <w:lang w:val="el-GR"/>
        </w:rPr>
      </w:pPr>
      <w:r>
        <w:rPr>
          <w:rStyle w:val="a6"/>
        </w:rPr>
        <w:footnoteRef/>
      </w:r>
      <w:r w:rsidRPr="006B2C94">
        <w:rPr>
          <w:lang w:val="el-GR"/>
        </w:rPr>
        <w:tab/>
        <w:t xml:space="preserve">Πρβλ άρθρο 83 ν. 4412/2016. </w:t>
      </w:r>
    </w:p>
  </w:footnote>
  <w:footnote w:id="100">
    <w:p w:rsidR="008D70DE" w:rsidRPr="00BD65F6" w:rsidRDefault="008D70DE" w:rsidP="00037A81">
      <w:pPr>
        <w:pStyle w:val="afc"/>
        <w:rPr>
          <w:lang w:val="el-GR"/>
        </w:rPr>
      </w:pPr>
      <w:r>
        <w:rPr>
          <w:rStyle w:val="aa"/>
        </w:rPr>
        <w:footnoteRef/>
      </w:r>
      <w:r>
        <w:rPr>
          <w:lang w:val="el-GR"/>
        </w:rPr>
        <w:tab/>
        <w:t xml:space="preserve"> Πρβ. παράγραφο 12 άρθρου 80 του ν.4412/2016</w:t>
      </w:r>
      <w:r w:rsidRPr="00461AC9">
        <w:rPr>
          <w:lang w:val="el-GR"/>
        </w:rPr>
        <w:t>.</w:t>
      </w:r>
    </w:p>
  </w:footnote>
  <w:footnote w:id="101">
    <w:p w:rsidR="008D70DE" w:rsidRPr="006B2C94" w:rsidRDefault="008D70DE">
      <w:pPr>
        <w:pStyle w:val="afc"/>
        <w:rPr>
          <w:lang w:val="el-GR"/>
        </w:rPr>
      </w:pPr>
      <w:r>
        <w:rPr>
          <w:rStyle w:val="a6"/>
        </w:rPr>
        <w:footnoteRef/>
      </w:r>
      <w:r>
        <w:rPr>
          <w:lang w:val="el-GR"/>
        </w:rPr>
        <w:tab/>
        <w:t xml:space="preserve">Άρθρο 86 παρ. 1 ν. 4412/2016 και τυποποιημένο έντυπο 2 Παραρτήματος </w:t>
      </w:r>
      <w:r>
        <w:t>II</w:t>
      </w:r>
      <w:r>
        <w:rPr>
          <w:lang w:val="el-GR"/>
        </w:rPr>
        <w:t xml:space="preserve"> (Προκήρυξη σύμβασης), παρ. </w:t>
      </w:r>
      <w:r>
        <w:t>II</w:t>
      </w:r>
      <w:r>
        <w:rPr>
          <w:lang w:val="el-GR"/>
        </w:rPr>
        <w:t>.2.5 Εκτελεστικού Κανονισμού (ΕΕ) 2015/1986 της Επιτροπής (</w:t>
      </w:r>
      <w:r>
        <w:t>L</w:t>
      </w:r>
      <w:r>
        <w:rPr>
          <w:lang w:val="el-GR"/>
        </w:rPr>
        <w:t xml:space="preserve"> 296)</w:t>
      </w:r>
    </w:p>
  </w:footnote>
  <w:footnote w:id="102">
    <w:p w:rsidR="008D70DE" w:rsidRPr="006B2C94" w:rsidRDefault="008D70DE">
      <w:pPr>
        <w:pStyle w:val="afc"/>
        <w:rPr>
          <w:lang w:val="el-GR"/>
        </w:rPr>
      </w:pPr>
      <w:r>
        <w:rPr>
          <w:rStyle w:val="a6"/>
        </w:rPr>
        <w:footnoteRef/>
      </w:r>
      <w:r>
        <w:rPr>
          <w:lang w:val="el-GR"/>
        </w:rPr>
        <w:tab/>
        <w:t>Άρθρο 96, παρ. 7 του ν. 4412/2016</w:t>
      </w:r>
    </w:p>
  </w:footnote>
  <w:footnote w:id="103">
    <w:p w:rsidR="008D70DE" w:rsidRPr="009C1E20" w:rsidRDefault="008D70DE" w:rsidP="006345B4">
      <w:pPr>
        <w:pStyle w:val="afc"/>
        <w:rPr>
          <w:lang w:val="el-GR"/>
        </w:rPr>
      </w:pPr>
      <w:r>
        <w:rPr>
          <w:rStyle w:val="ad"/>
        </w:rPr>
        <w:footnoteRef/>
      </w:r>
      <w:r w:rsidRPr="009C1E20">
        <w:rPr>
          <w:lang w:val="el-GR"/>
        </w:rPr>
        <w:t xml:space="preserve">  </w:t>
      </w:r>
      <w:r>
        <w:rPr>
          <w:lang w:val="el-GR"/>
        </w:rPr>
        <w:t xml:space="preserve">    Άρθρο 15 ΚΥΑ ΕΣΗΔΗΣ Προμήθειες και Υπηρεσίες</w:t>
      </w:r>
    </w:p>
  </w:footnote>
  <w:footnote w:id="104">
    <w:p w:rsidR="008D70DE" w:rsidRPr="00BD65F6" w:rsidRDefault="008D70DE" w:rsidP="006345B4">
      <w:pPr>
        <w:pStyle w:val="afc"/>
        <w:rPr>
          <w:lang w:val="el-GR"/>
        </w:rPr>
      </w:pPr>
      <w:r>
        <w:rPr>
          <w:rStyle w:val="aa"/>
        </w:rPr>
        <w:footnoteRef/>
      </w:r>
      <w:r>
        <w:rPr>
          <w:lang w:val="el-GR"/>
        </w:rPr>
        <w:tab/>
        <w:t xml:space="preserve">Άρθρο 37 παρ. 4 του ν. 4412/2016 και άρθρο 4 παρ. 2 </w:t>
      </w:r>
      <w:r w:rsidRPr="00184870">
        <w:rPr>
          <w:lang w:val="el-GR"/>
        </w:rPr>
        <w:t>Κ.Υ.Α. ΕΣΗΔΗΣ Προμήθειες και-</w:t>
      </w:r>
      <w:r>
        <w:rPr>
          <w:lang w:val="el-GR"/>
        </w:rPr>
        <w:t xml:space="preserve"> </w:t>
      </w:r>
      <w:r w:rsidRPr="00184870">
        <w:rPr>
          <w:lang w:val="el-GR"/>
        </w:rPr>
        <w:t>Υπηρεσίες.</w:t>
      </w:r>
    </w:p>
  </w:footnote>
  <w:footnote w:id="105">
    <w:p w:rsidR="008D70DE" w:rsidRPr="00F93782" w:rsidRDefault="008D70DE" w:rsidP="004C570B">
      <w:pPr>
        <w:pStyle w:val="afc"/>
        <w:rPr>
          <w:lang w:val="el-GR"/>
        </w:rPr>
      </w:pPr>
      <w:r>
        <w:rPr>
          <w:rStyle w:val="ad"/>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6">
    <w:p w:rsidR="008D70DE" w:rsidRPr="00CB7A20" w:rsidRDefault="008D70DE" w:rsidP="00976FE3">
      <w:pPr>
        <w:pStyle w:val="afc"/>
        <w:rPr>
          <w:lang w:val="el-GR"/>
        </w:rPr>
      </w:pPr>
      <w:r>
        <w:rPr>
          <w:rStyle w:val="ad"/>
        </w:rPr>
        <w:footnoteRef/>
      </w:r>
      <w:r w:rsidRPr="00FF4298">
        <w:rPr>
          <w:lang w:val="el-GR"/>
        </w:rPr>
        <w:t xml:space="preserve"> </w:t>
      </w:r>
      <w:r>
        <w:rPr>
          <w:lang w:val="el-GR"/>
        </w:rPr>
        <w:t xml:space="preserve">  </w:t>
      </w:r>
      <w:r>
        <w:rPr>
          <w:lang w:val="el-GR"/>
        </w:rPr>
        <w:tab/>
      </w:r>
      <w:r w:rsidRPr="00FA354F">
        <w:rPr>
          <w:lang w:val="el-GR"/>
        </w:rPr>
        <w:t>Βλ.σχ</w:t>
      </w:r>
      <w:r>
        <w:rPr>
          <w:lang w:val="el-GR"/>
        </w:rPr>
        <w:t>ετικά με την</w:t>
      </w:r>
      <w:r w:rsidRPr="00FA354F">
        <w:rPr>
          <w:lang w:val="el-GR"/>
        </w:rPr>
        <w:t xml:space="preserve">  </w:t>
      </w:r>
      <w:r>
        <w:rPr>
          <w:lang w:val="el-GR"/>
        </w:rPr>
        <w:t>η</w:t>
      </w:r>
      <w:r w:rsidRPr="00FA354F">
        <w:rPr>
          <w:lang w:val="el-GR"/>
        </w:rPr>
        <w:t>λεκτρονική υπεύθυνη δήλωση το  άρθρο εικοστό έβδομο</w:t>
      </w:r>
      <w:r>
        <w:rPr>
          <w:lang w:val="el-GR"/>
        </w:rPr>
        <w:t xml:space="preserve"> </w:t>
      </w:r>
      <w:r w:rsidRPr="00FA354F">
        <w:rPr>
          <w:lang w:val="el-GR"/>
        </w:rPr>
        <w:t>της από 20.3.2020 Π.Ν.Π.,</w:t>
      </w:r>
      <w:r>
        <w:rPr>
          <w:lang w:val="el-GR"/>
        </w:rPr>
        <w:t xml:space="preserve"> (</w:t>
      </w:r>
      <w:r w:rsidRPr="00FA354F">
        <w:rPr>
          <w:lang w:val="el-GR"/>
        </w:rPr>
        <w:t>Α 68</w:t>
      </w:r>
      <w:r>
        <w:rPr>
          <w:lang w:val="el-GR"/>
        </w:rPr>
        <w:t>) -</w:t>
      </w:r>
      <w:r w:rsidRPr="00FF4298">
        <w:rPr>
          <w:lang w:val="el-GR"/>
        </w:rPr>
        <w:t xml:space="preserve"> </w:t>
      </w:r>
      <w:r w:rsidRPr="00FA354F">
        <w:rPr>
          <w:lang w:val="el-GR"/>
        </w:rPr>
        <w:t>που κυρώθηκε με το άρθρο 1 του ν. 4683/2020 (Α΄83)</w:t>
      </w:r>
      <w:r>
        <w:rPr>
          <w:lang w:val="el-GR"/>
        </w:rPr>
        <w:t>-</w:t>
      </w:r>
      <w:r w:rsidRPr="00FA354F">
        <w:rPr>
          <w:lang w:val="el-GR"/>
        </w:rPr>
        <w:t>κατά τις παραγράφους 1 και 2  του οποίου:" Η υπεύθυνη δήλωση του άρθρου 8 του ν. 1599/1986 (Α` 75) μπορεί να συντάσσεται στην Ενιαία Ψηφιακή Πύλη της Δημόσιας Διοίκησης του άρθρου 52 του ν. 4635/2019, μέσω της ηλεκτρονικής εφαρμογής «e-Dilosi». Η ηλεκτρονική υπεύθυνη δήλωση υποβάλλεται και γίνεται αποδεκτή σύμφωνα με τα οριζόμενα στο εικοστό τέταρτο άρθρο της παρούσας.</w:t>
      </w:r>
      <w:r>
        <w:rPr>
          <w:lang w:val="el-GR"/>
        </w:rPr>
        <w:t xml:space="preserve"> </w:t>
      </w:r>
      <w:r w:rsidRPr="00FA354F">
        <w:rPr>
          <w:lang w:val="el-GR"/>
        </w:rPr>
        <w:t xml:space="preserve"> 2. Η αυθεντικοποίηση που πραγματοποιείται για τη χρήση της ηλεκτρονικής εφαρμογής της παρ. 1 του παρόντος έχει την ίδια ισχύ με τη βεβαίωση γνήσιου υπογραφής του άρθρου 11 του ν. 2690/1999 (Α` 45). Η ημερομηνία που αναγράφεται στην προηγμένη ή εγκεκριμένη ηλεκτρονική σφραγίδα του Υπουργείου Ψηφιακής Διακυβέρνησης αντιστοιχεί στην ημερομηνία έκδοσης της </w:t>
      </w:r>
      <w:r w:rsidRPr="00CB7A20">
        <w:rPr>
          <w:lang w:val="el-GR"/>
        </w:rPr>
        <w:t>ηλεκτρονικής υπεύθυνης δήλωσης. Εφόσον τηρούνται οι όροι του προηγούμενου εδαφίου, η ηλεκτρονική υπεύθυνη δήλωση, τόσο ως ηλεκτρονικό όσο και ως έντυπο έγγραφο, συνιστά έγγραφο βέβαιης χρονολογίας".</w:t>
      </w:r>
    </w:p>
  </w:footnote>
  <w:footnote w:id="107">
    <w:p w:rsidR="008D70DE" w:rsidRPr="00CB7A20" w:rsidRDefault="008D70DE" w:rsidP="00976FE3">
      <w:pPr>
        <w:pStyle w:val="afc"/>
        <w:rPr>
          <w:lang w:val="el-GR"/>
        </w:rPr>
      </w:pPr>
      <w:r w:rsidRPr="00CB7A20">
        <w:rPr>
          <w:rStyle w:val="ad"/>
        </w:rPr>
        <w:footnoteRef/>
      </w:r>
      <w:r w:rsidRPr="00CB7A20">
        <w:rPr>
          <w:lang w:val="el-GR"/>
        </w:rPr>
        <w:t xml:space="preserve">   Ομοίως προβλέπεται και στην περίπτωση υποβολής αποδεικτικών στοιχείων σύμφωνα με το άρθρο 80 παρ. 13 του ν.4412/2016 . Πρβλ και άρθρο 13 παρ. 1.3.1 της Κ.Υ.Α. ΕΣΗΔΗΣ Προμήθειες και Υπηρεσίες</w:t>
      </w:r>
    </w:p>
  </w:footnote>
  <w:footnote w:id="108">
    <w:p w:rsidR="008D70DE" w:rsidRPr="00CB7A20" w:rsidRDefault="008D70DE" w:rsidP="00976FE3">
      <w:pPr>
        <w:pStyle w:val="afc"/>
        <w:rPr>
          <w:lang w:val="el-GR"/>
        </w:rPr>
      </w:pPr>
      <w:r w:rsidRPr="00CB7A20">
        <w:rPr>
          <w:rStyle w:val="ad"/>
        </w:rPr>
        <w:footnoteRef/>
      </w:r>
      <w:r w:rsidRPr="00CB7A20">
        <w:rPr>
          <w:lang w:val="el-GR"/>
        </w:rPr>
        <w:t xml:space="preserve">     Σύμφωνα με την περ. ε της παρ. 2 του ν. 2690/1999 (ΚΔΔ), «ε. Για τα αντίγραφα των Φύλλων Εφημερίδας της Κυβερνήσεως (ΦΕΚ) που έχουν προέλθει από πρωτότυπο ΦΕΚ σε έντυπη μορφή ή από ΦΕΚ σε ηλεκτρονική μορφή που έχει καταχωριστεί στην ιστοσελίδα του Εθνικού Τυπογραφείου, ισχύουν ανάλογα οι ρυθμίσεις του άρθρου αυτού..».</w:t>
      </w:r>
    </w:p>
  </w:footnote>
  <w:footnote w:id="109">
    <w:p w:rsidR="008D70DE" w:rsidRPr="00CB7A20" w:rsidRDefault="008D70DE" w:rsidP="002E1400">
      <w:pPr>
        <w:pStyle w:val="afc"/>
        <w:ind w:left="426" w:hanging="426"/>
        <w:rPr>
          <w:lang w:val="el-GR"/>
        </w:rPr>
      </w:pPr>
      <w:r w:rsidRPr="00CB7A20">
        <w:rPr>
          <w:rStyle w:val="ad"/>
        </w:rPr>
        <w:footnoteRef/>
      </w:r>
      <w:r w:rsidRPr="00CB7A20">
        <w:rPr>
          <w:lang w:val="el-GR"/>
        </w:rPr>
        <w:t xml:space="preserve">  </w:t>
      </w:r>
      <w:r w:rsidRPr="00CB7A20">
        <w:rPr>
          <w:lang w:val="el-GR"/>
        </w:rPr>
        <w:tab/>
        <w:t>Ενδεικτικά συμβολαιογραφικές ένορκες βεβαιώσεις ή λοιπά συμβολαιογραφικά έγγραφα</w:t>
      </w:r>
    </w:p>
  </w:footnote>
  <w:footnote w:id="110">
    <w:p w:rsidR="008D70DE" w:rsidRPr="00F93782" w:rsidRDefault="008D70DE" w:rsidP="002E1400">
      <w:pPr>
        <w:pStyle w:val="afc"/>
        <w:ind w:left="426" w:hanging="426"/>
        <w:rPr>
          <w:lang w:val="el-GR"/>
        </w:rPr>
      </w:pPr>
      <w:r w:rsidRPr="00CB7A20">
        <w:rPr>
          <w:rStyle w:val="ad"/>
        </w:rPr>
        <w:footnoteRef/>
      </w:r>
      <w:r w:rsidRPr="00CB7A20">
        <w:rPr>
          <w:lang w:val="el-GR"/>
        </w:rPr>
        <w:t xml:space="preserve">  </w:t>
      </w:r>
      <w:r w:rsidRPr="00CB7A20">
        <w:rPr>
          <w:lang w:val="el-GR"/>
        </w:rPr>
        <w:tab/>
        <w:t>Άρθρο 13 παρ. 1.6 της Κ.Υ.Α. ΕΣΗΔΗΣ Προμήθειες και Υπηρεσίες</w:t>
      </w:r>
    </w:p>
  </w:footnote>
  <w:footnote w:id="111">
    <w:p w:rsidR="008D70DE" w:rsidRPr="00BD65F6" w:rsidRDefault="008D70DE" w:rsidP="00976FE3">
      <w:pPr>
        <w:pStyle w:val="afc"/>
        <w:rPr>
          <w:lang w:val="el-GR"/>
        </w:rPr>
      </w:pPr>
      <w:r>
        <w:rPr>
          <w:rStyle w:val="aa"/>
        </w:rPr>
        <w:footnoteRef/>
      </w:r>
      <w:r>
        <w:rPr>
          <w:lang w:val="el-GR"/>
        </w:rPr>
        <w:tab/>
      </w:r>
      <w:r w:rsidRPr="00E62802">
        <w:rPr>
          <w:lang w:val="el-GR"/>
        </w:rPr>
        <w:t xml:space="preserve">Άρθρο </w:t>
      </w:r>
      <w:r>
        <w:rPr>
          <w:lang w:val="el-GR"/>
        </w:rPr>
        <w:t>94 του ν. 4412/2016, όπως αυτό τροποποιήθηκε με την παρ. 9 του άρθρου 43 του ν. 4605/2019.</w:t>
      </w:r>
    </w:p>
  </w:footnote>
  <w:footnote w:id="112">
    <w:p w:rsidR="008D70DE" w:rsidRPr="00BD65F6" w:rsidRDefault="008D70DE" w:rsidP="00976FE3">
      <w:pPr>
        <w:pStyle w:val="afc"/>
        <w:rPr>
          <w:lang w:val="el-GR"/>
        </w:rPr>
      </w:pPr>
      <w:r>
        <w:rPr>
          <w:rStyle w:val="aa"/>
        </w:rPr>
        <w:footnoteRef/>
      </w:r>
      <w:r>
        <w:rPr>
          <w:lang w:val="el-GR"/>
        </w:rPr>
        <w:tab/>
        <w:t>Αυτά περιλαμβάνουν τα αποδεικτικά στοιχεία που τεκμηριώνουν την τεχνική καταλληλότητα των προσφερομένων υπηρεσιών   βάσει των οποίων θα αξιολογηθεί η τεχνική προσφορά. Αναφέρονται υποχρεωτικά τα αποδεικτικά στοιχεία που τυχόν προβλέπονται στις τεχνικές προδιαγραφές των προς προμήθεια υπηρεσιών, σύμφωνα με Παράρτημα της Διακήρυξης και τυχόν υπόδειγμα τεχνικής προσφοράς.</w:t>
      </w:r>
    </w:p>
  </w:footnote>
  <w:footnote w:id="113">
    <w:p w:rsidR="008D70DE" w:rsidRPr="006B2C94" w:rsidRDefault="008D70DE">
      <w:pPr>
        <w:pStyle w:val="afc"/>
        <w:rPr>
          <w:lang w:val="el-GR"/>
        </w:rPr>
      </w:pPr>
      <w:r>
        <w:rPr>
          <w:rStyle w:val="a6"/>
        </w:rPr>
        <w:footnoteRef/>
      </w:r>
      <w:r>
        <w:rPr>
          <w:lang w:val="el-GR"/>
        </w:rPr>
        <w:tab/>
        <w:t>Βλ. άρθρο 58 του ν. 4412/2016</w:t>
      </w:r>
    </w:p>
  </w:footnote>
  <w:footnote w:id="114">
    <w:p w:rsidR="008D70DE" w:rsidRPr="006B2C94" w:rsidRDefault="008D70DE">
      <w:pPr>
        <w:pStyle w:val="afc"/>
        <w:rPr>
          <w:lang w:val="el-GR"/>
        </w:rPr>
      </w:pPr>
      <w:r>
        <w:rPr>
          <w:rStyle w:val="a6"/>
        </w:rPr>
        <w:footnoteRef/>
      </w:r>
      <w:r>
        <w:rPr>
          <w:lang w:val="el-GR"/>
        </w:rPr>
        <w:tab/>
        <w:t>Βλ παρ. 5 περ. α΄ του άρθρου 95 του ν. 4412/2016</w:t>
      </w:r>
    </w:p>
  </w:footnote>
  <w:footnote w:id="115">
    <w:p w:rsidR="008D70DE" w:rsidRPr="006B2C94" w:rsidRDefault="008D70DE">
      <w:pPr>
        <w:pStyle w:val="afc"/>
        <w:rPr>
          <w:lang w:val="el-GR"/>
        </w:rPr>
      </w:pPr>
      <w:r>
        <w:rPr>
          <w:rStyle w:val="a6"/>
        </w:rPr>
        <w:footnoteRef/>
      </w:r>
      <w:r>
        <w:rPr>
          <w:lang w:val="el-GR"/>
        </w:rPr>
        <w:tab/>
        <w:t>Βλ παρ. 4 του άρθρου 26 του ν. 4412/2016</w:t>
      </w:r>
    </w:p>
  </w:footnote>
  <w:footnote w:id="116">
    <w:p w:rsidR="008D70DE" w:rsidRPr="006B2C94" w:rsidRDefault="008D70DE">
      <w:pPr>
        <w:pStyle w:val="afc"/>
        <w:rPr>
          <w:lang w:val="el-GR"/>
        </w:rPr>
      </w:pPr>
      <w:r>
        <w:rPr>
          <w:rStyle w:val="a6"/>
        </w:rPr>
        <w:footnoteRef/>
      </w:r>
      <w:r>
        <w:rPr>
          <w:lang w:val="el-GR"/>
        </w:rPr>
        <w:tab/>
        <w:t>Πρβλ άρθρο 97 ν. 4412/2016</w:t>
      </w:r>
    </w:p>
  </w:footnote>
  <w:footnote w:id="117">
    <w:p w:rsidR="008D70DE" w:rsidRPr="001F7E31" w:rsidRDefault="008D70DE">
      <w:pPr>
        <w:pStyle w:val="afc"/>
        <w:rPr>
          <w:lang w:val="el-GR"/>
        </w:rPr>
      </w:pPr>
      <w:r>
        <w:rPr>
          <w:rStyle w:val="00"/>
        </w:rPr>
        <w:footnoteRef/>
      </w:r>
      <w:r w:rsidRPr="001F7E31">
        <w:rPr>
          <w:lang w:val="el-GR"/>
        </w:rPr>
        <w:t xml:space="preserve"> </w:t>
      </w:r>
      <w:r>
        <w:rPr>
          <w:lang w:val="el-GR"/>
        </w:rPr>
        <w:tab/>
        <w:t>Πρβλ. άρθρο 97, παρ.4 του ν.4412/2016, όπως τροποποιήθηκε με το άρθρο 33, παρ. 3, του ν.4608/2019.</w:t>
      </w:r>
    </w:p>
  </w:footnote>
  <w:footnote w:id="118">
    <w:p w:rsidR="008D70DE" w:rsidRPr="00BD65F6" w:rsidRDefault="008D70DE" w:rsidP="00CE73AA">
      <w:pPr>
        <w:pStyle w:val="afc"/>
        <w:rPr>
          <w:lang w:val="el-GR"/>
        </w:rPr>
      </w:pPr>
      <w:r w:rsidRPr="00FF4138">
        <w:rPr>
          <w:rStyle w:val="00"/>
        </w:rPr>
        <w:footnoteRef/>
      </w:r>
      <w:r>
        <w:rPr>
          <w:lang w:val="el-GR"/>
        </w:rPr>
        <w:tab/>
        <w:t>Άρθρο 91 του ν. 4412/2016</w:t>
      </w:r>
    </w:p>
  </w:footnote>
  <w:footnote w:id="119">
    <w:p w:rsidR="008D70DE" w:rsidRPr="00BD65F6" w:rsidRDefault="008D70DE" w:rsidP="00CE73AA">
      <w:pPr>
        <w:pStyle w:val="afc"/>
        <w:ind w:left="426" w:hanging="426"/>
        <w:rPr>
          <w:lang w:val="el-GR"/>
        </w:rPr>
      </w:pPr>
      <w:r>
        <w:rPr>
          <w:rStyle w:val="aa"/>
        </w:rPr>
        <w:footnoteRef/>
      </w:r>
      <w:r>
        <w:rPr>
          <w:lang w:val="el-GR"/>
        </w:rPr>
        <w:tab/>
        <w:t>Άρθρα 92 έως 97, το άρθρο 100 καθώς και τα άρθρα 102 έως 104 του ν. 4412/16</w:t>
      </w:r>
    </w:p>
  </w:footnote>
  <w:footnote w:id="120">
    <w:p w:rsidR="008D70DE" w:rsidRPr="00BD65F6" w:rsidRDefault="008D70DE" w:rsidP="00CE73AA">
      <w:pPr>
        <w:pStyle w:val="afc"/>
        <w:rPr>
          <w:lang w:val="el-GR"/>
        </w:rPr>
      </w:pPr>
      <w:r w:rsidRPr="00FF4138">
        <w:rPr>
          <w:rStyle w:val="aa"/>
        </w:rPr>
        <w:footnoteRef/>
      </w:r>
      <w:r>
        <w:rPr>
          <w:lang w:val="el-GR"/>
        </w:rPr>
        <w:tab/>
        <w:t xml:space="preserve">Άρθρο 100 ν. 4412/2016 και άρθρο 16 ΚΥΑ ΕΣΗΔΗΣ Προμήθειες και Υπηρεσίες </w:t>
      </w:r>
    </w:p>
  </w:footnote>
  <w:footnote w:id="121">
    <w:p w:rsidR="008D70DE" w:rsidRPr="009F4790" w:rsidRDefault="008D70DE" w:rsidP="00CE73AA">
      <w:pPr>
        <w:pStyle w:val="afc"/>
        <w:rPr>
          <w:lang w:val="el-GR"/>
        </w:rPr>
      </w:pPr>
      <w:r>
        <w:rPr>
          <w:rStyle w:val="aa"/>
        </w:rPr>
        <w:footnoteRef/>
      </w:r>
      <w:r>
        <w:rPr>
          <w:lang w:val="el-GR"/>
        </w:rPr>
        <w:tab/>
      </w:r>
      <w:r>
        <w:rPr>
          <w:szCs w:val="18"/>
          <w:lang w:val="el-GR"/>
        </w:rPr>
        <w:t>Επισημαίνεται ότι, ως προς τις προθεσμίες για την ολοκλήρωση των ενεργειών της Επιτροπής Διενέργειας Διαγωνισμού ισχύουν τα οριζόμενα στο  άρθρο 221Α του ν. 4412/2016, ό</w:t>
      </w:r>
      <w:r w:rsidRPr="009F4790">
        <w:rPr>
          <w:lang w:val="el-GR"/>
        </w:rPr>
        <w:t xml:space="preserve">πως αντικαταστάθηκε </w:t>
      </w:r>
      <w:r>
        <w:rPr>
          <w:lang w:val="el-GR"/>
        </w:rPr>
        <w:t>από το</w:t>
      </w:r>
      <w:r w:rsidRPr="009F4790">
        <w:rPr>
          <w:lang w:val="el-GR"/>
        </w:rPr>
        <w:t xml:space="preserve"> άρθρο 40 του ν. 4782/21.</w:t>
      </w:r>
    </w:p>
  </w:footnote>
  <w:footnote w:id="122">
    <w:p w:rsidR="008D70DE" w:rsidRPr="00BF6D04" w:rsidRDefault="008D70DE" w:rsidP="00CE73AA">
      <w:pPr>
        <w:pStyle w:val="afc"/>
        <w:rPr>
          <w:lang w:val="el-GR"/>
        </w:rPr>
      </w:pPr>
      <w:r>
        <w:rPr>
          <w:rStyle w:val="ad"/>
        </w:rPr>
        <w:footnoteRef/>
      </w:r>
      <w:r w:rsidRPr="00BF6D04">
        <w:rPr>
          <w:lang w:val="el-GR"/>
        </w:rPr>
        <w:t xml:space="preserve"> </w:t>
      </w:r>
      <w:r>
        <w:rPr>
          <w:lang w:val="el-GR"/>
        </w:rPr>
        <w:t xml:space="preserve">    </w:t>
      </w:r>
      <w:r w:rsidRPr="00BD7E89">
        <w:rPr>
          <w:lang w:val="el-GR"/>
        </w:rPr>
        <w:t>Στο πλαίσιο των διαδικασιών ανάθεσης δημοσίων συμβάσεων, τα όργανα που γνωμοδοτούν προς τα αποφαινόμενα όργανα ((επιτροπή διενέργειας/επιτροπή αξιολόγησης) ελέγχουν, σύμφωνα με την παρ. 1 του άρθρου 221 του ν. 4412/2016, την καταλληλότητα των προσφερόντων, αξιολογούν τις προσφορές, εισηγούνται τον αποκλεισμό τους από τη διαδικασία, την απόρριψη των προσφορών, την κατακύρωση των αποτελεσμάτων, την αποδέσμευση ή κατάπτωση των εγγυήσεων, τη ματαίωση της διαδικασίας και γνωμοδοτούν για κάθε άλλο θέμα που ανακύπτει κατά τη διαδικασία ανάθεσης.</w:t>
      </w:r>
      <w:r>
        <w:rPr>
          <w:lang w:val="el-GR"/>
        </w:rPr>
        <w:t xml:space="preserve"> </w:t>
      </w:r>
    </w:p>
  </w:footnote>
  <w:footnote w:id="123">
    <w:p w:rsidR="008D70DE" w:rsidRPr="00BD65F6" w:rsidRDefault="008D70DE" w:rsidP="00CE73AA">
      <w:pPr>
        <w:pStyle w:val="afc"/>
        <w:rPr>
          <w:lang w:val="el-GR"/>
        </w:rPr>
      </w:pPr>
      <w:r>
        <w:rPr>
          <w:rStyle w:val="ad"/>
        </w:rPr>
        <w:footnoteRef/>
      </w:r>
      <w:r w:rsidRPr="00BD65F6">
        <w:rPr>
          <w:lang w:val="el-GR"/>
        </w:rPr>
        <w:t xml:space="preserve"> </w:t>
      </w:r>
      <w:r>
        <w:rPr>
          <w:lang w:val="el-GR"/>
        </w:rPr>
        <w:t xml:space="preserve">    Ά</w:t>
      </w:r>
      <w:r w:rsidRPr="00872D7E">
        <w:rPr>
          <w:rFonts w:cs="Times New Roman"/>
          <w:lang w:val="el-GR"/>
        </w:rPr>
        <w:t>ρθρο 102</w:t>
      </w:r>
      <w:r>
        <w:rPr>
          <w:rFonts w:cs="Times New Roman"/>
          <w:lang w:val="el-GR"/>
        </w:rPr>
        <w:t xml:space="preserve"> του ν. 4412/2016. Πρβλ και</w:t>
      </w:r>
      <w:r w:rsidRPr="00A01F40">
        <w:rPr>
          <w:rFonts w:cs="Times New Roman"/>
          <w:lang w:val="el-GR"/>
        </w:rPr>
        <w:t xml:space="preserve">  έκθεση συνεπειών ρυθμίσεων </w:t>
      </w:r>
      <w:r>
        <w:rPr>
          <w:rFonts w:cs="Times New Roman"/>
          <w:lang w:val="el-GR"/>
        </w:rPr>
        <w:t xml:space="preserve">επί </w:t>
      </w:r>
      <w:r w:rsidRPr="00A01F40">
        <w:rPr>
          <w:rFonts w:cs="Times New Roman"/>
          <w:lang w:val="el-GR"/>
        </w:rPr>
        <w:t>του ως άνω άρθρου 42 ν. 4781/2021</w:t>
      </w:r>
      <w:r>
        <w:rPr>
          <w:rFonts w:cs="Times New Roman"/>
          <w:lang w:val="el-GR"/>
        </w:rPr>
        <w:t xml:space="preserve"> </w:t>
      </w:r>
    </w:p>
  </w:footnote>
  <w:footnote w:id="124">
    <w:p w:rsidR="008D70DE" w:rsidRPr="007D6C77" w:rsidRDefault="008D70DE" w:rsidP="00B13518">
      <w:pPr>
        <w:pStyle w:val="afc"/>
        <w:rPr>
          <w:lang w:val="el-GR"/>
        </w:rPr>
      </w:pPr>
      <w:r>
        <w:rPr>
          <w:rStyle w:val="ad"/>
        </w:rPr>
        <w:footnoteRef/>
      </w:r>
      <w:r w:rsidRPr="001E6F85">
        <w:rPr>
          <w:lang w:val="el-GR"/>
        </w:rPr>
        <w:t xml:space="preserve"> </w:t>
      </w:r>
      <w:r>
        <w:rPr>
          <w:lang w:val="el-GR"/>
        </w:rPr>
        <w:t xml:space="preserve">    Άρθρο 72 παρ. 13 ν. 4412/2016</w:t>
      </w:r>
    </w:p>
  </w:footnote>
  <w:footnote w:id="125">
    <w:p w:rsidR="008D70DE" w:rsidRPr="00BD7E89" w:rsidRDefault="008D70DE">
      <w:pPr>
        <w:pStyle w:val="afc"/>
        <w:rPr>
          <w:rFonts w:cs="Times New Roman"/>
          <w:lang w:val="el-GR"/>
        </w:rPr>
      </w:pPr>
      <w:r>
        <w:rPr>
          <w:rStyle w:val="ad"/>
        </w:rPr>
        <w:footnoteRef/>
      </w:r>
      <w:r w:rsidRPr="00BD7E89">
        <w:rPr>
          <w:lang w:val="el-GR"/>
        </w:rPr>
        <w:t xml:space="preserve"> </w:t>
      </w:r>
      <w:r>
        <w:rPr>
          <w:lang w:val="el-GR"/>
        </w:rPr>
        <w:t xml:space="preserve">   </w:t>
      </w:r>
      <w:r w:rsidRPr="00BD7E89">
        <w:rPr>
          <w:rFonts w:cs="Times New Roman"/>
          <w:lang w:val="el-GR"/>
        </w:rPr>
        <w:t>Η αναθέτουσα αρχή δύναται να εγκρίνει το πρακτικό αυτό με εσωτερική της απόφαση</w:t>
      </w:r>
    </w:p>
  </w:footnote>
  <w:footnote w:id="126">
    <w:p w:rsidR="008D70DE" w:rsidRPr="00C7452D" w:rsidRDefault="008D70DE" w:rsidP="00B13518">
      <w:pPr>
        <w:pStyle w:val="afc"/>
        <w:rPr>
          <w:rFonts w:cs="Times New Roman"/>
          <w:lang w:val="el-GR"/>
        </w:rPr>
      </w:pPr>
      <w:r>
        <w:rPr>
          <w:rStyle w:val="aa"/>
        </w:rPr>
        <w:footnoteRef/>
      </w:r>
      <w:r>
        <w:rPr>
          <w:lang w:val="el-GR"/>
        </w:rPr>
        <w:tab/>
      </w:r>
      <w:r w:rsidRPr="00C7452D">
        <w:rPr>
          <w:rFonts w:cs="Times New Roman"/>
          <w:lang w:val="el-GR"/>
        </w:rPr>
        <w:t>Άρθρο 90 παρ. 1 του ν. 4412/2016.</w:t>
      </w:r>
    </w:p>
  </w:footnote>
  <w:footnote w:id="127">
    <w:p w:rsidR="008D70DE" w:rsidRPr="00BD65F6" w:rsidRDefault="008D70DE" w:rsidP="00B13518">
      <w:pPr>
        <w:pStyle w:val="afc"/>
        <w:rPr>
          <w:lang w:val="el-GR"/>
        </w:rPr>
      </w:pPr>
      <w:r>
        <w:rPr>
          <w:rStyle w:val="aa"/>
        </w:rPr>
        <w:footnoteRef/>
      </w:r>
      <w:r>
        <w:rPr>
          <w:szCs w:val="18"/>
          <w:lang w:val="el-GR"/>
        </w:rPr>
        <w:tab/>
        <w:t xml:space="preserve">Άρθρο 100, παρ. 2 ν. 4412/2016 </w:t>
      </w:r>
    </w:p>
  </w:footnote>
  <w:footnote w:id="128">
    <w:p w:rsidR="008D70DE" w:rsidRPr="001101C6" w:rsidRDefault="008D70DE" w:rsidP="002E1400">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29">
    <w:p w:rsidR="008D70DE" w:rsidRPr="005609B2" w:rsidRDefault="008D70DE">
      <w:pPr>
        <w:pStyle w:val="afc"/>
        <w:rPr>
          <w:color w:val="000000"/>
          <w:lang w:val="el-GR"/>
        </w:rPr>
      </w:pPr>
      <w:r w:rsidRPr="005609B2">
        <w:rPr>
          <w:rStyle w:val="a6"/>
          <w:color w:val="000000"/>
        </w:rPr>
        <w:footnoteRef/>
      </w:r>
      <w:r w:rsidRPr="005609B2">
        <w:rPr>
          <w:color w:val="000000"/>
          <w:lang w:val="el-GR"/>
        </w:rPr>
        <w:tab/>
        <w:t>Βλ. άρθρο 103 του ν. 4412/2016</w:t>
      </w:r>
    </w:p>
  </w:footnote>
  <w:footnote w:id="130">
    <w:p w:rsidR="008D70DE" w:rsidRPr="00BF6D04" w:rsidRDefault="008D70DE" w:rsidP="00CE73AA">
      <w:pPr>
        <w:pStyle w:val="afc"/>
        <w:rPr>
          <w:lang w:val="el-GR"/>
        </w:rPr>
      </w:pPr>
      <w:r>
        <w:rPr>
          <w:rStyle w:val="ad"/>
        </w:rPr>
        <w:footnoteRef/>
      </w:r>
      <w:r w:rsidRPr="00BF6D04">
        <w:rPr>
          <w:lang w:val="el-GR"/>
        </w:rPr>
        <w:t xml:space="preserve"> </w:t>
      </w:r>
      <w:r>
        <w:rPr>
          <w:lang w:val="el-GR"/>
        </w:rPr>
        <w:t xml:space="preserve">   </w:t>
      </w:r>
      <w:r>
        <w:rPr>
          <w:lang w:val="el-GR"/>
        </w:rPr>
        <w:tab/>
      </w:r>
      <w:r w:rsidRPr="00911940">
        <w:rPr>
          <w:lang w:val="el-GR"/>
        </w:rPr>
        <w:t>Πρβλ άρθρο 17 ΚΥΑ ΕΣΗΔΗΣ Προμήθειες και Υπηρεσίες</w:t>
      </w:r>
    </w:p>
  </w:footnote>
  <w:footnote w:id="131">
    <w:p w:rsidR="008D70DE" w:rsidRPr="00BD65F6" w:rsidRDefault="008D70DE" w:rsidP="00CE73AA">
      <w:pPr>
        <w:pStyle w:val="afc"/>
        <w:rPr>
          <w:lang w:val="el-GR"/>
        </w:rPr>
      </w:pPr>
      <w:r>
        <w:rPr>
          <w:rStyle w:val="aa"/>
        </w:rPr>
        <w:footnoteRef/>
      </w:r>
      <w:r>
        <w:rPr>
          <w:lang w:val="el-GR"/>
        </w:rPr>
        <w:tab/>
        <w:t>Πρβ. ομοίως ως ανωτέρω, άρθρο 103 παρ. 2 του ν. 4412/2016.</w:t>
      </w:r>
    </w:p>
  </w:footnote>
  <w:footnote w:id="132">
    <w:p w:rsidR="008D70DE" w:rsidRPr="001036EA" w:rsidRDefault="008D70DE" w:rsidP="00CE73AA">
      <w:pPr>
        <w:pStyle w:val="afc"/>
        <w:rPr>
          <w:lang w:val="el-GR"/>
        </w:rPr>
      </w:pPr>
      <w:r>
        <w:rPr>
          <w:rStyle w:val="aa"/>
        </w:rPr>
        <w:footnoteRef/>
      </w:r>
      <w:r>
        <w:rPr>
          <w:lang w:val="el-GR"/>
        </w:rPr>
        <w:tab/>
        <w:t>Άρθρο 104 παρ. 2 και 3 του ν. 4412/2016, όπως αντικαταστάθηκε από το άρθρο 44 του ν. 4782/2021.</w:t>
      </w:r>
    </w:p>
  </w:footnote>
  <w:footnote w:id="133">
    <w:p w:rsidR="008D70DE" w:rsidRPr="001101C6" w:rsidRDefault="008D70DE" w:rsidP="00BF1C2B">
      <w:pPr>
        <w:pStyle w:val="afc"/>
        <w:rPr>
          <w:lang w:val="el-GR"/>
        </w:rPr>
      </w:pPr>
      <w:r>
        <w:rPr>
          <w:rStyle w:val="ad"/>
        </w:rPr>
        <w:footnoteRef/>
      </w:r>
      <w:r>
        <w:rPr>
          <w:lang w:val="el-GR"/>
        </w:rPr>
        <w:t xml:space="preserve">    </w:t>
      </w:r>
      <w:r w:rsidRPr="001101C6">
        <w:rPr>
          <w:lang w:val="el-GR"/>
        </w:rPr>
        <w:t xml:space="preserve"> </w:t>
      </w:r>
      <w:r>
        <w:rPr>
          <w:lang w:val="el-GR"/>
        </w:rPr>
        <w:tab/>
        <w:t>Πρβλ άρθρο 16 παρ. 3 ΚΥΑ ΕΣΗΔΗΣ Προμήθειες και Υπηρεσίες</w:t>
      </w:r>
    </w:p>
  </w:footnote>
  <w:footnote w:id="134">
    <w:p w:rsidR="008D70DE" w:rsidRPr="00BD65F6" w:rsidRDefault="008D70DE" w:rsidP="002353B1">
      <w:pPr>
        <w:pStyle w:val="afc"/>
        <w:rPr>
          <w:lang w:val="el-GR"/>
        </w:rPr>
      </w:pPr>
      <w:r>
        <w:rPr>
          <w:rStyle w:val="aa"/>
        </w:rPr>
        <w:footnoteRef/>
      </w:r>
      <w:r>
        <w:rPr>
          <w:lang w:val="el-GR"/>
        </w:rPr>
        <w:tab/>
        <w:t>Πρβλ. άρθρο 100 παρ. 2 του ν. 4412/2016</w:t>
      </w:r>
    </w:p>
  </w:footnote>
  <w:footnote w:id="135">
    <w:p w:rsidR="008D70DE" w:rsidRPr="002913F6" w:rsidRDefault="008D70DE" w:rsidP="00CE73AA">
      <w:pPr>
        <w:pStyle w:val="afc"/>
        <w:rPr>
          <w:lang w:val="el-GR"/>
        </w:rPr>
      </w:pPr>
      <w:r>
        <w:rPr>
          <w:rStyle w:val="aa"/>
        </w:rPr>
        <w:footnoteRef/>
      </w:r>
      <w:r>
        <w:rPr>
          <w:lang w:val="el-GR"/>
        </w:rPr>
        <w:tab/>
        <w:t>Άρθρο 105 παρ. 7 του ν. 4412/2016, όπως αντικαταστάθηκε από το άρθρο 45 του ν. 4782/2021.</w:t>
      </w:r>
    </w:p>
  </w:footnote>
  <w:footnote w:id="136">
    <w:p w:rsidR="008D70DE" w:rsidRPr="002913F6" w:rsidRDefault="008D70DE" w:rsidP="00CE73AA">
      <w:pPr>
        <w:pStyle w:val="afc"/>
        <w:rPr>
          <w:lang w:val="el-GR"/>
        </w:rPr>
      </w:pPr>
      <w:r>
        <w:rPr>
          <w:rStyle w:val="aa"/>
        </w:rPr>
        <w:footnoteRef/>
      </w:r>
      <w:r>
        <w:rPr>
          <w:lang w:val="el-GR"/>
        </w:rPr>
        <w:tab/>
        <w:t>Άρθρο 105 παρ. 8 του ν. 4412/2016, όπως αντικαταστάθηκε από το άρθρο 45 του ν. 4782/2021.</w:t>
      </w:r>
    </w:p>
  </w:footnote>
  <w:footnote w:id="137">
    <w:p w:rsidR="008D70DE" w:rsidRPr="002913F6" w:rsidRDefault="008D70DE" w:rsidP="00CE73AA">
      <w:pPr>
        <w:pStyle w:val="afc"/>
        <w:rPr>
          <w:lang w:val="el-GR"/>
        </w:rPr>
      </w:pPr>
      <w:r>
        <w:rPr>
          <w:rStyle w:val="ad"/>
        </w:rPr>
        <w:footnoteRef/>
      </w:r>
      <w:r w:rsidRPr="002913F6">
        <w:rPr>
          <w:lang w:val="el-GR"/>
        </w:rPr>
        <w:t xml:space="preserve"> </w:t>
      </w:r>
      <w:r>
        <w:rPr>
          <w:lang w:val="el-GR"/>
        </w:rPr>
        <w:t xml:space="preserve">     Ά</w:t>
      </w:r>
      <w:r w:rsidRPr="002913F6">
        <w:rPr>
          <w:lang w:val="el-GR"/>
        </w:rPr>
        <w:t xml:space="preserve">ρθρο 360 παρ. 1 </w:t>
      </w:r>
      <w:r>
        <w:rPr>
          <w:lang w:val="el-GR"/>
        </w:rPr>
        <w:t>ν</w:t>
      </w:r>
      <w:r w:rsidRPr="002913F6">
        <w:rPr>
          <w:lang w:val="el-GR"/>
        </w:rPr>
        <w:t xml:space="preserve">. 4412/2016 και 3 παρ. 1 </w:t>
      </w:r>
      <w:r>
        <w:rPr>
          <w:lang w:val="el-GR"/>
        </w:rPr>
        <w:t>π</w:t>
      </w:r>
      <w:r w:rsidRPr="002913F6">
        <w:rPr>
          <w:lang w:val="el-GR"/>
        </w:rPr>
        <w:t>.</w:t>
      </w:r>
      <w:r>
        <w:rPr>
          <w:lang w:val="el-GR"/>
        </w:rPr>
        <w:t>δ</w:t>
      </w:r>
      <w:r w:rsidRPr="002913F6">
        <w:rPr>
          <w:lang w:val="el-GR"/>
        </w:rPr>
        <w:t>. 39/2017.</w:t>
      </w:r>
    </w:p>
  </w:footnote>
  <w:footnote w:id="138">
    <w:p w:rsidR="008D70DE" w:rsidRPr="00D52587" w:rsidRDefault="008D70DE" w:rsidP="00CE73AA">
      <w:pPr>
        <w:pStyle w:val="afc"/>
        <w:rPr>
          <w:lang w:val="el-GR"/>
        </w:rPr>
      </w:pPr>
      <w:r>
        <w:rPr>
          <w:rStyle w:val="ad"/>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39">
    <w:p w:rsidR="008D70DE" w:rsidRPr="00827575" w:rsidRDefault="008D70DE" w:rsidP="00CE73AA">
      <w:pPr>
        <w:pStyle w:val="afc"/>
        <w:rPr>
          <w:lang w:val="el-GR"/>
        </w:rPr>
      </w:pPr>
      <w:r>
        <w:rPr>
          <w:rStyle w:val="ad"/>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40">
    <w:p w:rsidR="008D70DE" w:rsidRPr="004072A5" w:rsidRDefault="008D70DE" w:rsidP="004072A5">
      <w:pPr>
        <w:pStyle w:val="afd"/>
        <w:ind w:left="227" w:hanging="227"/>
        <w:rPr>
          <w:ins w:id="77" w:author="Moutsopoulou Eirini" w:date="2021-09-02T15:18:00Z"/>
          <w:sz w:val="18"/>
          <w:lang w:val="el-GR"/>
        </w:rPr>
      </w:pPr>
      <w:r>
        <w:rPr>
          <w:rStyle w:val="ad"/>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141">
    <w:p w:rsidR="008D70DE" w:rsidRPr="007C4E1D" w:rsidRDefault="008D70DE" w:rsidP="004072A5">
      <w:pPr>
        <w:pStyle w:val="afc"/>
        <w:rPr>
          <w:lang w:val="el-GR"/>
        </w:rPr>
      </w:pPr>
      <w:r>
        <w:rPr>
          <w:rStyle w:val="ad"/>
        </w:rPr>
        <w:footnoteRef/>
      </w:r>
      <w:r w:rsidRPr="007C4E1D">
        <w:rPr>
          <w:lang w:val="el-GR"/>
        </w:rPr>
        <w:t xml:space="preserve"> Πρβλ. άρθρο 372 παρ. 1 και 2 Ν. 4412/2016</w:t>
      </w:r>
      <w:r>
        <w:rPr>
          <w:lang w:val="el-GR"/>
        </w:rPr>
        <w:t>.</w:t>
      </w:r>
    </w:p>
  </w:footnote>
  <w:footnote w:id="142">
    <w:p w:rsidR="008D70DE" w:rsidRPr="00F40EF3" w:rsidRDefault="008D70DE" w:rsidP="004072A5">
      <w:pPr>
        <w:pStyle w:val="afc"/>
        <w:rPr>
          <w:lang w:val="el-GR"/>
        </w:rPr>
      </w:pPr>
      <w:r>
        <w:rPr>
          <w:rStyle w:val="ad"/>
        </w:rPr>
        <w:footnoteRef/>
      </w:r>
      <w:r w:rsidRPr="00F40EF3">
        <w:rPr>
          <w:lang w:val="el-GR"/>
        </w:rPr>
        <w:t xml:space="preserve"> Πρβλ. άρθρο 372 παρ. 4 του ν. 4412/2016</w:t>
      </w:r>
      <w:r>
        <w:rPr>
          <w:lang w:val="el-GR"/>
        </w:rPr>
        <w:t>.</w:t>
      </w:r>
    </w:p>
  </w:footnote>
  <w:footnote w:id="143">
    <w:p w:rsidR="008D70DE" w:rsidRPr="00F40EF3" w:rsidRDefault="008D70DE" w:rsidP="004072A5">
      <w:pPr>
        <w:pStyle w:val="afc"/>
        <w:rPr>
          <w:ins w:id="78" w:author="Moutsopoulou Eirini" w:date="2021-09-02T15:18:00Z"/>
          <w:lang w:val="el-GR"/>
        </w:rPr>
      </w:pPr>
      <w:r>
        <w:rPr>
          <w:rStyle w:val="ad"/>
        </w:rPr>
        <w:footnoteRef/>
      </w:r>
      <w:r w:rsidRPr="006A44BE">
        <w:rPr>
          <w:lang w:val="el-GR"/>
        </w:rPr>
        <w:t xml:space="preserve"> Πρβλ άρθρο 372 παρ. 6 του ν. 4412/2016.</w:t>
      </w:r>
    </w:p>
  </w:footnote>
  <w:footnote w:id="144">
    <w:p w:rsidR="008D70DE" w:rsidRPr="00171EB5" w:rsidRDefault="008D70DE" w:rsidP="00756359">
      <w:pPr>
        <w:pStyle w:val="afc"/>
        <w:rPr>
          <w:lang w:val="el-GR"/>
        </w:rPr>
      </w:pPr>
      <w:r>
        <w:rPr>
          <w:rStyle w:val="ad"/>
        </w:rPr>
        <w:footnoteRef/>
      </w:r>
      <w:r>
        <w:rPr>
          <w:lang w:val="el-GR"/>
        </w:rPr>
        <w:tab/>
        <w:t>Πρβλ άρθρο 24 του ν. 4412/2016</w:t>
      </w:r>
    </w:p>
  </w:footnote>
  <w:footnote w:id="145">
    <w:p w:rsidR="008D70DE" w:rsidRPr="006B2C94" w:rsidRDefault="008D70DE">
      <w:pPr>
        <w:pStyle w:val="afc"/>
        <w:rPr>
          <w:lang w:val="el-GR"/>
        </w:rPr>
      </w:pPr>
      <w:r>
        <w:rPr>
          <w:rStyle w:val="a6"/>
        </w:rPr>
        <w:footnoteRef/>
      </w:r>
      <w:r>
        <w:rPr>
          <w:lang w:val="el-GR"/>
        </w:rPr>
        <w:tab/>
        <w:t>Πρβλ παρ. 2 του άρθρου 78 του ν. 4412/2016</w:t>
      </w:r>
    </w:p>
  </w:footnote>
  <w:footnote w:id="146">
    <w:p w:rsidR="008D70DE" w:rsidRPr="001F7E31" w:rsidRDefault="008D70DE">
      <w:pPr>
        <w:pStyle w:val="afc"/>
        <w:rPr>
          <w:lang w:val="el-GR"/>
        </w:rPr>
      </w:pPr>
      <w:r>
        <w:rPr>
          <w:rStyle w:val="00"/>
        </w:rPr>
        <w:footnoteRef/>
      </w:r>
      <w:r w:rsidRPr="001F7E31">
        <w:rPr>
          <w:lang w:val="el-GR"/>
        </w:rPr>
        <w:t xml:space="preserve"> </w:t>
      </w:r>
      <w:r>
        <w:rPr>
          <w:lang w:val="el-GR"/>
        </w:rPr>
        <w:tab/>
        <w:t>Πρβλ. άρθρο 132 του ν. 4412/2016</w:t>
      </w:r>
    </w:p>
  </w:footnote>
  <w:footnote w:id="147">
    <w:p w:rsidR="008D70DE" w:rsidRPr="00FF4138" w:rsidRDefault="008D70DE" w:rsidP="00FF4138">
      <w:pPr>
        <w:pStyle w:val="afc"/>
        <w:rPr>
          <w:lang w:val="el-GR"/>
        </w:rPr>
      </w:pPr>
      <w:r>
        <w:rPr>
          <w:rStyle w:val="0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48">
    <w:p w:rsidR="008D70DE" w:rsidRPr="006B2C94" w:rsidRDefault="008D70DE">
      <w:pPr>
        <w:pStyle w:val="afc"/>
        <w:rPr>
          <w:lang w:val="el-GR"/>
        </w:rPr>
      </w:pPr>
      <w:r>
        <w:rPr>
          <w:rStyle w:val="a6"/>
        </w:rPr>
        <w:footnoteRef/>
      </w:r>
      <w:r>
        <w:rPr>
          <w:lang w:val="el-GR"/>
        </w:rPr>
        <w:tab/>
        <w:t>Πρβλ.  Άρθρο 133 του ν. 4412/2016 Δικαίωμα μονομερούς λύσης της σύμβασης</w:t>
      </w:r>
    </w:p>
  </w:footnote>
  <w:footnote w:id="149">
    <w:p w:rsidR="008D70DE" w:rsidRPr="003C454A" w:rsidRDefault="008D70DE" w:rsidP="003C454A">
      <w:pPr>
        <w:pStyle w:val="afc"/>
        <w:rPr>
          <w:lang w:val="el-GR"/>
        </w:rPr>
      </w:pPr>
      <w:r w:rsidRPr="00C11E79">
        <w:rPr>
          <w:rStyle w:val="ad"/>
        </w:rPr>
        <w:footnoteRef/>
      </w:r>
      <w:r>
        <w:rPr>
          <w:lang w:val="el-GR"/>
        </w:rPr>
        <w:tab/>
      </w:r>
      <w:r w:rsidRPr="00C11E79">
        <w:rPr>
          <w:lang w:val="el-GR"/>
        </w:rPr>
        <w:t>Για τις δημόσιες συμβάσεις των οποίων η εκτιμώμενη αξία, εκτός Φ.Π.Α., είναι ίση προς ή ανώτερη από τα κατώτατα όρια του άρθρου 5 του ν. 4412/2016 οι αναθέτουσες αρχές υποχρεούνται να παραλαμβάνουν και να επεξεργάζονται ηλεκτρονικά τιμολόγια που είναι σύμφωνα με το ευρωπαϊκό πρότυπο έκδοσης ηλεκτρονικών τιμολογίων, όπως αυτό ορίζεται στην περίπτωση 12 του άρθρου 149 του ν. 4601/2019 (Α΄44) και των, κατ΄εξουσιοδότηση του άρθρου 154 του νόμου αυτού, κανονιστικών αποφάσεων</w:t>
      </w:r>
    </w:p>
  </w:footnote>
  <w:footnote w:id="150">
    <w:p w:rsidR="008D70DE" w:rsidRPr="00C11E79" w:rsidRDefault="008D70DE">
      <w:pPr>
        <w:pStyle w:val="afc"/>
        <w:rPr>
          <w:b/>
          <w:lang w:val="el-GR"/>
        </w:rPr>
      </w:pPr>
      <w:r>
        <w:rPr>
          <w:rStyle w:val="00"/>
        </w:rPr>
        <w:footnoteRef/>
      </w:r>
      <w:r>
        <w:rPr>
          <w:lang w:val="el-GR"/>
        </w:rPr>
        <w:tab/>
      </w:r>
      <w:r w:rsidRPr="00C11E79">
        <w:rPr>
          <w:szCs w:val="18"/>
          <w:lang w:val="el-GR"/>
        </w:rPr>
        <w:t>Άρθρο 4 παρ. 3 έβδομο εδάφιο του ν. 4013/2011.</w:t>
      </w:r>
    </w:p>
  </w:footnote>
  <w:footnote w:id="151">
    <w:p w:rsidR="008D70DE" w:rsidRPr="006B2C94" w:rsidRDefault="008D70DE">
      <w:pPr>
        <w:pStyle w:val="afc"/>
        <w:rPr>
          <w:lang w:val="el-GR"/>
        </w:rPr>
      </w:pPr>
      <w:r w:rsidRPr="00C11E79">
        <w:rPr>
          <w:rStyle w:val="a6"/>
        </w:rPr>
        <w:footnoteRef/>
      </w:r>
      <w:r w:rsidRPr="00C11E79">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των Υπουργών Ψηφιακής Διακυβέρνησης και Οικονομικών της παρ. 6 του άρθρου 36 του ν. 4412/2016.</w:t>
      </w:r>
    </w:p>
  </w:footnote>
  <w:footnote w:id="152">
    <w:p w:rsidR="008D70DE" w:rsidRPr="002B7965" w:rsidRDefault="008D70DE" w:rsidP="002B7965">
      <w:pPr>
        <w:pStyle w:val="afc"/>
        <w:rPr>
          <w:lang w:val="el-GR"/>
        </w:rPr>
      </w:pPr>
      <w:r>
        <w:rPr>
          <w:rStyle w:val="00"/>
        </w:rPr>
        <w:footnoteRef/>
      </w:r>
      <w:r w:rsidRPr="0006560B">
        <w:rPr>
          <w:lang w:val="el-GR"/>
        </w:rPr>
        <w:t xml:space="preserve"> </w:t>
      </w:r>
      <w:r w:rsidRPr="0006560B">
        <w:rPr>
          <w:lang w:val="el-GR"/>
        </w:rPr>
        <w:tab/>
      </w:r>
      <w:r w:rsidRPr="00A86644">
        <w:rPr>
          <w:lang w:val="el-GR"/>
        </w:rPr>
        <w:t>Πρβλ Υπουργική Απόφαση 1191/14-3-2017 (Β' 969) “Καθορισμός του χρόνου, τρόπου υπολογισμού της διαδικασίας παρακράτησης και απόδοσης της κράτησης 0,06% υπέρ της Αρχής Εξέτασης Προδικαστικών Προσφυγών (Α.Ε.Π.Π.), καθώς και των λοιπών λεπτομερειών εφαρμογής της παραγράφου 3 του άρθρου 350 του ν. 4412/2016 (Α΄ 147)”.</w:t>
      </w:r>
    </w:p>
  </w:footnote>
  <w:footnote w:id="153">
    <w:p w:rsidR="008D70DE" w:rsidRPr="003C275B" w:rsidRDefault="008D70DE" w:rsidP="00703036">
      <w:pPr>
        <w:pStyle w:val="afc"/>
        <w:rPr>
          <w:lang w:val="el-GR"/>
        </w:rPr>
      </w:pPr>
      <w:r>
        <w:rPr>
          <w:rStyle w:val="a6"/>
        </w:rPr>
        <w:footnoteRef/>
      </w:r>
      <w:r>
        <w:rPr>
          <w:lang w:val="el-GR"/>
        </w:rPr>
        <w:tab/>
        <w:t>Άρθρο 203 του ν. 4412/2016, όπως τροποποιήθηκε με το άρθρο 103 του ν. 4782/2021</w:t>
      </w:r>
    </w:p>
  </w:footnote>
  <w:footnote w:id="154">
    <w:p w:rsidR="008D70DE" w:rsidRPr="001F7E31" w:rsidRDefault="008D70DE" w:rsidP="00872B88">
      <w:pPr>
        <w:pStyle w:val="afc"/>
        <w:rPr>
          <w:lang w:val="el-GR"/>
        </w:rPr>
      </w:pPr>
      <w:r>
        <w:rPr>
          <w:rStyle w:val="00"/>
        </w:rPr>
        <w:footnoteRef/>
      </w:r>
      <w:r w:rsidRPr="001F7E31">
        <w:rPr>
          <w:lang w:val="el-GR"/>
        </w:rPr>
        <w:t xml:space="preserve"> </w:t>
      </w:r>
      <w:r>
        <w:rPr>
          <w:lang w:val="el-GR"/>
        </w:rPr>
        <w:tab/>
        <w:t xml:space="preserve">Άρθρο 218 του ν.4412/2016 </w:t>
      </w:r>
    </w:p>
  </w:footnote>
  <w:footnote w:id="155">
    <w:p w:rsidR="008D70DE" w:rsidRPr="001F7E31" w:rsidRDefault="008D70DE" w:rsidP="003C275B">
      <w:pPr>
        <w:pStyle w:val="afc"/>
        <w:rPr>
          <w:highlight w:val="green"/>
          <w:lang w:val="el-GR"/>
        </w:rPr>
      </w:pPr>
      <w:r>
        <w:rPr>
          <w:rStyle w:val="a6"/>
        </w:rPr>
        <w:footnoteRef/>
      </w:r>
      <w:r>
        <w:rPr>
          <w:lang w:val="el-GR"/>
        </w:rPr>
        <w:tab/>
        <w:t>Άρθρο</w:t>
      </w:r>
      <w:r w:rsidRPr="00B15B2A">
        <w:rPr>
          <w:lang w:val="el-GR"/>
        </w:rPr>
        <w:t xml:space="preserve"> 205 του ν. 4412/2016</w:t>
      </w:r>
      <w:r>
        <w:rPr>
          <w:lang w:val="el-GR"/>
        </w:rPr>
        <w:t xml:space="preserve">. </w:t>
      </w:r>
      <w:r w:rsidRPr="00FE696C">
        <w:rPr>
          <w:lang w:val="el-GR"/>
        </w:rPr>
        <w:t>Για την εξέταση των προβλεπόμενων προσφυγών, συγκροτείται ειδικό γνωμοδοτικό όργανο, τριμελές ή πενταμελές), τα μέλη του οποίου είναι διαφορετικά από τα μέλη του γνωμοδοτικού οργάνου που είναι αρμόδιο για τα υπόλοιπα θέματα που ανακύπτουν κατά τη διαδικασία εκτέλεσης</w:t>
      </w:r>
      <w:r>
        <w:rPr>
          <w:lang w:val="el-GR"/>
        </w:rPr>
        <w:t>.</w:t>
      </w:r>
    </w:p>
  </w:footnote>
  <w:footnote w:id="156">
    <w:p w:rsidR="008D70DE" w:rsidRPr="00022C43" w:rsidRDefault="008D70DE" w:rsidP="004323AD">
      <w:pPr>
        <w:pStyle w:val="afc"/>
        <w:rPr>
          <w:del w:id="94" w:author="Panagoiliopoulou Maria" w:date="2019-07-01T15:09:00Z"/>
          <w:lang w:val="el-GR"/>
        </w:rPr>
      </w:pPr>
      <w:r w:rsidRPr="00022C43">
        <w:rPr>
          <w:rStyle w:val="00"/>
        </w:rPr>
        <w:footnoteRef/>
      </w:r>
      <w:r w:rsidRPr="00022C43">
        <w:rPr>
          <w:lang w:val="el-GR"/>
        </w:rPr>
        <w:t xml:space="preserve">  </w:t>
      </w:r>
      <w:r w:rsidRPr="00022C43">
        <w:rPr>
          <w:lang w:val="el-GR"/>
        </w:rPr>
        <w:tab/>
      </w:r>
      <w:r>
        <w:rPr>
          <w:lang w:val="el-GR"/>
        </w:rPr>
        <w:t>Ά</w:t>
      </w:r>
      <w:r w:rsidRPr="00022C43">
        <w:rPr>
          <w:lang w:val="el-GR"/>
        </w:rPr>
        <w:t>ρθρο 205Α του ν. 4412/2016</w:t>
      </w:r>
    </w:p>
  </w:footnote>
  <w:footnote w:id="157">
    <w:p w:rsidR="008D70DE" w:rsidRPr="006B2C94" w:rsidRDefault="008D70DE">
      <w:pPr>
        <w:pStyle w:val="afc"/>
        <w:rPr>
          <w:lang w:val="el-GR"/>
        </w:rPr>
      </w:pPr>
      <w:r>
        <w:rPr>
          <w:rStyle w:val="a6"/>
        </w:rPr>
        <w:footnoteRef/>
      </w:r>
      <w:r>
        <w:rPr>
          <w:lang w:val="el-GR"/>
        </w:rPr>
        <w:tab/>
        <w:t>Άρθρο 217 του ν. 4412/2016.</w:t>
      </w:r>
    </w:p>
  </w:footnote>
  <w:footnote w:id="158">
    <w:p w:rsidR="008D70DE" w:rsidRPr="006B2C94" w:rsidRDefault="008D70DE">
      <w:pPr>
        <w:pStyle w:val="afc"/>
        <w:rPr>
          <w:lang w:val="el-GR"/>
        </w:rPr>
      </w:pPr>
      <w:r>
        <w:rPr>
          <w:rStyle w:val="a6"/>
        </w:rPr>
        <w:footnoteRef/>
      </w:r>
      <w:r>
        <w:rPr>
          <w:lang w:val="el-GR"/>
        </w:rPr>
        <w:tab/>
      </w:r>
      <w:r w:rsidRPr="003744C0">
        <w:rPr>
          <w:lang w:val="el-GR"/>
        </w:rPr>
        <w:t>Η ως άνω περίπτωση φαίνεται να αφορά παράταση χωρίς αύξηση του οικονομικού αντικειμένου της σύμβασης, άλλως τυχόν παράταση -τροποποίηση υπόκειται στις προϋποθέσεις και τους όρους του άρθρου 132 του ν. 4412/2016.</w:t>
      </w:r>
    </w:p>
  </w:footnote>
  <w:footnote w:id="159">
    <w:p w:rsidR="008D70DE" w:rsidRPr="006B2C94" w:rsidRDefault="008D70DE">
      <w:pPr>
        <w:pStyle w:val="afc"/>
        <w:rPr>
          <w:lang w:val="el-GR"/>
        </w:rPr>
      </w:pPr>
      <w:r>
        <w:rPr>
          <w:rStyle w:val="a6"/>
        </w:rPr>
        <w:footnoteRef/>
      </w:r>
      <w:r w:rsidRPr="006B2C94">
        <w:rPr>
          <w:lang w:val="el-GR"/>
        </w:rPr>
        <w:tab/>
        <w:t>Πρβλ. άρθρο 203 (παρ.1γ , 2 και 4) του ν. 4412/2016</w:t>
      </w:r>
    </w:p>
  </w:footnote>
  <w:footnote w:id="160">
    <w:p w:rsidR="008D70DE" w:rsidRPr="001F7E31" w:rsidRDefault="008D70DE">
      <w:pPr>
        <w:pStyle w:val="afc"/>
        <w:rPr>
          <w:lang w:val="el-GR"/>
        </w:rPr>
      </w:pPr>
      <w:r>
        <w:rPr>
          <w:rStyle w:val="00"/>
        </w:rPr>
        <w:footnoteRef/>
      </w:r>
      <w:r w:rsidRPr="001F7E31">
        <w:rPr>
          <w:lang w:val="el-GR"/>
        </w:rPr>
        <w:t xml:space="preserve"> </w:t>
      </w:r>
      <w:r>
        <w:rPr>
          <w:lang w:val="el-GR"/>
        </w:rPr>
        <w:tab/>
        <w:t>Άρθρο 219 του ν.4412/2016</w:t>
      </w:r>
    </w:p>
  </w:footnote>
  <w:footnote w:id="161">
    <w:p w:rsidR="008D70DE" w:rsidRPr="006B2C94" w:rsidRDefault="008D70DE">
      <w:pPr>
        <w:pStyle w:val="afc"/>
        <w:rPr>
          <w:lang w:val="el-GR"/>
        </w:rPr>
      </w:pPr>
      <w:r>
        <w:rPr>
          <w:rStyle w:val="a6"/>
        </w:rPr>
        <w:footnoteRef/>
      </w:r>
      <w:r>
        <w:rPr>
          <w:lang w:val="el-GR"/>
        </w:rPr>
        <w:tab/>
        <w:t>Άρθρο 220 του ν. 4412/2016.</w:t>
      </w:r>
    </w:p>
  </w:footnote>
  <w:footnote w:id="162">
    <w:p w:rsidR="008D70DE" w:rsidRPr="006B2C94" w:rsidRDefault="008D70DE">
      <w:pPr>
        <w:pStyle w:val="afc"/>
        <w:rPr>
          <w:lang w:val="el-GR"/>
        </w:rPr>
      </w:pPr>
      <w:r>
        <w:rPr>
          <w:rStyle w:val="a6"/>
        </w:rPr>
        <w:footnoteRef/>
      </w:r>
      <w:r>
        <w:rPr>
          <w:lang w:val="el-GR"/>
        </w:rPr>
        <w:tab/>
        <w:t>Άρθρο 53 παρ. 10 του ν. 4412/2016.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0DE" w:rsidRDefault="008D70DE">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0DE" w:rsidRDefault="008D70DE">
    <w:pPr>
      <w:pStyle w:val="af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0DE" w:rsidRDefault="008D70DE">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5536911"/>
    <w:multiLevelType w:val="hybridMultilevel"/>
    <w:tmpl w:val="AD8C72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4ACD52CE"/>
    <w:multiLevelType w:val="multilevel"/>
    <w:tmpl w:val="D86A0C58"/>
    <w:lvl w:ilvl="0">
      <w:start w:val="1"/>
      <w:numFmt w:val="decimal"/>
      <w:lvlText w:val="%1."/>
      <w:lvlJc w:val="left"/>
      <w:rPr>
        <w:rFonts w:ascii="Lucida Sans Unicode" w:eastAsia="Lucida Sans Unicode" w:hAnsi="Lucida Sans Unicode" w:cs="Lucida Sans Unicode"/>
        <w:b w:val="0"/>
        <w:bCs w:val="0"/>
        <w:i w:val="0"/>
        <w:iCs w:val="0"/>
        <w:smallCaps w:val="0"/>
        <w:strike w:val="0"/>
        <w:color w:val="000000"/>
        <w:spacing w:val="-1"/>
        <w:w w:val="100"/>
        <w:position w:val="0"/>
        <w:sz w:val="17"/>
        <w:szCs w:val="17"/>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280616"/>
    <w:multiLevelType w:val="hybridMultilevel"/>
    <w:tmpl w:val="63A2ABB2"/>
    <w:lvl w:ilvl="0" w:tplc="48E86842">
      <w:start w:val="2"/>
      <w:numFmt w:val="decimal"/>
      <w:lvlText w:val="%1)"/>
      <w:lvlJc w:val="left"/>
      <w:pPr>
        <w:ind w:left="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9407C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142AF0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D6E1D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98DD4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C3AF43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02A5FA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482BB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94290F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3E33F6E"/>
    <w:multiLevelType w:val="hybridMultilevel"/>
    <w:tmpl w:val="5A76B278"/>
    <w:lvl w:ilvl="0" w:tplc="27ECD382">
      <w:start w:val="1"/>
      <w:numFmt w:val="upperRoman"/>
      <w:lvlText w:val="%1."/>
      <w:lvlJc w:val="left"/>
      <w:pPr>
        <w:ind w:left="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F2920A">
      <w:start w:val="1"/>
      <w:numFmt w:val="lowerLetter"/>
      <w:lvlText w:val="%2"/>
      <w:lvlJc w:val="left"/>
      <w:pPr>
        <w:ind w:left="1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DC9E56">
      <w:start w:val="1"/>
      <w:numFmt w:val="lowerRoman"/>
      <w:lvlText w:val="%3"/>
      <w:lvlJc w:val="left"/>
      <w:pPr>
        <w:ind w:left="20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D2EAAE6">
      <w:start w:val="1"/>
      <w:numFmt w:val="decimal"/>
      <w:lvlText w:val="%4"/>
      <w:lvlJc w:val="left"/>
      <w:pPr>
        <w:ind w:left="27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5FCC28E">
      <w:start w:val="1"/>
      <w:numFmt w:val="lowerLetter"/>
      <w:lvlText w:val="%5"/>
      <w:lvlJc w:val="left"/>
      <w:pPr>
        <w:ind w:left="34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E200AA">
      <w:start w:val="1"/>
      <w:numFmt w:val="lowerRoman"/>
      <w:lvlText w:val="%6"/>
      <w:lvlJc w:val="left"/>
      <w:pPr>
        <w:ind w:left="41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CA8456">
      <w:start w:val="1"/>
      <w:numFmt w:val="decimal"/>
      <w:lvlText w:val="%7"/>
      <w:lvlJc w:val="left"/>
      <w:pPr>
        <w:ind w:left="49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76716E">
      <w:start w:val="1"/>
      <w:numFmt w:val="lowerLetter"/>
      <w:lvlText w:val="%8"/>
      <w:lvlJc w:val="left"/>
      <w:pPr>
        <w:ind w:left="56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E5E7D84">
      <w:start w:val="1"/>
      <w:numFmt w:val="lowerRoman"/>
      <w:lvlText w:val="%9"/>
      <w:lvlJc w:val="left"/>
      <w:pPr>
        <w:ind w:left="63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7BE26631"/>
    <w:multiLevelType w:val="hybridMultilevel"/>
    <w:tmpl w:val="8F4E08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EDC01B4"/>
    <w:multiLevelType w:val="hybridMultilevel"/>
    <w:tmpl w:val="0CFC65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9"/>
  </w:num>
  <w:num w:numId="6">
    <w:abstractNumId w:val="10"/>
  </w:num>
  <w:num w:numId="7">
    <w:abstractNumId w:val="15"/>
  </w:num>
  <w:num w:numId="8">
    <w:abstractNumId w:val="16"/>
  </w:num>
  <w:num w:numId="9">
    <w:abstractNumId w:val="12"/>
  </w:num>
  <w:num w:numId="10">
    <w:abstractNumId w:val="17"/>
  </w:num>
  <w:num w:numId="11">
    <w:abstractNumId w:val="14"/>
  </w:num>
  <w:num w:numId="12">
    <w:abstractNumId w:val="13"/>
  </w:num>
  <w:num w:numId="13">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6"/>
  </w:hdrShapeDefaults>
  <w:footnotePr>
    <w:footnote w:id="0"/>
    <w:footnote w:id="1"/>
  </w:footnotePr>
  <w:endnotePr>
    <w:endnote w:id="0"/>
    <w:endnote w:id="1"/>
  </w:endnotePr>
  <w:compat>
    <w:spaceForUL/>
    <w:balanceSingleByteDoubleByteWidth/>
    <w:doNotLeaveBackslashAlone/>
    <w:ulTrailSpace/>
    <w:adjustLineHeightInTable/>
  </w:compat>
  <w:rsids>
    <w:rsidRoot w:val="00C229F3"/>
    <w:rsid w:val="00000058"/>
    <w:rsid w:val="000020FF"/>
    <w:rsid w:val="00002655"/>
    <w:rsid w:val="0000509F"/>
    <w:rsid w:val="000055AC"/>
    <w:rsid w:val="00010D48"/>
    <w:rsid w:val="00012A64"/>
    <w:rsid w:val="00013703"/>
    <w:rsid w:val="00014E2F"/>
    <w:rsid w:val="000158C7"/>
    <w:rsid w:val="00020B6A"/>
    <w:rsid w:val="00022C43"/>
    <w:rsid w:val="0002320C"/>
    <w:rsid w:val="00026952"/>
    <w:rsid w:val="00026E2E"/>
    <w:rsid w:val="00032BAF"/>
    <w:rsid w:val="000336E0"/>
    <w:rsid w:val="000358F8"/>
    <w:rsid w:val="00035D35"/>
    <w:rsid w:val="00035E7B"/>
    <w:rsid w:val="00036EEA"/>
    <w:rsid w:val="00037A81"/>
    <w:rsid w:val="00043016"/>
    <w:rsid w:val="0004372F"/>
    <w:rsid w:val="00043D71"/>
    <w:rsid w:val="00044963"/>
    <w:rsid w:val="000501F7"/>
    <w:rsid w:val="00050DED"/>
    <w:rsid w:val="000521DC"/>
    <w:rsid w:val="000554AB"/>
    <w:rsid w:val="0005584C"/>
    <w:rsid w:val="00055C97"/>
    <w:rsid w:val="0005714E"/>
    <w:rsid w:val="00057CE0"/>
    <w:rsid w:val="00060353"/>
    <w:rsid w:val="0006357D"/>
    <w:rsid w:val="00064648"/>
    <w:rsid w:val="0006560B"/>
    <w:rsid w:val="00071938"/>
    <w:rsid w:val="00075146"/>
    <w:rsid w:val="00076C9E"/>
    <w:rsid w:val="00081D64"/>
    <w:rsid w:val="000827CF"/>
    <w:rsid w:val="00082D2F"/>
    <w:rsid w:val="00084105"/>
    <w:rsid w:val="0009690F"/>
    <w:rsid w:val="000A0FD7"/>
    <w:rsid w:val="000A1F0B"/>
    <w:rsid w:val="000A2238"/>
    <w:rsid w:val="000A223D"/>
    <w:rsid w:val="000A2804"/>
    <w:rsid w:val="000B1EE7"/>
    <w:rsid w:val="000B34CD"/>
    <w:rsid w:val="000B38D8"/>
    <w:rsid w:val="000B44AC"/>
    <w:rsid w:val="000B4E51"/>
    <w:rsid w:val="000B5954"/>
    <w:rsid w:val="000B5BD8"/>
    <w:rsid w:val="000B62B0"/>
    <w:rsid w:val="000C1061"/>
    <w:rsid w:val="000C2AF4"/>
    <w:rsid w:val="000C2D2C"/>
    <w:rsid w:val="000C2F27"/>
    <w:rsid w:val="000C4284"/>
    <w:rsid w:val="000C4344"/>
    <w:rsid w:val="000C7326"/>
    <w:rsid w:val="000C76F3"/>
    <w:rsid w:val="000C7EE7"/>
    <w:rsid w:val="000D1604"/>
    <w:rsid w:val="000D1E44"/>
    <w:rsid w:val="000D319F"/>
    <w:rsid w:val="000D3FE7"/>
    <w:rsid w:val="000E636F"/>
    <w:rsid w:val="000E6DFB"/>
    <w:rsid w:val="000F247A"/>
    <w:rsid w:val="000F6DF0"/>
    <w:rsid w:val="000F7979"/>
    <w:rsid w:val="001007F1"/>
    <w:rsid w:val="001017C9"/>
    <w:rsid w:val="0010336A"/>
    <w:rsid w:val="001036EA"/>
    <w:rsid w:val="00103942"/>
    <w:rsid w:val="001040D9"/>
    <w:rsid w:val="001049C2"/>
    <w:rsid w:val="00105314"/>
    <w:rsid w:val="001066DF"/>
    <w:rsid w:val="00107500"/>
    <w:rsid w:val="001101C6"/>
    <w:rsid w:val="00110309"/>
    <w:rsid w:val="00111E0D"/>
    <w:rsid w:val="00113C20"/>
    <w:rsid w:val="00116CBA"/>
    <w:rsid w:val="00117891"/>
    <w:rsid w:val="00120554"/>
    <w:rsid w:val="001210AE"/>
    <w:rsid w:val="001217F6"/>
    <w:rsid w:val="00121C45"/>
    <w:rsid w:val="00122C70"/>
    <w:rsid w:val="00127AAD"/>
    <w:rsid w:val="00127E8C"/>
    <w:rsid w:val="0013171D"/>
    <w:rsid w:val="001359DA"/>
    <w:rsid w:val="001365BB"/>
    <w:rsid w:val="0014092D"/>
    <w:rsid w:val="00141CC8"/>
    <w:rsid w:val="00142140"/>
    <w:rsid w:val="0014575C"/>
    <w:rsid w:val="00145FF4"/>
    <w:rsid w:val="001461E8"/>
    <w:rsid w:val="001468B2"/>
    <w:rsid w:val="001468D7"/>
    <w:rsid w:val="00150871"/>
    <w:rsid w:val="0015308B"/>
    <w:rsid w:val="00154567"/>
    <w:rsid w:val="001546D5"/>
    <w:rsid w:val="00160307"/>
    <w:rsid w:val="0016175B"/>
    <w:rsid w:val="00163A94"/>
    <w:rsid w:val="00163F60"/>
    <w:rsid w:val="00166934"/>
    <w:rsid w:val="00171EB5"/>
    <w:rsid w:val="00173592"/>
    <w:rsid w:val="00175691"/>
    <w:rsid w:val="00176834"/>
    <w:rsid w:val="00176884"/>
    <w:rsid w:val="00176E49"/>
    <w:rsid w:val="00177D6E"/>
    <w:rsid w:val="0018088B"/>
    <w:rsid w:val="001814C8"/>
    <w:rsid w:val="00181828"/>
    <w:rsid w:val="00184156"/>
    <w:rsid w:val="00184870"/>
    <w:rsid w:val="00185745"/>
    <w:rsid w:val="0018732A"/>
    <w:rsid w:val="00187952"/>
    <w:rsid w:val="00187B36"/>
    <w:rsid w:val="00190835"/>
    <w:rsid w:val="00193450"/>
    <w:rsid w:val="0019364C"/>
    <w:rsid w:val="001938C9"/>
    <w:rsid w:val="00193C14"/>
    <w:rsid w:val="00194EFC"/>
    <w:rsid w:val="001955AB"/>
    <w:rsid w:val="00196A81"/>
    <w:rsid w:val="001A2C2E"/>
    <w:rsid w:val="001A410F"/>
    <w:rsid w:val="001A47A4"/>
    <w:rsid w:val="001A51A2"/>
    <w:rsid w:val="001A5387"/>
    <w:rsid w:val="001A71FA"/>
    <w:rsid w:val="001B0656"/>
    <w:rsid w:val="001B27BE"/>
    <w:rsid w:val="001B2F8D"/>
    <w:rsid w:val="001B33F7"/>
    <w:rsid w:val="001B52D1"/>
    <w:rsid w:val="001B6368"/>
    <w:rsid w:val="001B64FA"/>
    <w:rsid w:val="001C0657"/>
    <w:rsid w:val="001C0BBE"/>
    <w:rsid w:val="001C1814"/>
    <w:rsid w:val="001C2D22"/>
    <w:rsid w:val="001C4D31"/>
    <w:rsid w:val="001C5AD7"/>
    <w:rsid w:val="001D1C01"/>
    <w:rsid w:val="001D2694"/>
    <w:rsid w:val="001D36F2"/>
    <w:rsid w:val="001D4558"/>
    <w:rsid w:val="001D54D9"/>
    <w:rsid w:val="001D7864"/>
    <w:rsid w:val="001E01BC"/>
    <w:rsid w:val="001E099D"/>
    <w:rsid w:val="001E2964"/>
    <w:rsid w:val="001E3217"/>
    <w:rsid w:val="001E32A7"/>
    <w:rsid w:val="001E63C2"/>
    <w:rsid w:val="001E6F85"/>
    <w:rsid w:val="001F006F"/>
    <w:rsid w:val="001F038C"/>
    <w:rsid w:val="001F0D69"/>
    <w:rsid w:val="001F1DCF"/>
    <w:rsid w:val="001F6BAE"/>
    <w:rsid w:val="001F7E31"/>
    <w:rsid w:val="002041AF"/>
    <w:rsid w:val="00204DA6"/>
    <w:rsid w:val="002061EB"/>
    <w:rsid w:val="002065E6"/>
    <w:rsid w:val="00206824"/>
    <w:rsid w:val="00207038"/>
    <w:rsid w:val="0021250A"/>
    <w:rsid w:val="00212587"/>
    <w:rsid w:val="00212E52"/>
    <w:rsid w:val="00212EE2"/>
    <w:rsid w:val="00215ADE"/>
    <w:rsid w:val="00216ECA"/>
    <w:rsid w:val="00217F18"/>
    <w:rsid w:val="00220F27"/>
    <w:rsid w:val="00222045"/>
    <w:rsid w:val="00222BE7"/>
    <w:rsid w:val="00226874"/>
    <w:rsid w:val="00227FB3"/>
    <w:rsid w:val="00231189"/>
    <w:rsid w:val="002338D8"/>
    <w:rsid w:val="00234C7F"/>
    <w:rsid w:val="002353B1"/>
    <w:rsid w:val="00235983"/>
    <w:rsid w:val="0023741A"/>
    <w:rsid w:val="0023782A"/>
    <w:rsid w:val="002416E4"/>
    <w:rsid w:val="0024202B"/>
    <w:rsid w:val="0024309F"/>
    <w:rsid w:val="002432FE"/>
    <w:rsid w:val="00243B47"/>
    <w:rsid w:val="00244DC3"/>
    <w:rsid w:val="00245426"/>
    <w:rsid w:val="00245B54"/>
    <w:rsid w:val="00246D2E"/>
    <w:rsid w:val="00247AA2"/>
    <w:rsid w:val="002506FE"/>
    <w:rsid w:val="00250832"/>
    <w:rsid w:val="0025162D"/>
    <w:rsid w:val="002523EF"/>
    <w:rsid w:val="00255987"/>
    <w:rsid w:val="002647D4"/>
    <w:rsid w:val="0026685E"/>
    <w:rsid w:val="00266D9E"/>
    <w:rsid w:val="00270D2C"/>
    <w:rsid w:val="002758D4"/>
    <w:rsid w:val="00275936"/>
    <w:rsid w:val="00275BDE"/>
    <w:rsid w:val="00276800"/>
    <w:rsid w:val="00276EDA"/>
    <w:rsid w:val="00277976"/>
    <w:rsid w:val="002779F0"/>
    <w:rsid w:val="002817F5"/>
    <w:rsid w:val="00284640"/>
    <w:rsid w:val="002858B2"/>
    <w:rsid w:val="00286137"/>
    <w:rsid w:val="002861C0"/>
    <w:rsid w:val="00286BFF"/>
    <w:rsid w:val="00287116"/>
    <w:rsid w:val="00287276"/>
    <w:rsid w:val="0029126A"/>
    <w:rsid w:val="002913F6"/>
    <w:rsid w:val="00292883"/>
    <w:rsid w:val="00292B67"/>
    <w:rsid w:val="0029307B"/>
    <w:rsid w:val="002973BD"/>
    <w:rsid w:val="002A0571"/>
    <w:rsid w:val="002A2B87"/>
    <w:rsid w:val="002A3AAC"/>
    <w:rsid w:val="002B04F6"/>
    <w:rsid w:val="002B20BB"/>
    <w:rsid w:val="002B2D40"/>
    <w:rsid w:val="002B3983"/>
    <w:rsid w:val="002B4D9C"/>
    <w:rsid w:val="002B653C"/>
    <w:rsid w:val="002B7965"/>
    <w:rsid w:val="002B7A94"/>
    <w:rsid w:val="002C0F60"/>
    <w:rsid w:val="002C1B44"/>
    <w:rsid w:val="002C423E"/>
    <w:rsid w:val="002C53D0"/>
    <w:rsid w:val="002C6819"/>
    <w:rsid w:val="002D03C5"/>
    <w:rsid w:val="002D213E"/>
    <w:rsid w:val="002D2512"/>
    <w:rsid w:val="002D3446"/>
    <w:rsid w:val="002D3C14"/>
    <w:rsid w:val="002D6343"/>
    <w:rsid w:val="002D7A51"/>
    <w:rsid w:val="002E05CD"/>
    <w:rsid w:val="002E129A"/>
    <w:rsid w:val="002E1400"/>
    <w:rsid w:val="002E1623"/>
    <w:rsid w:val="002E2419"/>
    <w:rsid w:val="002E280A"/>
    <w:rsid w:val="002E5640"/>
    <w:rsid w:val="002E5F94"/>
    <w:rsid w:val="002E691E"/>
    <w:rsid w:val="002E6CB5"/>
    <w:rsid w:val="002E7174"/>
    <w:rsid w:val="002F1F48"/>
    <w:rsid w:val="002F2403"/>
    <w:rsid w:val="002F2D43"/>
    <w:rsid w:val="002F5ED7"/>
    <w:rsid w:val="00302377"/>
    <w:rsid w:val="00302F8E"/>
    <w:rsid w:val="00303AE1"/>
    <w:rsid w:val="00305EAC"/>
    <w:rsid w:val="00306657"/>
    <w:rsid w:val="00307AF2"/>
    <w:rsid w:val="00310942"/>
    <w:rsid w:val="00312742"/>
    <w:rsid w:val="00312DAA"/>
    <w:rsid w:val="003165FC"/>
    <w:rsid w:val="00316C81"/>
    <w:rsid w:val="003176F9"/>
    <w:rsid w:val="0031785B"/>
    <w:rsid w:val="00320084"/>
    <w:rsid w:val="00320893"/>
    <w:rsid w:val="00321EA9"/>
    <w:rsid w:val="00322998"/>
    <w:rsid w:val="00322DCB"/>
    <w:rsid w:val="0032639F"/>
    <w:rsid w:val="00326E87"/>
    <w:rsid w:val="0033581F"/>
    <w:rsid w:val="003363E5"/>
    <w:rsid w:val="00341043"/>
    <w:rsid w:val="0034108A"/>
    <w:rsid w:val="0034124D"/>
    <w:rsid w:val="00342556"/>
    <w:rsid w:val="00344EAB"/>
    <w:rsid w:val="00345415"/>
    <w:rsid w:val="003458B7"/>
    <w:rsid w:val="0034590B"/>
    <w:rsid w:val="00346054"/>
    <w:rsid w:val="00346C39"/>
    <w:rsid w:val="003476B5"/>
    <w:rsid w:val="00352B22"/>
    <w:rsid w:val="00353578"/>
    <w:rsid w:val="00355202"/>
    <w:rsid w:val="00355437"/>
    <w:rsid w:val="00355C21"/>
    <w:rsid w:val="0036256B"/>
    <w:rsid w:val="003643C7"/>
    <w:rsid w:val="0037093A"/>
    <w:rsid w:val="00371471"/>
    <w:rsid w:val="00371885"/>
    <w:rsid w:val="00373A3E"/>
    <w:rsid w:val="003744C0"/>
    <w:rsid w:val="00374B84"/>
    <w:rsid w:val="00377CAB"/>
    <w:rsid w:val="00377F91"/>
    <w:rsid w:val="00381563"/>
    <w:rsid w:val="003824C0"/>
    <w:rsid w:val="003839C4"/>
    <w:rsid w:val="00387E04"/>
    <w:rsid w:val="00397EC9"/>
    <w:rsid w:val="003A350D"/>
    <w:rsid w:val="003A481D"/>
    <w:rsid w:val="003A6636"/>
    <w:rsid w:val="003A79A7"/>
    <w:rsid w:val="003A7D22"/>
    <w:rsid w:val="003B030A"/>
    <w:rsid w:val="003B0EF2"/>
    <w:rsid w:val="003B5E78"/>
    <w:rsid w:val="003B7077"/>
    <w:rsid w:val="003C04D2"/>
    <w:rsid w:val="003C1D06"/>
    <w:rsid w:val="003C275B"/>
    <w:rsid w:val="003C3830"/>
    <w:rsid w:val="003C4424"/>
    <w:rsid w:val="003C454A"/>
    <w:rsid w:val="003C569A"/>
    <w:rsid w:val="003C5BC8"/>
    <w:rsid w:val="003C75B5"/>
    <w:rsid w:val="003D1E0A"/>
    <w:rsid w:val="003D62F0"/>
    <w:rsid w:val="003D7490"/>
    <w:rsid w:val="003D7F2A"/>
    <w:rsid w:val="003E05E6"/>
    <w:rsid w:val="003E0898"/>
    <w:rsid w:val="003E137B"/>
    <w:rsid w:val="003E39BE"/>
    <w:rsid w:val="003E45C3"/>
    <w:rsid w:val="003F2068"/>
    <w:rsid w:val="003F3E0D"/>
    <w:rsid w:val="003F48A0"/>
    <w:rsid w:val="003F571F"/>
    <w:rsid w:val="003F5A23"/>
    <w:rsid w:val="003F7720"/>
    <w:rsid w:val="003F7CA8"/>
    <w:rsid w:val="00401F4D"/>
    <w:rsid w:val="00403CDA"/>
    <w:rsid w:val="00404A57"/>
    <w:rsid w:val="00405D54"/>
    <w:rsid w:val="00406754"/>
    <w:rsid w:val="0040703F"/>
    <w:rsid w:val="004072A5"/>
    <w:rsid w:val="0040788B"/>
    <w:rsid w:val="00413927"/>
    <w:rsid w:val="004139EB"/>
    <w:rsid w:val="004140EF"/>
    <w:rsid w:val="0041460D"/>
    <w:rsid w:val="0041531A"/>
    <w:rsid w:val="004165DD"/>
    <w:rsid w:val="00416EF3"/>
    <w:rsid w:val="00420634"/>
    <w:rsid w:val="0042360E"/>
    <w:rsid w:val="00424962"/>
    <w:rsid w:val="00424D1B"/>
    <w:rsid w:val="0042531D"/>
    <w:rsid w:val="0042792F"/>
    <w:rsid w:val="00430D31"/>
    <w:rsid w:val="00431DE5"/>
    <w:rsid w:val="00431FAC"/>
    <w:rsid w:val="004323AD"/>
    <w:rsid w:val="00432641"/>
    <w:rsid w:val="00432D3C"/>
    <w:rsid w:val="00433D89"/>
    <w:rsid w:val="00434390"/>
    <w:rsid w:val="004344C2"/>
    <w:rsid w:val="00435179"/>
    <w:rsid w:val="00436F2C"/>
    <w:rsid w:val="0043776E"/>
    <w:rsid w:val="0043778A"/>
    <w:rsid w:val="00441473"/>
    <w:rsid w:val="00441C72"/>
    <w:rsid w:val="00442880"/>
    <w:rsid w:val="00443EDF"/>
    <w:rsid w:val="00444289"/>
    <w:rsid w:val="0044542B"/>
    <w:rsid w:val="00450129"/>
    <w:rsid w:val="00451E84"/>
    <w:rsid w:val="00452246"/>
    <w:rsid w:val="00453174"/>
    <w:rsid w:val="00454E15"/>
    <w:rsid w:val="00455B9A"/>
    <w:rsid w:val="00461AC9"/>
    <w:rsid w:val="004622E3"/>
    <w:rsid w:val="004646D1"/>
    <w:rsid w:val="0047474B"/>
    <w:rsid w:val="00475644"/>
    <w:rsid w:val="004759D3"/>
    <w:rsid w:val="00477D2D"/>
    <w:rsid w:val="004810B2"/>
    <w:rsid w:val="00485235"/>
    <w:rsid w:val="00485C34"/>
    <w:rsid w:val="00487C6E"/>
    <w:rsid w:val="00490EDB"/>
    <w:rsid w:val="00491D1B"/>
    <w:rsid w:val="00493234"/>
    <w:rsid w:val="00493443"/>
    <w:rsid w:val="00494393"/>
    <w:rsid w:val="004960B0"/>
    <w:rsid w:val="0049623E"/>
    <w:rsid w:val="004A45CE"/>
    <w:rsid w:val="004A4D41"/>
    <w:rsid w:val="004A51EC"/>
    <w:rsid w:val="004B22BA"/>
    <w:rsid w:val="004B2675"/>
    <w:rsid w:val="004B2C85"/>
    <w:rsid w:val="004B380B"/>
    <w:rsid w:val="004B45D5"/>
    <w:rsid w:val="004B4678"/>
    <w:rsid w:val="004B5330"/>
    <w:rsid w:val="004B6900"/>
    <w:rsid w:val="004B7546"/>
    <w:rsid w:val="004C464F"/>
    <w:rsid w:val="004C4E2D"/>
    <w:rsid w:val="004C56C1"/>
    <w:rsid w:val="004C570B"/>
    <w:rsid w:val="004C63DB"/>
    <w:rsid w:val="004C6B0C"/>
    <w:rsid w:val="004D0C34"/>
    <w:rsid w:val="004D1467"/>
    <w:rsid w:val="004D38BF"/>
    <w:rsid w:val="004D6401"/>
    <w:rsid w:val="004E0C91"/>
    <w:rsid w:val="004E2F4C"/>
    <w:rsid w:val="004E4655"/>
    <w:rsid w:val="004E5668"/>
    <w:rsid w:val="004E592B"/>
    <w:rsid w:val="004F14EF"/>
    <w:rsid w:val="004F2E5B"/>
    <w:rsid w:val="004F5118"/>
    <w:rsid w:val="004F6ED8"/>
    <w:rsid w:val="00500ABD"/>
    <w:rsid w:val="00500ECF"/>
    <w:rsid w:val="0050135C"/>
    <w:rsid w:val="00501601"/>
    <w:rsid w:val="00502444"/>
    <w:rsid w:val="00503EFF"/>
    <w:rsid w:val="00506916"/>
    <w:rsid w:val="005070BE"/>
    <w:rsid w:val="00512563"/>
    <w:rsid w:val="005154AE"/>
    <w:rsid w:val="005156C2"/>
    <w:rsid w:val="00516126"/>
    <w:rsid w:val="00517AAD"/>
    <w:rsid w:val="005202BE"/>
    <w:rsid w:val="00520A32"/>
    <w:rsid w:val="00521663"/>
    <w:rsid w:val="0052232F"/>
    <w:rsid w:val="0052359E"/>
    <w:rsid w:val="005235F9"/>
    <w:rsid w:val="005244A0"/>
    <w:rsid w:val="00525275"/>
    <w:rsid w:val="00527153"/>
    <w:rsid w:val="005306F0"/>
    <w:rsid w:val="0053093A"/>
    <w:rsid w:val="00531567"/>
    <w:rsid w:val="00531569"/>
    <w:rsid w:val="00533CD5"/>
    <w:rsid w:val="005341FD"/>
    <w:rsid w:val="005347BC"/>
    <w:rsid w:val="005369BE"/>
    <w:rsid w:val="005371BE"/>
    <w:rsid w:val="0053738D"/>
    <w:rsid w:val="00543B96"/>
    <w:rsid w:val="00553E3F"/>
    <w:rsid w:val="00556060"/>
    <w:rsid w:val="005579F0"/>
    <w:rsid w:val="005609B2"/>
    <w:rsid w:val="00562379"/>
    <w:rsid w:val="00563AE7"/>
    <w:rsid w:val="00563E8E"/>
    <w:rsid w:val="00573D27"/>
    <w:rsid w:val="005740A6"/>
    <w:rsid w:val="0057576E"/>
    <w:rsid w:val="0057599C"/>
    <w:rsid w:val="0058028A"/>
    <w:rsid w:val="00581874"/>
    <w:rsid w:val="005840D3"/>
    <w:rsid w:val="00584115"/>
    <w:rsid w:val="00585EAB"/>
    <w:rsid w:val="00586940"/>
    <w:rsid w:val="005911A8"/>
    <w:rsid w:val="00591B46"/>
    <w:rsid w:val="005921E4"/>
    <w:rsid w:val="0059313F"/>
    <w:rsid w:val="00595F69"/>
    <w:rsid w:val="00597F5F"/>
    <w:rsid w:val="005A00D1"/>
    <w:rsid w:val="005A05A5"/>
    <w:rsid w:val="005A0EC7"/>
    <w:rsid w:val="005A460A"/>
    <w:rsid w:val="005A5605"/>
    <w:rsid w:val="005A5903"/>
    <w:rsid w:val="005B1AD8"/>
    <w:rsid w:val="005B2FD1"/>
    <w:rsid w:val="005B7536"/>
    <w:rsid w:val="005B7A1D"/>
    <w:rsid w:val="005C1D77"/>
    <w:rsid w:val="005C29FF"/>
    <w:rsid w:val="005C2FD9"/>
    <w:rsid w:val="005C45A9"/>
    <w:rsid w:val="005C4E3E"/>
    <w:rsid w:val="005C610E"/>
    <w:rsid w:val="005C6C78"/>
    <w:rsid w:val="005C77A5"/>
    <w:rsid w:val="005C7A6E"/>
    <w:rsid w:val="005C7D5B"/>
    <w:rsid w:val="005D0398"/>
    <w:rsid w:val="005D11ED"/>
    <w:rsid w:val="005D3003"/>
    <w:rsid w:val="005D591B"/>
    <w:rsid w:val="005E085C"/>
    <w:rsid w:val="005E0E50"/>
    <w:rsid w:val="005E5496"/>
    <w:rsid w:val="005E7E5D"/>
    <w:rsid w:val="005F0A0D"/>
    <w:rsid w:val="005F18DC"/>
    <w:rsid w:val="005F390C"/>
    <w:rsid w:val="005F5EE8"/>
    <w:rsid w:val="005F7F71"/>
    <w:rsid w:val="006000A5"/>
    <w:rsid w:val="00600E87"/>
    <w:rsid w:val="00604CE3"/>
    <w:rsid w:val="00606386"/>
    <w:rsid w:val="00607A7F"/>
    <w:rsid w:val="00611572"/>
    <w:rsid w:val="006154FE"/>
    <w:rsid w:val="00615F0C"/>
    <w:rsid w:val="00620CD1"/>
    <w:rsid w:val="0062195F"/>
    <w:rsid w:val="00623172"/>
    <w:rsid w:val="00624069"/>
    <w:rsid w:val="00625129"/>
    <w:rsid w:val="0062533F"/>
    <w:rsid w:val="00625E70"/>
    <w:rsid w:val="00627ABF"/>
    <w:rsid w:val="0063173B"/>
    <w:rsid w:val="00631E49"/>
    <w:rsid w:val="00633777"/>
    <w:rsid w:val="006345B4"/>
    <w:rsid w:val="00635505"/>
    <w:rsid w:val="0063592D"/>
    <w:rsid w:val="00637698"/>
    <w:rsid w:val="0063770B"/>
    <w:rsid w:val="006428CF"/>
    <w:rsid w:val="006430D7"/>
    <w:rsid w:val="0064320A"/>
    <w:rsid w:val="00644CF1"/>
    <w:rsid w:val="00646D8B"/>
    <w:rsid w:val="00646D9E"/>
    <w:rsid w:val="00651E49"/>
    <w:rsid w:val="0065239E"/>
    <w:rsid w:val="006547E8"/>
    <w:rsid w:val="00654A66"/>
    <w:rsid w:val="00654ED3"/>
    <w:rsid w:val="006563D8"/>
    <w:rsid w:val="00656F53"/>
    <w:rsid w:val="00657008"/>
    <w:rsid w:val="006602DC"/>
    <w:rsid w:val="0066039D"/>
    <w:rsid w:val="00661866"/>
    <w:rsid w:val="00663C7E"/>
    <w:rsid w:val="006645B2"/>
    <w:rsid w:val="0066676B"/>
    <w:rsid w:val="00667A49"/>
    <w:rsid w:val="0067005B"/>
    <w:rsid w:val="006721F1"/>
    <w:rsid w:val="006755A9"/>
    <w:rsid w:val="0068237E"/>
    <w:rsid w:val="00682546"/>
    <w:rsid w:val="00684E0C"/>
    <w:rsid w:val="00691C48"/>
    <w:rsid w:val="00694A62"/>
    <w:rsid w:val="00694B24"/>
    <w:rsid w:val="00694E2E"/>
    <w:rsid w:val="006973D0"/>
    <w:rsid w:val="006A0AFE"/>
    <w:rsid w:val="006A1BA8"/>
    <w:rsid w:val="006A34C5"/>
    <w:rsid w:val="006A37F2"/>
    <w:rsid w:val="006A3B66"/>
    <w:rsid w:val="006A4E16"/>
    <w:rsid w:val="006A4F24"/>
    <w:rsid w:val="006A68D8"/>
    <w:rsid w:val="006B28BA"/>
    <w:rsid w:val="006B2C94"/>
    <w:rsid w:val="006B30BF"/>
    <w:rsid w:val="006B3C5C"/>
    <w:rsid w:val="006B4E4A"/>
    <w:rsid w:val="006B72C8"/>
    <w:rsid w:val="006C034A"/>
    <w:rsid w:val="006C3AA9"/>
    <w:rsid w:val="006C3C50"/>
    <w:rsid w:val="006C5F8D"/>
    <w:rsid w:val="006C601E"/>
    <w:rsid w:val="006C64EB"/>
    <w:rsid w:val="006D2E80"/>
    <w:rsid w:val="006D3484"/>
    <w:rsid w:val="006D6BE0"/>
    <w:rsid w:val="006D79CF"/>
    <w:rsid w:val="006E052D"/>
    <w:rsid w:val="006E0818"/>
    <w:rsid w:val="006E1A76"/>
    <w:rsid w:val="006E529C"/>
    <w:rsid w:val="006F0E81"/>
    <w:rsid w:val="006F1240"/>
    <w:rsid w:val="006F2068"/>
    <w:rsid w:val="006F2307"/>
    <w:rsid w:val="006F23A6"/>
    <w:rsid w:val="006F3190"/>
    <w:rsid w:val="006F394F"/>
    <w:rsid w:val="006F3FD8"/>
    <w:rsid w:val="006F4502"/>
    <w:rsid w:val="006F5019"/>
    <w:rsid w:val="006F5660"/>
    <w:rsid w:val="006F613C"/>
    <w:rsid w:val="006F6EE4"/>
    <w:rsid w:val="006F7866"/>
    <w:rsid w:val="006F79E0"/>
    <w:rsid w:val="006F7BE2"/>
    <w:rsid w:val="00700DD6"/>
    <w:rsid w:val="00700F38"/>
    <w:rsid w:val="00703036"/>
    <w:rsid w:val="007037EB"/>
    <w:rsid w:val="00704E5C"/>
    <w:rsid w:val="00706A3F"/>
    <w:rsid w:val="007076CC"/>
    <w:rsid w:val="007079D4"/>
    <w:rsid w:val="0071219E"/>
    <w:rsid w:val="00712768"/>
    <w:rsid w:val="00712FB0"/>
    <w:rsid w:val="0071744A"/>
    <w:rsid w:val="007213D0"/>
    <w:rsid w:val="00721E06"/>
    <w:rsid w:val="00722818"/>
    <w:rsid w:val="00724791"/>
    <w:rsid w:val="007255BF"/>
    <w:rsid w:val="007268CD"/>
    <w:rsid w:val="0073009C"/>
    <w:rsid w:val="00733058"/>
    <w:rsid w:val="00733D63"/>
    <w:rsid w:val="00734C7B"/>
    <w:rsid w:val="00740555"/>
    <w:rsid w:val="00744F87"/>
    <w:rsid w:val="007471B0"/>
    <w:rsid w:val="00747793"/>
    <w:rsid w:val="007515FD"/>
    <w:rsid w:val="00751891"/>
    <w:rsid w:val="007525C8"/>
    <w:rsid w:val="00752A6F"/>
    <w:rsid w:val="00756064"/>
    <w:rsid w:val="00756359"/>
    <w:rsid w:val="0075720B"/>
    <w:rsid w:val="00757958"/>
    <w:rsid w:val="00757C7A"/>
    <w:rsid w:val="00761596"/>
    <w:rsid w:val="00761AF0"/>
    <w:rsid w:val="00765A21"/>
    <w:rsid w:val="00765B0E"/>
    <w:rsid w:val="007700CB"/>
    <w:rsid w:val="00772B99"/>
    <w:rsid w:val="00774590"/>
    <w:rsid w:val="007761FA"/>
    <w:rsid w:val="00777529"/>
    <w:rsid w:val="00777D63"/>
    <w:rsid w:val="00777F4B"/>
    <w:rsid w:val="007843FC"/>
    <w:rsid w:val="00787BD9"/>
    <w:rsid w:val="00790D05"/>
    <w:rsid w:val="007918B1"/>
    <w:rsid w:val="00791ECA"/>
    <w:rsid w:val="007926EA"/>
    <w:rsid w:val="00796E25"/>
    <w:rsid w:val="00797E1B"/>
    <w:rsid w:val="00797EF2"/>
    <w:rsid w:val="007A08FD"/>
    <w:rsid w:val="007A6693"/>
    <w:rsid w:val="007A67C2"/>
    <w:rsid w:val="007B0C46"/>
    <w:rsid w:val="007B1E52"/>
    <w:rsid w:val="007B29A7"/>
    <w:rsid w:val="007B335B"/>
    <w:rsid w:val="007B3A65"/>
    <w:rsid w:val="007B3C63"/>
    <w:rsid w:val="007B4C30"/>
    <w:rsid w:val="007B5CAB"/>
    <w:rsid w:val="007C052F"/>
    <w:rsid w:val="007C1146"/>
    <w:rsid w:val="007C1C9C"/>
    <w:rsid w:val="007C269B"/>
    <w:rsid w:val="007C4BFA"/>
    <w:rsid w:val="007C5487"/>
    <w:rsid w:val="007D0276"/>
    <w:rsid w:val="007D144F"/>
    <w:rsid w:val="007D3853"/>
    <w:rsid w:val="007D407C"/>
    <w:rsid w:val="007D424A"/>
    <w:rsid w:val="007D6C77"/>
    <w:rsid w:val="007E4C71"/>
    <w:rsid w:val="007E602C"/>
    <w:rsid w:val="007F0576"/>
    <w:rsid w:val="007F0966"/>
    <w:rsid w:val="007F44C0"/>
    <w:rsid w:val="007F519F"/>
    <w:rsid w:val="007F65D6"/>
    <w:rsid w:val="007F711C"/>
    <w:rsid w:val="007F79FE"/>
    <w:rsid w:val="00803D50"/>
    <w:rsid w:val="0080420F"/>
    <w:rsid w:val="00804BD0"/>
    <w:rsid w:val="00805D0C"/>
    <w:rsid w:val="00810B75"/>
    <w:rsid w:val="00810C86"/>
    <w:rsid w:val="0081224C"/>
    <w:rsid w:val="00814531"/>
    <w:rsid w:val="008178FF"/>
    <w:rsid w:val="00817D5B"/>
    <w:rsid w:val="00820427"/>
    <w:rsid w:val="008204A7"/>
    <w:rsid w:val="0082250E"/>
    <w:rsid w:val="00825A15"/>
    <w:rsid w:val="00827575"/>
    <w:rsid w:val="0082798F"/>
    <w:rsid w:val="0083058A"/>
    <w:rsid w:val="008319CA"/>
    <w:rsid w:val="00836266"/>
    <w:rsid w:val="0083723B"/>
    <w:rsid w:val="00837B0A"/>
    <w:rsid w:val="00837D1E"/>
    <w:rsid w:val="00843D44"/>
    <w:rsid w:val="00845748"/>
    <w:rsid w:val="00845A73"/>
    <w:rsid w:val="0084751F"/>
    <w:rsid w:val="0085118C"/>
    <w:rsid w:val="0085155E"/>
    <w:rsid w:val="00851610"/>
    <w:rsid w:val="00852202"/>
    <w:rsid w:val="00852BE0"/>
    <w:rsid w:val="00853AC4"/>
    <w:rsid w:val="008541E7"/>
    <w:rsid w:val="008550DC"/>
    <w:rsid w:val="00855C3E"/>
    <w:rsid w:val="008565FD"/>
    <w:rsid w:val="00856616"/>
    <w:rsid w:val="0085721C"/>
    <w:rsid w:val="00860124"/>
    <w:rsid w:val="008606B8"/>
    <w:rsid w:val="00861BF3"/>
    <w:rsid w:val="00862DDC"/>
    <w:rsid w:val="00864703"/>
    <w:rsid w:val="00866AB0"/>
    <w:rsid w:val="008703EB"/>
    <w:rsid w:val="008720CD"/>
    <w:rsid w:val="00872B88"/>
    <w:rsid w:val="00872D7E"/>
    <w:rsid w:val="00873A2A"/>
    <w:rsid w:val="008751C4"/>
    <w:rsid w:val="00875403"/>
    <w:rsid w:val="00880A6F"/>
    <w:rsid w:val="00881DF9"/>
    <w:rsid w:val="00882FD8"/>
    <w:rsid w:val="008862F0"/>
    <w:rsid w:val="0088788E"/>
    <w:rsid w:val="008915CA"/>
    <w:rsid w:val="008941A3"/>
    <w:rsid w:val="0089424A"/>
    <w:rsid w:val="00895955"/>
    <w:rsid w:val="00896DCC"/>
    <w:rsid w:val="008A0286"/>
    <w:rsid w:val="008A2283"/>
    <w:rsid w:val="008A2469"/>
    <w:rsid w:val="008A28FA"/>
    <w:rsid w:val="008A2DCA"/>
    <w:rsid w:val="008A3384"/>
    <w:rsid w:val="008A366B"/>
    <w:rsid w:val="008A447A"/>
    <w:rsid w:val="008A6F68"/>
    <w:rsid w:val="008B5A4D"/>
    <w:rsid w:val="008B71A5"/>
    <w:rsid w:val="008B774B"/>
    <w:rsid w:val="008C0CD1"/>
    <w:rsid w:val="008C1409"/>
    <w:rsid w:val="008C147A"/>
    <w:rsid w:val="008C2A37"/>
    <w:rsid w:val="008C3322"/>
    <w:rsid w:val="008C48BC"/>
    <w:rsid w:val="008C68C4"/>
    <w:rsid w:val="008C7AD3"/>
    <w:rsid w:val="008D0CB6"/>
    <w:rsid w:val="008D19CB"/>
    <w:rsid w:val="008D1CED"/>
    <w:rsid w:val="008D2504"/>
    <w:rsid w:val="008D70DE"/>
    <w:rsid w:val="008D713A"/>
    <w:rsid w:val="008D7678"/>
    <w:rsid w:val="008D7723"/>
    <w:rsid w:val="008E0872"/>
    <w:rsid w:val="008E0D77"/>
    <w:rsid w:val="008E611A"/>
    <w:rsid w:val="008E73BE"/>
    <w:rsid w:val="008F42B8"/>
    <w:rsid w:val="008F4484"/>
    <w:rsid w:val="008F4C2F"/>
    <w:rsid w:val="008F4DD1"/>
    <w:rsid w:val="008F4F29"/>
    <w:rsid w:val="008F59E7"/>
    <w:rsid w:val="00906731"/>
    <w:rsid w:val="009070EA"/>
    <w:rsid w:val="009077DE"/>
    <w:rsid w:val="00910C75"/>
    <w:rsid w:val="00911940"/>
    <w:rsid w:val="009137A8"/>
    <w:rsid w:val="009143B3"/>
    <w:rsid w:val="00914E88"/>
    <w:rsid w:val="009172DE"/>
    <w:rsid w:val="009175D3"/>
    <w:rsid w:val="009245AC"/>
    <w:rsid w:val="009250D3"/>
    <w:rsid w:val="0092524D"/>
    <w:rsid w:val="00934E24"/>
    <w:rsid w:val="00935D63"/>
    <w:rsid w:val="00937177"/>
    <w:rsid w:val="00937963"/>
    <w:rsid w:val="00941B55"/>
    <w:rsid w:val="00942E32"/>
    <w:rsid w:val="009460DF"/>
    <w:rsid w:val="00946DF6"/>
    <w:rsid w:val="009512C0"/>
    <w:rsid w:val="0095170F"/>
    <w:rsid w:val="00951F12"/>
    <w:rsid w:val="00952A14"/>
    <w:rsid w:val="00952C79"/>
    <w:rsid w:val="00954D57"/>
    <w:rsid w:val="00954EBE"/>
    <w:rsid w:val="00960228"/>
    <w:rsid w:val="0096205A"/>
    <w:rsid w:val="00963CB6"/>
    <w:rsid w:val="009641B1"/>
    <w:rsid w:val="0096536D"/>
    <w:rsid w:val="00965AE8"/>
    <w:rsid w:val="0097022C"/>
    <w:rsid w:val="00972793"/>
    <w:rsid w:val="009745E2"/>
    <w:rsid w:val="00976238"/>
    <w:rsid w:val="00976561"/>
    <w:rsid w:val="00976FE3"/>
    <w:rsid w:val="009776AD"/>
    <w:rsid w:val="00977DA9"/>
    <w:rsid w:val="00981DD9"/>
    <w:rsid w:val="00984518"/>
    <w:rsid w:val="00984B3A"/>
    <w:rsid w:val="00984DD7"/>
    <w:rsid w:val="009854C2"/>
    <w:rsid w:val="00986402"/>
    <w:rsid w:val="00987412"/>
    <w:rsid w:val="009879E5"/>
    <w:rsid w:val="00990788"/>
    <w:rsid w:val="0099222F"/>
    <w:rsid w:val="00994209"/>
    <w:rsid w:val="0099425F"/>
    <w:rsid w:val="009947CF"/>
    <w:rsid w:val="00994D4B"/>
    <w:rsid w:val="00994EC4"/>
    <w:rsid w:val="00995D83"/>
    <w:rsid w:val="00996A20"/>
    <w:rsid w:val="009974F0"/>
    <w:rsid w:val="009B07C0"/>
    <w:rsid w:val="009B429E"/>
    <w:rsid w:val="009B62F3"/>
    <w:rsid w:val="009B6883"/>
    <w:rsid w:val="009B7ADD"/>
    <w:rsid w:val="009C0E58"/>
    <w:rsid w:val="009C16C5"/>
    <w:rsid w:val="009C1D42"/>
    <w:rsid w:val="009C1E20"/>
    <w:rsid w:val="009C31D5"/>
    <w:rsid w:val="009C4B64"/>
    <w:rsid w:val="009C6062"/>
    <w:rsid w:val="009C620A"/>
    <w:rsid w:val="009C6D03"/>
    <w:rsid w:val="009C753A"/>
    <w:rsid w:val="009D06FD"/>
    <w:rsid w:val="009D15AE"/>
    <w:rsid w:val="009D3A39"/>
    <w:rsid w:val="009D6673"/>
    <w:rsid w:val="009D7F99"/>
    <w:rsid w:val="009E1D97"/>
    <w:rsid w:val="009E373C"/>
    <w:rsid w:val="009E5776"/>
    <w:rsid w:val="009E6305"/>
    <w:rsid w:val="009E7855"/>
    <w:rsid w:val="009F4790"/>
    <w:rsid w:val="009F6449"/>
    <w:rsid w:val="009F79ED"/>
    <w:rsid w:val="00A018E1"/>
    <w:rsid w:val="00A01F40"/>
    <w:rsid w:val="00A02039"/>
    <w:rsid w:val="00A02C7B"/>
    <w:rsid w:val="00A071FC"/>
    <w:rsid w:val="00A07C87"/>
    <w:rsid w:val="00A1047F"/>
    <w:rsid w:val="00A11FD7"/>
    <w:rsid w:val="00A143C0"/>
    <w:rsid w:val="00A1594B"/>
    <w:rsid w:val="00A15EBE"/>
    <w:rsid w:val="00A160B1"/>
    <w:rsid w:val="00A16B5C"/>
    <w:rsid w:val="00A176CD"/>
    <w:rsid w:val="00A17759"/>
    <w:rsid w:val="00A17B5D"/>
    <w:rsid w:val="00A228FC"/>
    <w:rsid w:val="00A24419"/>
    <w:rsid w:val="00A24EB7"/>
    <w:rsid w:val="00A26994"/>
    <w:rsid w:val="00A272A5"/>
    <w:rsid w:val="00A27598"/>
    <w:rsid w:val="00A32F01"/>
    <w:rsid w:val="00A3328F"/>
    <w:rsid w:val="00A35EEE"/>
    <w:rsid w:val="00A36A0A"/>
    <w:rsid w:val="00A36EC0"/>
    <w:rsid w:val="00A40701"/>
    <w:rsid w:val="00A41000"/>
    <w:rsid w:val="00A43D83"/>
    <w:rsid w:val="00A44AED"/>
    <w:rsid w:val="00A455D4"/>
    <w:rsid w:val="00A50C19"/>
    <w:rsid w:val="00A51297"/>
    <w:rsid w:val="00A52E7E"/>
    <w:rsid w:val="00A53602"/>
    <w:rsid w:val="00A541A2"/>
    <w:rsid w:val="00A54DB5"/>
    <w:rsid w:val="00A557FF"/>
    <w:rsid w:val="00A56126"/>
    <w:rsid w:val="00A57648"/>
    <w:rsid w:val="00A60B0D"/>
    <w:rsid w:val="00A60E66"/>
    <w:rsid w:val="00A707E8"/>
    <w:rsid w:val="00A7211D"/>
    <w:rsid w:val="00A72F25"/>
    <w:rsid w:val="00A73090"/>
    <w:rsid w:val="00A74244"/>
    <w:rsid w:val="00A74360"/>
    <w:rsid w:val="00A74425"/>
    <w:rsid w:val="00A76645"/>
    <w:rsid w:val="00A7773A"/>
    <w:rsid w:val="00A811EA"/>
    <w:rsid w:val="00A853D3"/>
    <w:rsid w:val="00A86644"/>
    <w:rsid w:val="00A871DE"/>
    <w:rsid w:val="00A876B9"/>
    <w:rsid w:val="00A87CE9"/>
    <w:rsid w:val="00A91BA5"/>
    <w:rsid w:val="00A930D3"/>
    <w:rsid w:val="00A94578"/>
    <w:rsid w:val="00A952A9"/>
    <w:rsid w:val="00A95906"/>
    <w:rsid w:val="00A97D45"/>
    <w:rsid w:val="00AA2493"/>
    <w:rsid w:val="00AA2884"/>
    <w:rsid w:val="00AA3F52"/>
    <w:rsid w:val="00AA4A8B"/>
    <w:rsid w:val="00AA6147"/>
    <w:rsid w:val="00AA6279"/>
    <w:rsid w:val="00AA7CE2"/>
    <w:rsid w:val="00AB1C88"/>
    <w:rsid w:val="00AB1F4E"/>
    <w:rsid w:val="00AB247F"/>
    <w:rsid w:val="00AB4484"/>
    <w:rsid w:val="00AB7D8D"/>
    <w:rsid w:val="00AB7F09"/>
    <w:rsid w:val="00AC1187"/>
    <w:rsid w:val="00AC14F2"/>
    <w:rsid w:val="00AC1CAE"/>
    <w:rsid w:val="00AC1F0D"/>
    <w:rsid w:val="00AC3FEB"/>
    <w:rsid w:val="00AC41D3"/>
    <w:rsid w:val="00AC76DD"/>
    <w:rsid w:val="00AD1B23"/>
    <w:rsid w:val="00AD5E5B"/>
    <w:rsid w:val="00AD6DA6"/>
    <w:rsid w:val="00AE1735"/>
    <w:rsid w:val="00AE20A7"/>
    <w:rsid w:val="00AE2175"/>
    <w:rsid w:val="00AE3855"/>
    <w:rsid w:val="00AE43C4"/>
    <w:rsid w:val="00AE47A1"/>
    <w:rsid w:val="00AE495B"/>
    <w:rsid w:val="00AF1790"/>
    <w:rsid w:val="00AF23CC"/>
    <w:rsid w:val="00B01D97"/>
    <w:rsid w:val="00B02857"/>
    <w:rsid w:val="00B02BC7"/>
    <w:rsid w:val="00B05420"/>
    <w:rsid w:val="00B06B02"/>
    <w:rsid w:val="00B1131F"/>
    <w:rsid w:val="00B11E75"/>
    <w:rsid w:val="00B13013"/>
    <w:rsid w:val="00B13496"/>
    <w:rsid w:val="00B13518"/>
    <w:rsid w:val="00B14783"/>
    <w:rsid w:val="00B151F7"/>
    <w:rsid w:val="00B15B2A"/>
    <w:rsid w:val="00B15F7C"/>
    <w:rsid w:val="00B16106"/>
    <w:rsid w:val="00B16A37"/>
    <w:rsid w:val="00B16C33"/>
    <w:rsid w:val="00B2080E"/>
    <w:rsid w:val="00B2091C"/>
    <w:rsid w:val="00B21E7B"/>
    <w:rsid w:val="00B2598D"/>
    <w:rsid w:val="00B25F6A"/>
    <w:rsid w:val="00B25FA4"/>
    <w:rsid w:val="00B26B7D"/>
    <w:rsid w:val="00B27D1B"/>
    <w:rsid w:val="00B27F44"/>
    <w:rsid w:val="00B30C56"/>
    <w:rsid w:val="00B33F24"/>
    <w:rsid w:val="00B3756B"/>
    <w:rsid w:val="00B40F6C"/>
    <w:rsid w:val="00B4162E"/>
    <w:rsid w:val="00B42F79"/>
    <w:rsid w:val="00B43078"/>
    <w:rsid w:val="00B45E14"/>
    <w:rsid w:val="00B46A85"/>
    <w:rsid w:val="00B46ED2"/>
    <w:rsid w:val="00B511BB"/>
    <w:rsid w:val="00B54D3A"/>
    <w:rsid w:val="00B55565"/>
    <w:rsid w:val="00B55A72"/>
    <w:rsid w:val="00B5685F"/>
    <w:rsid w:val="00B5693E"/>
    <w:rsid w:val="00B56D75"/>
    <w:rsid w:val="00B60BEB"/>
    <w:rsid w:val="00B63E6A"/>
    <w:rsid w:val="00B63FD1"/>
    <w:rsid w:val="00B65B00"/>
    <w:rsid w:val="00B67569"/>
    <w:rsid w:val="00B70636"/>
    <w:rsid w:val="00B710DD"/>
    <w:rsid w:val="00B7304D"/>
    <w:rsid w:val="00B73AC1"/>
    <w:rsid w:val="00B73C6B"/>
    <w:rsid w:val="00B76605"/>
    <w:rsid w:val="00B8117C"/>
    <w:rsid w:val="00B814C3"/>
    <w:rsid w:val="00B825C3"/>
    <w:rsid w:val="00B82F28"/>
    <w:rsid w:val="00B83DD5"/>
    <w:rsid w:val="00B85818"/>
    <w:rsid w:val="00B859E4"/>
    <w:rsid w:val="00B860A1"/>
    <w:rsid w:val="00B948F4"/>
    <w:rsid w:val="00B950F6"/>
    <w:rsid w:val="00B97F03"/>
    <w:rsid w:val="00BA2E80"/>
    <w:rsid w:val="00BA549F"/>
    <w:rsid w:val="00BA554A"/>
    <w:rsid w:val="00BA6A6D"/>
    <w:rsid w:val="00BB01BA"/>
    <w:rsid w:val="00BB06B6"/>
    <w:rsid w:val="00BB1176"/>
    <w:rsid w:val="00BB445B"/>
    <w:rsid w:val="00BB4838"/>
    <w:rsid w:val="00BB7131"/>
    <w:rsid w:val="00BC069C"/>
    <w:rsid w:val="00BC2E19"/>
    <w:rsid w:val="00BC339F"/>
    <w:rsid w:val="00BC3E1B"/>
    <w:rsid w:val="00BC40E6"/>
    <w:rsid w:val="00BC6F28"/>
    <w:rsid w:val="00BD062F"/>
    <w:rsid w:val="00BD2D4C"/>
    <w:rsid w:val="00BD3A3C"/>
    <w:rsid w:val="00BD4B35"/>
    <w:rsid w:val="00BD65F6"/>
    <w:rsid w:val="00BD663A"/>
    <w:rsid w:val="00BD7B22"/>
    <w:rsid w:val="00BD7E89"/>
    <w:rsid w:val="00BE0654"/>
    <w:rsid w:val="00BE40D6"/>
    <w:rsid w:val="00BE4ADE"/>
    <w:rsid w:val="00BE6FAB"/>
    <w:rsid w:val="00BE765F"/>
    <w:rsid w:val="00BF1C2B"/>
    <w:rsid w:val="00BF37A7"/>
    <w:rsid w:val="00BF3FCF"/>
    <w:rsid w:val="00BF471B"/>
    <w:rsid w:val="00BF6D04"/>
    <w:rsid w:val="00BF71A6"/>
    <w:rsid w:val="00C00862"/>
    <w:rsid w:val="00C00FCB"/>
    <w:rsid w:val="00C010DD"/>
    <w:rsid w:val="00C01DAC"/>
    <w:rsid w:val="00C031F2"/>
    <w:rsid w:val="00C037C9"/>
    <w:rsid w:val="00C05638"/>
    <w:rsid w:val="00C059AC"/>
    <w:rsid w:val="00C11E79"/>
    <w:rsid w:val="00C14806"/>
    <w:rsid w:val="00C17562"/>
    <w:rsid w:val="00C20221"/>
    <w:rsid w:val="00C20DE7"/>
    <w:rsid w:val="00C229F3"/>
    <w:rsid w:val="00C24789"/>
    <w:rsid w:val="00C25ABC"/>
    <w:rsid w:val="00C26C4E"/>
    <w:rsid w:val="00C27D6E"/>
    <w:rsid w:val="00C31F4A"/>
    <w:rsid w:val="00C33D84"/>
    <w:rsid w:val="00C34599"/>
    <w:rsid w:val="00C348A0"/>
    <w:rsid w:val="00C35FE4"/>
    <w:rsid w:val="00C40446"/>
    <w:rsid w:val="00C41A1A"/>
    <w:rsid w:val="00C41D65"/>
    <w:rsid w:val="00C432C8"/>
    <w:rsid w:val="00C4360E"/>
    <w:rsid w:val="00C43F15"/>
    <w:rsid w:val="00C442E7"/>
    <w:rsid w:val="00C46224"/>
    <w:rsid w:val="00C465B8"/>
    <w:rsid w:val="00C46CB1"/>
    <w:rsid w:val="00C47D81"/>
    <w:rsid w:val="00C524D1"/>
    <w:rsid w:val="00C52FF2"/>
    <w:rsid w:val="00C53CD7"/>
    <w:rsid w:val="00C54111"/>
    <w:rsid w:val="00C6057C"/>
    <w:rsid w:val="00C60F46"/>
    <w:rsid w:val="00C61E95"/>
    <w:rsid w:val="00C62597"/>
    <w:rsid w:val="00C65159"/>
    <w:rsid w:val="00C651FC"/>
    <w:rsid w:val="00C65E88"/>
    <w:rsid w:val="00C65ED2"/>
    <w:rsid w:val="00C66ED4"/>
    <w:rsid w:val="00C717A6"/>
    <w:rsid w:val="00C71A8E"/>
    <w:rsid w:val="00C7452D"/>
    <w:rsid w:val="00C74870"/>
    <w:rsid w:val="00C823DC"/>
    <w:rsid w:val="00C82750"/>
    <w:rsid w:val="00C82FB8"/>
    <w:rsid w:val="00C83B61"/>
    <w:rsid w:val="00C92B5A"/>
    <w:rsid w:val="00C93DDD"/>
    <w:rsid w:val="00C93EA0"/>
    <w:rsid w:val="00C9624B"/>
    <w:rsid w:val="00C96395"/>
    <w:rsid w:val="00CA0C54"/>
    <w:rsid w:val="00CA646E"/>
    <w:rsid w:val="00CB15ED"/>
    <w:rsid w:val="00CB1732"/>
    <w:rsid w:val="00CB3E18"/>
    <w:rsid w:val="00CB4C3C"/>
    <w:rsid w:val="00CB4F08"/>
    <w:rsid w:val="00CB551D"/>
    <w:rsid w:val="00CB6DE5"/>
    <w:rsid w:val="00CB74CD"/>
    <w:rsid w:val="00CB7A20"/>
    <w:rsid w:val="00CC172E"/>
    <w:rsid w:val="00CC27DB"/>
    <w:rsid w:val="00CC3EC7"/>
    <w:rsid w:val="00CC5053"/>
    <w:rsid w:val="00CC5757"/>
    <w:rsid w:val="00CC74B1"/>
    <w:rsid w:val="00CD0653"/>
    <w:rsid w:val="00CD3337"/>
    <w:rsid w:val="00CD4911"/>
    <w:rsid w:val="00CD5059"/>
    <w:rsid w:val="00CD5585"/>
    <w:rsid w:val="00CD55AA"/>
    <w:rsid w:val="00CD63EB"/>
    <w:rsid w:val="00CD7496"/>
    <w:rsid w:val="00CE17E0"/>
    <w:rsid w:val="00CE19A4"/>
    <w:rsid w:val="00CE2011"/>
    <w:rsid w:val="00CE3057"/>
    <w:rsid w:val="00CE38E4"/>
    <w:rsid w:val="00CE3AB1"/>
    <w:rsid w:val="00CE6BF9"/>
    <w:rsid w:val="00CE73AA"/>
    <w:rsid w:val="00CE7451"/>
    <w:rsid w:val="00CF073B"/>
    <w:rsid w:val="00CF0E81"/>
    <w:rsid w:val="00CF3BE7"/>
    <w:rsid w:val="00CF6927"/>
    <w:rsid w:val="00D00294"/>
    <w:rsid w:val="00D02552"/>
    <w:rsid w:val="00D033AE"/>
    <w:rsid w:val="00D1047B"/>
    <w:rsid w:val="00D119B9"/>
    <w:rsid w:val="00D14B7C"/>
    <w:rsid w:val="00D15290"/>
    <w:rsid w:val="00D154CB"/>
    <w:rsid w:val="00D20356"/>
    <w:rsid w:val="00D23164"/>
    <w:rsid w:val="00D24832"/>
    <w:rsid w:val="00D25416"/>
    <w:rsid w:val="00D27292"/>
    <w:rsid w:val="00D272B0"/>
    <w:rsid w:val="00D275C3"/>
    <w:rsid w:val="00D27D87"/>
    <w:rsid w:val="00D316EB"/>
    <w:rsid w:val="00D31DA2"/>
    <w:rsid w:val="00D3315B"/>
    <w:rsid w:val="00D3354C"/>
    <w:rsid w:val="00D36377"/>
    <w:rsid w:val="00D364D6"/>
    <w:rsid w:val="00D36945"/>
    <w:rsid w:val="00D41FD6"/>
    <w:rsid w:val="00D43390"/>
    <w:rsid w:val="00D4570D"/>
    <w:rsid w:val="00D46D13"/>
    <w:rsid w:val="00D50937"/>
    <w:rsid w:val="00D50CE8"/>
    <w:rsid w:val="00D51083"/>
    <w:rsid w:val="00D52587"/>
    <w:rsid w:val="00D55B02"/>
    <w:rsid w:val="00D617B0"/>
    <w:rsid w:val="00D61E70"/>
    <w:rsid w:val="00D61EAA"/>
    <w:rsid w:val="00D712C9"/>
    <w:rsid w:val="00D73ADF"/>
    <w:rsid w:val="00D74D36"/>
    <w:rsid w:val="00D750C2"/>
    <w:rsid w:val="00D7798C"/>
    <w:rsid w:val="00D80E7D"/>
    <w:rsid w:val="00D82B16"/>
    <w:rsid w:val="00D83377"/>
    <w:rsid w:val="00D83A10"/>
    <w:rsid w:val="00D8578D"/>
    <w:rsid w:val="00D858B1"/>
    <w:rsid w:val="00D86DA7"/>
    <w:rsid w:val="00D932EE"/>
    <w:rsid w:val="00D946B5"/>
    <w:rsid w:val="00D950C6"/>
    <w:rsid w:val="00D953EB"/>
    <w:rsid w:val="00D96318"/>
    <w:rsid w:val="00D97B1F"/>
    <w:rsid w:val="00DA1F29"/>
    <w:rsid w:val="00DA509A"/>
    <w:rsid w:val="00DA6582"/>
    <w:rsid w:val="00DA6931"/>
    <w:rsid w:val="00DA7614"/>
    <w:rsid w:val="00DB2F47"/>
    <w:rsid w:val="00DB35C7"/>
    <w:rsid w:val="00DB4702"/>
    <w:rsid w:val="00DB507C"/>
    <w:rsid w:val="00DC3F98"/>
    <w:rsid w:val="00DC408F"/>
    <w:rsid w:val="00DC5959"/>
    <w:rsid w:val="00DC63F0"/>
    <w:rsid w:val="00DD440B"/>
    <w:rsid w:val="00DD50E7"/>
    <w:rsid w:val="00DD6A7B"/>
    <w:rsid w:val="00DD7621"/>
    <w:rsid w:val="00DD7D31"/>
    <w:rsid w:val="00DE091E"/>
    <w:rsid w:val="00DE13D1"/>
    <w:rsid w:val="00DE19CF"/>
    <w:rsid w:val="00DE2B26"/>
    <w:rsid w:val="00DE2CF4"/>
    <w:rsid w:val="00DE2F44"/>
    <w:rsid w:val="00DE6E15"/>
    <w:rsid w:val="00DF2D15"/>
    <w:rsid w:val="00DF3269"/>
    <w:rsid w:val="00DF3A3D"/>
    <w:rsid w:val="00DF58BF"/>
    <w:rsid w:val="00E008B6"/>
    <w:rsid w:val="00E014DD"/>
    <w:rsid w:val="00E01CDC"/>
    <w:rsid w:val="00E04532"/>
    <w:rsid w:val="00E04FAE"/>
    <w:rsid w:val="00E06ADE"/>
    <w:rsid w:val="00E106B6"/>
    <w:rsid w:val="00E10C71"/>
    <w:rsid w:val="00E1420D"/>
    <w:rsid w:val="00E14C02"/>
    <w:rsid w:val="00E17053"/>
    <w:rsid w:val="00E17316"/>
    <w:rsid w:val="00E24552"/>
    <w:rsid w:val="00E2497E"/>
    <w:rsid w:val="00E25A2E"/>
    <w:rsid w:val="00E25CE5"/>
    <w:rsid w:val="00E26599"/>
    <w:rsid w:val="00E26B59"/>
    <w:rsid w:val="00E318D5"/>
    <w:rsid w:val="00E331AE"/>
    <w:rsid w:val="00E3361E"/>
    <w:rsid w:val="00E3513F"/>
    <w:rsid w:val="00E35B83"/>
    <w:rsid w:val="00E4238A"/>
    <w:rsid w:val="00E427F2"/>
    <w:rsid w:val="00E46183"/>
    <w:rsid w:val="00E47BFA"/>
    <w:rsid w:val="00E50687"/>
    <w:rsid w:val="00E51371"/>
    <w:rsid w:val="00E528D5"/>
    <w:rsid w:val="00E53D91"/>
    <w:rsid w:val="00E555D5"/>
    <w:rsid w:val="00E60748"/>
    <w:rsid w:val="00E62802"/>
    <w:rsid w:val="00E649D2"/>
    <w:rsid w:val="00E6587B"/>
    <w:rsid w:val="00E66B93"/>
    <w:rsid w:val="00E67841"/>
    <w:rsid w:val="00E70555"/>
    <w:rsid w:val="00E70ED6"/>
    <w:rsid w:val="00E717F1"/>
    <w:rsid w:val="00E71DE7"/>
    <w:rsid w:val="00E71FA7"/>
    <w:rsid w:val="00E72BA5"/>
    <w:rsid w:val="00E731D5"/>
    <w:rsid w:val="00E73BB6"/>
    <w:rsid w:val="00E7481A"/>
    <w:rsid w:val="00E77C7A"/>
    <w:rsid w:val="00E77EB3"/>
    <w:rsid w:val="00E80925"/>
    <w:rsid w:val="00E819A8"/>
    <w:rsid w:val="00E85435"/>
    <w:rsid w:val="00E85DA7"/>
    <w:rsid w:val="00E86D01"/>
    <w:rsid w:val="00E903EF"/>
    <w:rsid w:val="00E9072F"/>
    <w:rsid w:val="00E907D7"/>
    <w:rsid w:val="00E92628"/>
    <w:rsid w:val="00E92977"/>
    <w:rsid w:val="00EA1640"/>
    <w:rsid w:val="00EA2187"/>
    <w:rsid w:val="00EA2D1D"/>
    <w:rsid w:val="00EA662F"/>
    <w:rsid w:val="00EA6E07"/>
    <w:rsid w:val="00EB0994"/>
    <w:rsid w:val="00EB09DF"/>
    <w:rsid w:val="00EB0CC9"/>
    <w:rsid w:val="00EB0F65"/>
    <w:rsid w:val="00EB15C6"/>
    <w:rsid w:val="00EB46E9"/>
    <w:rsid w:val="00EB77E1"/>
    <w:rsid w:val="00EC3B39"/>
    <w:rsid w:val="00EC3C48"/>
    <w:rsid w:val="00EC3CEA"/>
    <w:rsid w:val="00EC4423"/>
    <w:rsid w:val="00EC4AA2"/>
    <w:rsid w:val="00EC4C0A"/>
    <w:rsid w:val="00EC7A31"/>
    <w:rsid w:val="00ED07F9"/>
    <w:rsid w:val="00ED191D"/>
    <w:rsid w:val="00ED256D"/>
    <w:rsid w:val="00ED2E81"/>
    <w:rsid w:val="00ED5108"/>
    <w:rsid w:val="00ED5220"/>
    <w:rsid w:val="00ED5BAF"/>
    <w:rsid w:val="00ED6CC6"/>
    <w:rsid w:val="00EE08A6"/>
    <w:rsid w:val="00EE0EDB"/>
    <w:rsid w:val="00EE14FF"/>
    <w:rsid w:val="00EE222C"/>
    <w:rsid w:val="00EE3378"/>
    <w:rsid w:val="00EE67C7"/>
    <w:rsid w:val="00EF3166"/>
    <w:rsid w:val="00EF370D"/>
    <w:rsid w:val="00EF5BE9"/>
    <w:rsid w:val="00EF6025"/>
    <w:rsid w:val="00EF6B3D"/>
    <w:rsid w:val="00EF705D"/>
    <w:rsid w:val="00F0069D"/>
    <w:rsid w:val="00F012D0"/>
    <w:rsid w:val="00F02C95"/>
    <w:rsid w:val="00F039BC"/>
    <w:rsid w:val="00F03A54"/>
    <w:rsid w:val="00F061C6"/>
    <w:rsid w:val="00F0704B"/>
    <w:rsid w:val="00F072FA"/>
    <w:rsid w:val="00F07C36"/>
    <w:rsid w:val="00F103E4"/>
    <w:rsid w:val="00F120DB"/>
    <w:rsid w:val="00F12C69"/>
    <w:rsid w:val="00F1356B"/>
    <w:rsid w:val="00F201ED"/>
    <w:rsid w:val="00F20291"/>
    <w:rsid w:val="00F20BF5"/>
    <w:rsid w:val="00F22CA4"/>
    <w:rsid w:val="00F25549"/>
    <w:rsid w:val="00F30E93"/>
    <w:rsid w:val="00F3311A"/>
    <w:rsid w:val="00F3525E"/>
    <w:rsid w:val="00F37A3E"/>
    <w:rsid w:val="00F41E7E"/>
    <w:rsid w:val="00F427F8"/>
    <w:rsid w:val="00F42DB5"/>
    <w:rsid w:val="00F4307F"/>
    <w:rsid w:val="00F435DE"/>
    <w:rsid w:val="00F4360C"/>
    <w:rsid w:val="00F4586A"/>
    <w:rsid w:val="00F47155"/>
    <w:rsid w:val="00F50262"/>
    <w:rsid w:val="00F51D31"/>
    <w:rsid w:val="00F5572E"/>
    <w:rsid w:val="00F56AD7"/>
    <w:rsid w:val="00F60A0F"/>
    <w:rsid w:val="00F611FB"/>
    <w:rsid w:val="00F6416E"/>
    <w:rsid w:val="00F649FD"/>
    <w:rsid w:val="00F653DD"/>
    <w:rsid w:val="00F65E26"/>
    <w:rsid w:val="00F6695F"/>
    <w:rsid w:val="00F6757D"/>
    <w:rsid w:val="00F70008"/>
    <w:rsid w:val="00F74C9B"/>
    <w:rsid w:val="00F8081A"/>
    <w:rsid w:val="00F816E9"/>
    <w:rsid w:val="00F820D5"/>
    <w:rsid w:val="00F8254D"/>
    <w:rsid w:val="00F82EA5"/>
    <w:rsid w:val="00F8340A"/>
    <w:rsid w:val="00F908FD"/>
    <w:rsid w:val="00F93782"/>
    <w:rsid w:val="00F95471"/>
    <w:rsid w:val="00FA08C7"/>
    <w:rsid w:val="00FA1BC0"/>
    <w:rsid w:val="00FA354F"/>
    <w:rsid w:val="00FA4016"/>
    <w:rsid w:val="00FA4715"/>
    <w:rsid w:val="00FA5330"/>
    <w:rsid w:val="00FA593B"/>
    <w:rsid w:val="00FA640A"/>
    <w:rsid w:val="00FA7648"/>
    <w:rsid w:val="00FB005C"/>
    <w:rsid w:val="00FB3372"/>
    <w:rsid w:val="00FB44BB"/>
    <w:rsid w:val="00FB6581"/>
    <w:rsid w:val="00FB6973"/>
    <w:rsid w:val="00FC0D75"/>
    <w:rsid w:val="00FC2E91"/>
    <w:rsid w:val="00FC2FD7"/>
    <w:rsid w:val="00FC388E"/>
    <w:rsid w:val="00FC48C4"/>
    <w:rsid w:val="00FC4A83"/>
    <w:rsid w:val="00FC5B2B"/>
    <w:rsid w:val="00FC6122"/>
    <w:rsid w:val="00FC7854"/>
    <w:rsid w:val="00FD2238"/>
    <w:rsid w:val="00FD2258"/>
    <w:rsid w:val="00FD3A4C"/>
    <w:rsid w:val="00FE1C04"/>
    <w:rsid w:val="00FE3CB4"/>
    <w:rsid w:val="00FE4670"/>
    <w:rsid w:val="00FE696C"/>
    <w:rsid w:val="00FE71B4"/>
    <w:rsid w:val="00FF2F18"/>
    <w:rsid w:val="00FF4138"/>
    <w:rsid w:val="00FF4298"/>
    <w:rsid w:val="00FF5DBE"/>
    <w:rsid w:val="00FF64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4EBE"/>
    <w:pPr>
      <w:suppressAutoHyphens/>
      <w:spacing w:after="120"/>
      <w:jc w:val="both"/>
    </w:pPr>
    <w:rPr>
      <w:rFonts w:ascii="Calibri" w:hAnsi="Calibri" w:cs="Calibri"/>
      <w:sz w:val="22"/>
      <w:szCs w:val="24"/>
      <w:lang w:val="en-GB" w:eastAsia="zh-CN"/>
    </w:rPr>
  </w:style>
  <w:style w:type="paragraph" w:styleId="1">
    <w:name w:val="heading 1"/>
    <w:basedOn w:val="a"/>
    <w:next w:val="a"/>
    <w:link w:val="1Char"/>
    <w:qFormat/>
    <w:rsid w:val="00684E0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84E0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H3,H31,H32,H311,h31,H33,H312,h32,H34,H313,h33,H35,H314,h34,H321,H3111,h311,H36,H315,h35,H322,H3112,h312,H331,H3121,h321,H341,H3131,h331,H351,H3141,h341,H37,H316,h36,H323,H3113,h313,H332,H3122,h322,H342,H3132,h332,H352,H3142,h342,H38"/>
    <w:basedOn w:val="a"/>
    <w:next w:val="a"/>
    <w:link w:val="3Char"/>
    <w:qFormat/>
    <w:rsid w:val="00684E0C"/>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84E0C"/>
    <w:pPr>
      <w:keepNext/>
      <w:spacing w:before="240" w:after="60"/>
      <w:outlineLvl w:val="3"/>
    </w:pPr>
    <w:rPr>
      <w:rFonts w:ascii="Arial" w:hAnsi="Arial" w:cs="Times New Roman"/>
      <w:b/>
      <w:bCs/>
      <w:szCs w:val="28"/>
    </w:rPr>
  </w:style>
  <w:style w:type="paragraph" w:styleId="5">
    <w:name w:val="heading 5"/>
    <w:basedOn w:val="a"/>
    <w:next w:val="a"/>
    <w:link w:val="5Char"/>
    <w:qFormat/>
    <w:rsid w:val="00684E0C"/>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6">
    <w:name w:val="heading 6"/>
    <w:basedOn w:val="a"/>
    <w:next w:val="a"/>
    <w:link w:val="6Char"/>
    <w:qFormat/>
    <w:rsid w:val="00B5693E"/>
    <w:pPr>
      <w:suppressAutoHyphens w:val="0"/>
      <w:spacing w:before="240" w:after="60"/>
      <w:jc w:val="center"/>
      <w:outlineLvl w:val="5"/>
    </w:pPr>
    <w:rPr>
      <w:rFonts w:ascii="Times New Roman" w:hAnsi="Times New Roman" w:cs="Times New Roman"/>
      <w:b/>
      <w:bCs/>
      <w:szCs w:val="22"/>
      <w:lang w:val="en-US" w:eastAsia="el-GR"/>
    </w:rPr>
  </w:style>
  <w:style w:type="paragraph" w:styleId="7">
    <w:name w:val="heading 7"/>
    <w:basedOn w:val="a"/>
    <w:next w:val="a"/>
    <w:link w:val="7Char"/>
    <w:qFormat/>
    <w:rsid w:val="00B5693E"/>
    <w:pPr>
      <w:suppressAutoHyphens w:val="0"/>
      <w:spacing w:before="240" w:after="60"/>
      <w:jc w:val="center"/>
      <w:outlineLvl w:val="6"/>
    </w:pPr>
    <w:rPr>
      <w:rFonts w:ascii="Times New Roman" w:hAnsi="Times New Roman" w:cs="Times New Roman"/>
      <w:sz w:val="24"/>
      <w:lang w:val="en-US" w:eastAsia="el-GR"/>
    </w:rPr>
  </w:style>
  <w:style w:type="paragraph" w:styleId="8">
    <w:name w:val="heading 8"/>
    <w:basedOn w:val="a"/>
    <w:next w:val="a"/>
    <w:link w:val="8Char"/>
    <w:qFormat/>
    <w:rsid w:val="00B5693E"/>
    <w:pPr>
      <w:suppressAutoHyphens w:val="0"/>
      <w:spacing w:before="240" w:after="60"/>
      <w:jc w:val="center"/>
      <w:outlineLvl w:val="7"/>
    </w:pPr>
    <w:rPr>
      <w:rFonts w:ascii="Times New Roman" w:hAnsi="Times New Roman" w:cs="Times New Roman"/>
      <w:i/>
      <w:iCs/>
      <w:sz w:val="24"/>
      <w:lang w:val="en-US" w:eastAsia="el-GR"/>
    </w:rPr>
  </w:style>
  <w:style w:type="paragraph" w:styleId="9">
    <w:name w:val="heading 9"/>
    <w:basedOn w:val="a"/>
    <w:next w:val="a"/>
    <w:link w:val="9Char"/>
    <w:qFormat/>
    <w:rsid w:val="00B5693E"/>
    <w:pPr>
      <w:suppressAutoHyphens w:val="0"/>
      <w:spacing w:before="240" w:after="60"/>
      <w:jc w:val="center"/>
      <w:outlineLvl w:val="8"/>
    </w:pPr>
    <w:rPr>
      <w:rFonts w:ascii="Arial" w:hAnsi="Arial" w:cs="Arial"/>
      <w:szCs w:val="22"/>
      <w:lang w:val="en-US"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84E0C"/>
  </w:style>
  <w:style w:type="character" w:customStyle="1" w:styleId="WW8Num1z1">
    <w:name w:val="WW8Num1z1"/>
    <w:rsid w:val="00684E0C"/>
  </w:style>
  <w:style w:type="character" w:customStyle="1" w:styleId="WW8Num1z2">
    <w:name w:val="WW8Num1z2"/>
    <w:rsid w:val="00684E0C"/>
  </w:style>
  <w:style w:type="character" w:customStyle="1" w:styleId="WW8Num1z3">
    <w:name w:val="WW8Num1z3"/>
    <w:rsid w:val="00684E0C"/>
  </w:style>
  <w:style w:type="character" w:customStyle="1" w:styleId="WW8Num1z4">
    <w:name w:val="WW8Num1z4"/>
    <w:rsid w:val="00684E0C"/>
    <w:rPr>
      <w:rFonts w:ascii="Arial" w:hAnsi="Arial" w:cs="Times New Roman"/>
      <w:b w:val="0"/>
      <w:i w:val="0"/>
      <w:sz w:val="20"/>
      <w:szCs w:val="20"/>
    </w:rPr>
  </w:style>
  <w:style w:type="character" w:customStyle="1" w:styleId="WW8Num1z5">
    <w:name w:val="WW8Num1z5"/>
    <w:rsid w:val="00684E0C"/>
  </w:style>
  <w:style w:type="character" w:customStyle="1" w:styleId="WW8Num1z6">
    <w:name w:val="WW8Num1z6"/>
    <w:rsid w:val="00684E0C"/>
  </w:style>
  <w:style w:type="character" w:customStyle="1" w:styleId="WW8Num1z7">
    <w:name w:val="WW8Num1z7"/>
    <w:rsid w:val="00684E0C"/>
  </w:style>
  <w:style w:type="character" w:customStyle="1" w:styleId="WW8Num1z8">
    <w:name w:val="WW8Num1z8"/>
    <w:rsid w:val="00684E0C"/>
  </w:style>
  <w:style w:type="character" w:customStyle="1" w:styleId="WW8Num2z0">
    <w:name w:val="WW8Num2z0"/>
    <w:rsid w:val="00684E0C"/>
    <w:rPr>
      <w:rFonts w:ascii="Symbol" w:hAnsi="Symbol" w:cs="Symbol"/>
      <w:lang w:val="el-GR"/>
    </w:rPr>
  </w:style>
  <w:style w:type="character" w:customStyle="1" w:styleId="WW8Num3z0">
    <w:name w:val="WW8Num3z0"/>
    <w:rsid w:val="00684E0C"/>
    <w:rPr>
      <w:lang w:val="el-GR"/>
    </w:rPr>
  </w:style>
  <w:style w:type="character" w:customStyle="1" w:styleId="WW8Num4z0">
    <w:name w:val="WW8Num4z0"/>
    <w:rsid w:val="00684E0C"/>
    <w:rPr>
      <w:rFonts w:ascii="Webdings" w:hAnsi="Webdings" w:cs="Webdings"/>
      <w:color w:val="333399"/>
      <w:sz w:val="16"/>
    </w:rPr>
  </w:style>
  <w:style w:type="character" w:customStyle="1" w:styleId="WW8Num5z0">
    <w:name w:val="WW8Num5z0"/>
    <w:rsid w:val="00684E0C"/>
    <w:rPr>
      <w:lang w:val="el-GR"/>
    </w:rPr>
  </w:style>
  <w:style w:type="character" w:customStyle="1" w:styleId="WW8Num6z0">
    <w:name w:val="WW8Num6z0"/>
    <w:rsid w:val="00684E0C"/>
    <w:rPr>
      <w:b/>
      <w:bCs/>
      <w:szCs w:val="22"/>
      <w:lang w:val="el-GR"/>
    </w:rPr>
  </w:style>
  <w:style w:type="character" w:customStyle="1" w:styleId="WW8Num6z1">
    <w:name w:val="WW8Num6z1"/>
    <w:rsid w:val="00684E0C"/>
  </w:style>
  <w:style w:type="character" w:customStyle="1" w:styleId="WW8Num6z2">
    <w:name w:val="WW8Num6z2"/>
    <w:rsid w:val="00684E0C"/>
  </w:style>
  <w:style w:type="character" w:customStyle="1" w:styleId="WW8Num6z3">
    <w:name w:val="WW8Num6z3"/>
    <w:rsid w:val="00684E0C"/>
  </w:style>
  <w:style w:type="character" w:customStyle="1" w:styleId="WW8Num6z4">
    <w:name w:val="WW8Num6z4"/>
    <w:rsid w:val="00684E0C"/>
  </w:style>
  <w:style w:type="character" w:customStyle="1" w:styleId="WW8Num6z5">
    <w:name w:val="WW8Num6z5"/>
    <w:rsid w:val="00684E0C"/>
  </w:style>
  <w:style w:type="character" w:customStyle="1" w:styleId="WW8Num6z6">
    <w:name w:val="WW8Num6z6"/>
    <w:rsid w:val="00684E0C"/>
  </w:style>
  <w:style w:type="character" w:customStyle="1" w:styleId="WW8Num6z7">
    <w:name w:val="WW8Num6z7"/>
    <w:rsid w:val="00684E0C"/>
  </w:style>
  <w:style w:type="character" w:customStyle="1" w:styleId="WW8Num6z8">
    <w:name w:val="WW8Num6z8"/>
    <w:rsid w:val="00684E0C"/>
  </w:style>
  <w:style w:type="character" w:customStyle="1" w:styleId="WW8Num7z0">
    <w:name w:val="WW8Num7z0"/>
    <w:rsid w:val="00684E0C"/>
    <w:rPr>
      <w:b/>
      <w:bCs/>
      <w:szCs w:val="22"/>
      <w:lang w:val="el-GR"/>
    </w:rPr>
  </w:style>
  <w:style w:type="character" w:customStyle="1" w:styleId="WW8Num7z1">
    <w:name w:val="WW8Num7z1"/>
    <w:rsid w:val="00684E0C"/>
    <w:rPr>
      <w:rFonts w:eastAsia="Calibri"/>
      <w:lang w:val="el-GR"/>
    </w:rPr>
  </w:style>
  <w:style w:type="character" w:customStyle="1" w:styleId="WW8Num7z2">
    <w:name w:val="WW8Num7z2"/>
    <w:rsid w:val="00684E0C"/>
  </w:style>
  <w:style w:type="character" w:customStyle="1" w:styleId="WW8Num7z3">
    <w:name w:val="WW8Num7z3"/>
    <w:rsid w:val="00684E0C"/>
  </w:style>
  <w:style w:type="character" w:customStyle="1" w:styleId="WW8Num7z4">
    <w:name w:val="WW8Num7z4"/>
    <w:rsid w:val="00684E0C"/>
  </w:style>
  <w:style w:type="character" w:customStyle="1" w:styleId="WW8Num7z5">
    <w:name w:val="WW8Num7z5"/>
    <w:rsid w:val="00684E0C"/>
  </w:style>
  <w:style w:type="character" w:customStyle="1" w:styleId="WW8Num7z6">
    <w:name w:val="WW8Num7z6"/>
    <w:rsid w:val="00684E0C"/>
  </w:style>
  <w:style w:type="character" w:customStyle="1" w:styleId="WW8Num7z7">
    <w:name w:val="WW8Num7z7"/>
    <w:rsid w:val="00684E0C"/>
  </w:style>
  <w:style w:type="character" w:customStyle="1" w:styleId="WW8Num7z8">
    <w:name w:val="WW8Num7z8"/>
    <w:rsid w:val="00684E0C"/>
  </w:style>
  <w:style w:type="character" w:customStyle="1" w:styleId="WW8Num8z0">
    <w:name w:val="WW8Num8z0"/>
    <w:rsid w:val="00684E0C"/>
    <w:rPr>
      <w:rFonts w:ascii="Symbol" w:hAnsi="Symbol" w:cs="OpenSymbol"/>
      <w:color w:val="5B9BD5"/>
    </w:rPr>
  </w:style>
  <w:style w:type="character" w:customStyle="1" w:styleId="WW8Num9z0">
    <w:name w:val="WW8Num9z0"/>
    <w:rsid w:val="00684E0C"/>
    <w:rPr>
      <w:rFonts w:ascii="Angsana New" w:hAnsi="Angsana New" w:cs="Angsana New"/>
      <w:color w:val="000000"/>
      <w:kern w:val="1"/>
      <w:szCs w:val="22"/>
      <w:shd w:val="clear" w:color="auto" w:fill="FFFFFF"/>
      <w:lang w:val="el-GR"/>
    </w:rPr>
  </w:style>
  <w:style w:type="character" w:customStyle="1" w:styleId="WW8Num10z0">
    <w:name w:val="WW8Num10z0"/>
    <w:rsid w:val="00684E0C"/>
    <w:rPr>
      <w:rFonts w:ascii="Symbol" w:hAnsi="Symbol" w:cs="Symbol"/>
      <w:kern w:val="1"/>
      <w:shd w:val="clear" w:color="auto" w:fill="C0C0C0"/>
      <w:lang w:val="el-GR"/>
    </w:rPr>
  </w:style>
  <w:style w:type="character" w:customStyle="1" w:styleId="WW8Num10z1">
    <w:name w:val="WW8Num10z1"/>
    <w:rsid w:val="00684E0C"/>
  </w:style>
  <w:style w:type="character" w:customStyle="1" w:styleId="WW8Num10z2">
    <w:name w:val="WW8Num10z2"/>
    <w:rsid w:val="00684E0C"/>
  </w:style>
  <w:style w:type="character" w:customStyle="1" w:styleId="WW8Num10z3">
    <w:name w:val="WW8Num10z3"/>
    <w:rsid w:val="00684E0C"/>
  </w:style>
  <w:style w:type="character" w:customStyle="1" w:styleId="WW8Num10z4">
    <w:name w:val="WW8Num10z4"/>
    <w:rsid w:val="00684E0C"/>
  </w:style>
  <w:style w:type="character" w:customStyle="1" w:styleId="WW8Num10z5">
    <w:name w:val="WW8Num10z5"/>
    <w:rsid w:val="00684E0C"/>
  </w:style>
  <w:style w:type="character" w:customStyle="1" w:styleId="WW8Num10z6">
    <w:name w:val="WW8Num10z6"/>
    <w:rsid w:val="00684E0C"/>
  </w:style>
  <w:style w:type="character" w:customStyle="1" w:styleId="WW8Num10z7">
    <w:name w:val="WW8Num10z7"/>
    <w:rsid w:val="00684E0C"/>
  </w:style>
  <w:style w:type="character" w:customStyle="1" w:styleId="WW8Num10z8">
    <w:name w:val="WW8Num10z8"/>
    <w:rsid w:val="00684E0C"/>
  </w:style>
  <w:style w:type="character" w:customStyle="1" w:styleId="WW8Num8z1">
    <w:name w:val="WW8Num8z1"/>
    <w:rsid w:val="00684E0C"/>
    <w:rPr>
      <w:rFonts w:eastAsia="Calibri"/>
      <w:lang w:val="el-GR"/>
    </w:rPr>
  </w:style>
  <w:style w:type="character" w:customStyle="1" w:styleId="WW8Num8z2">
    <w:name w:val="WW8Num8z2"/>
    <w:rsid w:val="00684E0C"/>
  </w:style>
  <w:style w:type="character" w:customStyle="1" w:styleId="WW8Num8z3">
    <w:name w:val="WW8Num8z3"/>
    <w:rsid w:val="00684E0C"/>
  </w:style>
  <w:style w:type="character" w:customStyle="1" w:styleId="WW8Num8z4">
    <w:name w:val="WW8Num8z4"/>
    <w:rsid w:val="00684E0C"/>
  </w:style>
  <w:style w:type="character" w:customStyle="1" w:styleId="WW8Num8z5">
    <w:name w:val="WW8Num8z5"/>
    <w:rsid w:val="00684E0C"/>
  </w:style>
  <w:style w:type="character" w:customStyle="1" w:styleId="WW8Num8z6">
    <w:name w:val="WW8Num8z6"/>
    <w:rsid w:val="00684E0C"/>
  </w:style>
  <w:style w:type="character" w:customStyle="1" w:styleId="WW8Num8z7">
    <w:name w:val="WW8Num8z7"/>
    <w:rsid w:val="00684E0C"/>
  </w:style>
  <w:style w:type="character" w:customStyle="1" w:styleId="WW8Num8z8">
    <w:name w:val="WW8Num8z8"/>
    <w:rsid w:val="00684E0C"/>
  </w:style>
  <w:style w:type="character" w:customStyle="1" w:styleId="WW8Num11z0">
    <w:name w:val="WW8Num11z0"/>
    <w:rsid w:val="00684E0C"/>
    <w:rPr>
      <w:rFonts w:ascii="Symbol" w:hAnsi="Symbol" w:cs="Symbol"/>
      <w:kern w:val="1"/>
      <w:shd w:val="clear" w:color="auto" w:fill="C0C0C0"/>
      <w:lang w:val="el-GR"/>
    </w:rPr>
  </w:style>
  <w:style w:type="character" w:customStyle="1" w:styleId="WW8Num11z1">
    <w:name w:val="WW8Num11z1"/>
    <w:rsid w:val="00684E0C"/>
  </w:style>
  <w:style w:type="character" w:customStyle="1" w:styleId="WW8Num11z2">
    <w:name w:val="WW8Num11z2"/>
    <w:rsid w:val="00684E0C"/>
  </w:style>
  <w:style w:type="character" w:customStyle="1" w:styleId="WW8Num11z3">
    <w:name w:val="WW8Num11z3"/>
    <w:rsid w:val="00684E0C"/>
  </w:style>
  <w:style w:type="character" w:customStyle="1" w:styleId="WW8Num11z4">
    <w:name w:val="WW8Num11z4"/>
    <w:rsid w:val="00684E0C"/>
  </w:style>
  <w:style w:type="character" w:customStyle="1" w:styleId="WW8Num11z5">
    <w:name w:val="WW8Num11z5"/>
    <w:rsid w:val="00684E0C"/>
  </w:style>
  <w:style w:type="character" w:customStyle="1" w:styleId="WW8Num11z6">
    <w:name w:val="WW8Num11z6"/>
    <w:rsid w:val="00684E0C"/>
  </w:style>
  <w:style w:type="character" w:customStyle="1" w:styleId="WW8Num11z7">
    <w:name w:val="WW8Num11z7"/>
    <w:rsid w:val="00684E0C"/>
  </w:style>
  <w:style w:type="character" w:customStyle="1" w:styleId="WW8Num11z8">
    <w:name w:val="WW8Num11z8"/>
    <w:rsid w:val="00684E0C"/>
  </w:style>
  <w:style w:type="character" w:customStyle="1" w:styleId="0">
    <w:name w:val="Προεπιλεγμένη γραμματοσειρά_0"/>
    <w:rsid w:val="00684E0C"/>
  </w:style>
  <w:style w:type="character" w:customStyle="1" w:styleId="40">
    <w:name w:val="Προεπιλεγμένη γραμματοσειρά4"/>
    <w:rsid w:val="00684E0C"/>
  </w:style>
  <w:style w:type="character" w:customStyle="1" w:styleId="WW8Num2z1">
    <w:name w:val="WW8Num2z1"/>
    <w:rsid w:val="00684E0C"/>
  </w:style>
  <w:style w:type="character" w:customStyle="1" w:styleId="WW8Num2z2">
    <w:name w:val="WW8Num2z2"/>
    <w:rsid w:val="00684E0C"/>
  </w:style>
  <w:style w:type="character" w:customStyle="1" w:styleId="WW8Num2z3">
    <w:name w:val="WW8Num2z3"/>
    <w:rsid w:val="00684E0C"/>
  </w:style>
  <w:style w:type="character" w:customStyle="1" w:styleId="WW8Num2z4">
    <w:name w:val="WW8Num2z4"/>
    <w:rsid w:val="00684E0C"/>
    <w:rPr>
      <w:rFonts w:ascii="Arial" w:hAnsi="Arial" w:cs="Times New Roman"/>
      <w:b w:val="0"/>
      <w:i w:val="0"/>
      <w:sz w:val="20"/>
      <w:szCs w:val="20"/>
    </w:rPr>
  </w:style>
  <w:style w:type="character" w:customStyle="1" w:styleId="WW8Num2z5">
    <w:name w:val="WW8Num2z5"/>
    <w:rsid w:val="00684E0C"/>
  </w:style>
  <w:style w:type="character" w:customStyle="1" w:styleId="WW8Num2z6">
    <w:name w:val="WW8Num2z6"/>
    <w:rsid w:val="00684E0C"/>
  </w:style>
  <w:style w:type="character" w:customStyle="1" w:styleId="WW8Num2z7">
    <w:name w:val="WW8Num2z7"/>
    <w:rsid w:val="00684E0C"/>
  </w:style>
  <w:style w:type="character" w:customStyle="1" w:styleId="WW8Num2z8">
    <w:name w:val="WW8Num2z8"/>
    <w:rsid w:val="00684E0C"/>
  </w:style>
  <w:style w:type="character" w:customStyle="1" w:styleId="WW8Num9z1">
    <w:name w:val="WW8Num9z1"/>
    <w:rsid w:val="00684E0C"/>
    <w:rPr>
      <w:rFonts w:eastAsia="Calibri"/>
      <w:lang w:val="el-GR"/>
    </w:rPr>
  </w:style>
  <w:style w:type="character" w:customStyle="1" w:styleId="WW8Num9z2">
    <w:name w:val="WW8Num9z2"/>
    <w:rsid w:val="00684E0C"/>
  </w:style>
  <w:style w:type="character" w:customStyle="1" w:styleId="WW8Num9z3">
    <w:name w:val="WW8Num9z3"/>
    <w:rsid w:val="00684E0C"/>
  </w:style>
  <w:style w:type="character" w:customStyle="1" w:styleId="WW8Num9z4">
    <w:name w:val="WW8Num9z4"/>
    <w:rsid w:val="00684E0C"/>
  </w:style>
  <w:style w:type="character" w:customStyle="1" w:styleId="WW8Num9z5">
    <w:name w:val="WW8Num9z5"/>
    <w:rsid w:val="00684E0C"/>
  </w:style>
  <w:style w:type="character" w:customStyle="1" w:styleId="WW8Num9z6">
    <w:name w:val="WW8Num9z6"/>
    <w:rsid w:val="00684E0C"/>
  </w:style>
  <w:style w:type="character" w:customStyle="1" w:styleId="WW8Num9z7">
    <w:name w:val="WW8Num9z7"/>
    <w:rsid w:val="00684E0C"/>
  </w:style>
  <w:style w:type="character" w:customStyle="1" w:styleId="WW8Num9z8">
    <w:name w:val="WW8Num9z8"/>
    <w:rsid w:val="00684E0C"/>
  </w:style>
  <w:style w:type="character" w:customStyle="1" w:styleId="WW-DefaultParagraphFont">
    <w:name w:val="WW-Default Paragraph Font"/>
    <w:rsid w:val="00684E0C"/>
  </w:style>
  <w:style w:type="character" w:customStyle="1" w:styleId="WW8Num12z0">
    <w:name w:val="WW8Num12z0"/>
    <w:rsid w:val="00684E0C"/>
    <w:rPr>
      <w:rFonts w:ascii="Symbol" w:hAnsi="Symbol" w:cs="Symbol"/>
    </w:rPr>
  </w:style>
  <w:style w:type="character" w:customStyle="1" w:styleId="WW8Num12z1">
    <w:name w:val="WW8Num12z1"/>
    <w:rsid w:val="00684E0C"/>
    <w:rPr>
      <w:rFonts w:ascii="Courier New" w:hAnsi="Courier New" w:cs="Courier New"/>
    </w:rPr>
  </w:style>
  <w:style w:type="character" w:customStyle="1" w:styleId="WW8Num12z2">
    <w:name w:val="WW8Num12z2"/>
    <w:rsid w:val="00684E0C"/>
    <w:rPr>
      <w:rFonts w:ascii="Wingdings" w:hAnsi="Wingdings" w:cs="Wingdings"/>
    </w:rPr>
  </w:style>
  <w:style w:type="character" w:customStyle="1" w:styleId="WW-DefaultParagraphFont1">
    <w:name w:val="WW-Default Paragraph Font1"/>
    <w:rsid w:val="00684E0C"/>
  </w:style>
  <w:style w:type="character" w:customStyle="1" w:styleId="WW-DefaultParagraphFont11">
    <w:name w:val="WW-Default Paragraph Font11"/>
    <w:rsid w:val="00684E0C"/>
  </w:style>
  <w:style w:type="character" w:customStyle="1" w:styleId="WW-DefaultParagraphFont111">
    <w:name w:val="WW-Default Paragraph Font111"/>
    <w:rsid w:val="00684E0C"/>
  </w:style>
  <w:style w:type="character" w:customStyle="1" w:styleId="30">
    <w:name w:val="Προεπιλεγμένη γραμματοσειρά3"/>
    <w:rsid w:val="00684E0C"/>
  </w:style>
  <w:style w:type="character" w:customStyle="1" w:styleId="WW-DefaultParagraphFont1111">
    <w:name w:val="WW-Default Paragraph Font1111"/>
    <w:rsid w:val="00684E0C"/>
  </w:style>
  <w:style w:type="character" w:customStyle="1" w:styleId="DefaultParagraphFont2">
    <w:name w:val="Default Paragraph Font2"/>
    <w:rsid w:val="00684E0C"/>
  </w:style>
  <w:style w:type="character" w:customStyle="1" w:styleId="WW8Num12z3">
    <w:name w:val="WW8Num12z3"/>
    <w:rsid w:val="00684E0C"/>
  </w:style>
  <w:style w:type="character" w:customStyle="1" w:styleId="WW8Num12z4">
    <w:name w:val="WW8Num12z4"/>
    <w:rsid w:val="00684E0C"/>
  </w:style>
  <w:style w:type="character" w:customStyle="1" w:styleId="WW8Num12z5">
    <w:name w:val="WW8Num12z5"/>
    <w:rsid w:val="00684E0C"/>
  </w:style>
  <w:style w:type="character" w:customStyle="1" w:styleId="WW8Num12z6">
    <w:name w:val="WW8Num12z6"/>
    <w:rsid w:val="00684E0C"/>
  </w:style>
  <w:style w:type="character" w:customStyle="1" w:styleId="WW8Num12z7">
    <w:name w:val="WW8Num12z7"/>
    <w:rsid w:val="00684E0C"/>
  </w:style>
  <w:style w:type="character" w:customStyle="1" w:styleId="WW8Num12z8">
    <w:name w:val="WW8Num12z8"/>
    <w:rsid w:val="00684E0C"/>
  </w:style>
  <w:style w:type="character" w:customStyle="1" w:styleId="WW8Num13z0">
    <w:name w:val="WW8Num13z0"/>
    <w:rsid w:val="00684E0C"/>
    <w:rPr>
      <w:rFonts w:ascii="Symbol" w:hAnsi="Symbol" w:cs="OpenSymbol"/>
    </w:rPr>
  </w:style>
  <w:style w:type="character" w:customStyle="1" w:styleId="WW-DefaultParagraphFont11111">
    <w:name w:val="WW-Default Paragraph Font11111"/>
    <w:rsid w:val="00684E0C"/>
  </w:style>
  <w:style w:type="character" w:customStyle="1" w:styleId="WW8Num13z1">
    <w:name w:val="WW8Num13z1"/>
    <w:rsid w:val="00684E0C"/>
    <w:rPr>
      <w:rFonts w:eastAsia="Calibri"/>
      <w:lang w:val="el-GR"/>
    </w:rPr>
  </w:style>
  <w:style w:type="character" w:customStyle="1" w:styleId="WW8Num13z2">
    <w:name w:val="WW8Num13z2"/>
    <w:rsid w:val="00684E0C"/>
  </w:style>
  <w:style w:type="character" w:customStyle="1" w:styleId="WW8Num13z3">
    <w:name w:val="WW8Num13z3"/>
    <w:rsid w:val="00684E0C"/>
  </w:style>
  <w:style w:type="character" w:customStyle="1" w:styleId="WW8Num13z4">
    <w:name w:val="WW8Num13z4"/>
    <w:rsid w:val="00684E0C"/>
  </w:style>
  <w:style w:type="character" w:customStyle="1" w:styleId="WW8Num13z5">
    <w:name w:val="WW8Num13z5"/>
    <w:rsid w:val="00684E0C"/>
  </w:style>
  <w:style w:type="character" w:customStyle="1" w:styleId="WW8Num13z6">
    <w:name w:val="WW8Num13z6"/>
    <w:rsid w:val="00684E0C"/>
  </w:style>
  <w:style w:type="character" w:customStyle="1" w:styleId="WW8Num13z7">
    <w:name w:val="WW8Num13z7"/>
    <w:rsid w:val="00684E0C"/>
  </w:style>
  <w:style w:type="character" w:customStyle="1" w:styleId="WW8Num13z8">
    <w:name w:val="WW8Num13z8"/>
    <w:rsid w:val="00684E0C"/>
  </w:style>
  <w:style w:type="character" w:customStyle="1" w:styleId="WW8Num14z0">
    <w:name w:val="WW8Num14z0"/>
    <w:rsid w:val="00684E0C"/>
    <w:rPr>
      <w:rFonts w:ascii="Symbol" w:hAnsi="Symbol" w:cs="OpenSymbol"/>
    </w:rPr>
  </w:style>
  <w:style w:type="character" w:customStyle="1" w:styleId="WW8Num14z1">
    <w:name w:val="WW8Num14z1"/>
    <w:rsid w:val="00684E0C"/>
  </w:style>
  <w:style w:type="character" w:customStyle="1" w:styleId="WW8Num14z2">
    <w:name w:val="WW8Num14z2"/>
    <w:rsid w:val="00684E0C"/>
  </w:style>
  <w:style w:type="character" w:customStyle="1" w:styleId="WW8Num14z3">
    <w:name w:val="WW8Num14z3"/>
    <w:rsid w:val="00684E0C"/>
  </w:style>
  <w:style w:type="character" w:customStyle="1" w:styleId="WW8Num14z4">
    <w:name w:val="WW8Num14z4"/>
    <w:rsid w:val="00684E0C"/>
  </w:style>
  <w:style w:type="character" w:customStyle="1" w:styleId="WW8Num14z5">
    <w:name w:val="WW8Num14z5"/>
    <w:rsid w:val="00684E0C"/>
  </w:style>
  <w:style w:type="character" w:customStyle="1" w:styleId="WW8Num14z6">
    <w:name w:val="WW8Num14z6"/>
    <w:rsid w:val="00684E0C"/>
  </w:style>
  <w:style w:type="character" w:customStyle="1" w:styleId="WW8Num14z7">
    <w:name w:val="WW8Num14z7"/>
    <w:rsid w:val="00684E0C"/>
  </w:style>
  <w:style w:type="character" w:customStyle="1" w:styleId="WW8Num14z8">
    <w:name w:val="WW8Num14z8"/>
    <w:rsid w:val="00684E0C"/>
  </w:style>
  <w:style w:type="character" w:customStyle="1" w:styleId="WW8Num15z0">
    <w:name w:val="WW8Num15z0"/>
    <w:rsid w:val="00684E0C"/>
  </w:style>
  <w:style w:type="character" w:customStyle="1" w:styleId="WW8Num15z1">
    <w:name w:val="WW8Num15z1"/>
    <w:rsid w:val="00684E0C"/>
  </w:style>
  <w:style w:type="character" w:customStyle="1" w:styleId="WW8Num15z2">
    <w:name w:val="WW8Num15z2"/>
    <w:rsid w:val="00684E0C"/>
  </w:style>
  <w:style w:type="character" w:customStyle="1" w:styleId="WW8Num15z3">
    <w:name w:val="WW8Num15z3"/>
    <w:rsid w:val="00684E0C"/>
  </w:style>
  <w:style w:type="character" w:customStyle="1" w:styleId="WW8Num15z4">
    <w:name w:val="WW8Num15z4"/>
    <w:rsid w:val="00684E0C"/>
  </w:style>
  <w:style w:type="character" w:customStyle="1" w:styleId="WW8Num15z5">
    <w:name w:val="WW8Num15z5"/>
    <w:rsid w:val="00684E0C"/>
  </w:style>
  <w:style w:type="character" w:customStyle="1" w:styleId="WW8Num15z6">
    <w:name w:val="WW8Num15z6"/>
    <w:rsid w:val="00684E0C"/>
  </w:style>
  <w:style w:type="character" w:customStyle="1" w:styleId="WW8Num15z7">
    <w:name w:val="WW8Num15z7"/>
    <w:rsid w:val="00684E0C"/>
  </w:style>
  <w:style w:type="character" w:customStyle="1" w:styleId="WW8Num15z8">
    <w:name w:val="WW8Num15z8"/>
    <w:rsid w:val="00684E0C"/>
  </w:style>
  <w:style w:type="character" w:customStyle="1" w:styleId="WW8Num16z0">
    <w:name w:val="WW8Num16z0"/>
    <w:rsid w:val="00684E0C"/>
  </w:style>
  <w:style w:type="character" w:customStyle="1" w:styleId="WW8Num16z1">
    <w:name w:val="WW8Num16z1"/>
    <w:rsid w:val="00684E0C"/>
  </w:style>
  <w:style w:type="character" w:customStyle="1" w:styleId="WW8Num16z2">
    <w:name w:val="WW8Num16z2"/>
    <w:rsid w:val="00684E0C"/>
  </w:style>
  <w:style w:type="character" w:customStyle="1" w:styleId="WW8Num16z3">
    <w:name w:val="WW8Num16z3"/>
    <w:rsid w:val="00684E0C"/>
  </w:style>
  <w:style w:type="character" w:customStyle="1" w:styleId="WW8Num16z4">
    <w:name w:val="WW8Num16z4"/>
    <w:rsid w:val="00684E0C"/>
  </w:style>
  <w:style w:type="character" w:customStyle="1" w:styleId="WW8Num16z5">
    <w:name w:val="WW8Num16z5"/>
    <w:rsid w:val="00684E0C"/>
  </w:style>
  <w:style w:type="character" w:customStyle="1" w:styleId="WW8Num16z6">
    <w:name w:val="WW8Num16z6"/>
    <w:rsid w:val="00684E0C"/>
  </w:style>
  <w:style w:type="character" w:customStyle="1" w:styleId="WW8Num16z7">
    <w:name w:val="WW8Num16z7"/>
    <w:rsid w:val="00684E0C"/>
  </w:style>
  <w:style w:type="character" w:customStyle="1" w:styleId="WW8Num16z8">
    <w:name w:val="WW8Num16z8"/>
    <w:rsid w:val="00684E0C"/>
  </w:style>
  <w:style w:type="character" w:customStyle="1" w:styleId="WW-DefaultParagraphFont111111">
    <w:name w:val="WW-Default Paragraph Font111111"/>
    <w:rsid w:val="00684E0C"/>
  </w:style>
  <w:style w:type="character" w:customStyle="1" w:styleId="WW-DefaultParagraphFont1111111">
    <w:name w:val="WW-Default Paragraph Font1111111"/>
    <w:rsid w:val="00684E0C"/>
  </w:style>
  <w:style w:type="character" w:customStyle="1" w:styleId="WW-DefaultParagraphFont11111111">
    <w:name w:val="WW-Default Paragraph Font11111111"/>
    <w:rsid w:val="00684E0C"/>
  </w:style>
  <w:style w:type="character" w:customStyle="1" w:styleId="WW-DefaultParagraphFont111111111">
    <w:name w:val="WW-Default Paragraph Font111111111"/>
    <w:rsid w:val="00684E0C"/>
  </w:style>
  <w:style w:type="character" w:customStyle="1" w:styleId="WW-DefaultParagraphFont1111111111">
    <w:name w:val="WW-Default Paragraph Font1111111111"/>
    <w:rsid w:val="00684E0C"/>
  </w:style>
  <w:style w:type="character" w:customStyle="1" w:styleId="WW8Num17z0">
    <w:name w:val="WW8Num17z0"/>
    <w:rsid w:val="00684E0C"/>
  </w:style>
  <w:style w:type="character" w:customStyle="1" w:styleId="WW8Num17z1">
    <w:name w:val="WW8Num17z1"/>
    <w:rsid w:val="00684E0C"/>
  </w:style>
  <w:style w:type="character" w:customStyle="1" w:styleId="WW8Num17z2">
    <w:name w:val="WW8Num17z2"/>
    <w:rsid w:val="00684E0C"/>
  </w:style>
  <w:style w:type="character" w:customStyle="1" w:styleId="WW8Num17z3">
    <w:name w:val="WW8Num17z3"/>
    <w:rsid w:val="00684E0C"/>
  </w:style>
  <w:style w:type="character" w:customStyle="1" w:styleId="WW8Num17z4">
    <w:name w:val="WW8Num17z4"/>
    <w:rsid w:val="00684E0C"/>
  </w:style>
  <w:style w:type="character" w:customStyle="1" w:styleId="WW8Num17z5">
    <w:name w:val="WW8Num17z5"/>
    <w:rsid w:val="00684E0C"/>
  </w:style>
  <w:style w:type="character" w:customStyle="1" w:styleId="WW8Num17z6">
    <w:name w:val="WW8Num17z6"/>
    <w:rsid w:val="00684E0C"/>
  </w:style>
  <w:style w:type="character" w:customStyle="1" w:styleId="WW8Num17z7">
    <w:name w:val="WW8Num17z7"/>
    <w:rsid w:val="00684E0C"/>
  </w:style>
  <w:style w:type="character" w:customStyle="1" w:styleId="WW8Num17z8">
    <w:name w:val="WW8Num17z8"/>
    <w:rsid w:val="00684E0C"/>
  </w:style>
  <w:style w:type="character" w:customStyle="1" w:styleId="WW8Num18z0">
    <w:name w:val="WW8Num18z0"/>
    <w:rsid w:val="00684E0C"/>
  </w:style>
  <w:style w:type="character" w:customStyle="1" w:styleId="WW8Num18z1">
    <w:name w:val="WW8Num18z1"/>
    <w:rsid w:val="00684E0C"/>
  </w:style>
  <w:style w:type="character" w:customStyle="1" w:styleId="WW8Num18z2">
    <w:name w:val="WW8Num18z2"/>
    <w:rsid w:val="00684E0C"/>
  </w:style>
  <w:style w:type="character" w:customStyle="1" w:styleId="WW8Num18z3">
    <w:name w:val="WW8Num18z3"/>
    <w:rsid w:val="00684E0C"/>
  </w:style>
  <w:style w:type="character" w:customStyle="1" w:styleId="WW8Num18z4">
    <w:name w:val="WW8Num18z4"/>
    <w:rsid w:val="00684E0C"/>
  </w:style>
  <w:style w:type="character" w:customStyle="1" w:styleId="WW8Num18z5">
    <w:name w:val="WW8Num18z5"/>
    <w:rsid w:val="00684E0C"/>
  </w:style>
  <w:style w:type="character" w:customStyle="1" w:styleId="WW8Num18z6">
    <w:name w:val="WW8Num18z6"/>
    <w:rsid w:val="00684E0C"/>
  </w:style>
  <w:style w:type="character" w:customStyle="1" w:styleId="WW8Num18z7">
    <w:name w:val="WW8Num18z7"/>
    <w:rsid w:val="00684E0C"/>
  </w:style>
  <w:style w:type="character" w:customStyle="1" w:styleId="WW8Num18z8">
    <w:name w:val="WW8Num18z8"/>
    <w:rsid w:val="00684E0C"/>
  </w:style>
  <w:style w:type="character" w:customStyle="1" w:styleId="WW8Num3z1">
    <w:name w:val="WW8Num3z1"/>
    <w:rsid w:val="00684E0C"/>
  </w:style>
  <w:style w:type="character" w:customStyle="1" w:styleId="WW8Num3z2">
    <w:name w:val="WW8Num3z2"/>
    <w:rsid w:val="00684E0C"/>
  </w:style>
  <w:style w:type="character" w:customStyle="1" w:styleId="WW8Num3z3">
    <w:name w:val="WW8Num3z3"/>
    <w:rsid w:val="00684E0C"/>
  </w:style>
  <w:style w:type="character" w:customStyle="1" w:styleId="WW8Num3z4">
    <w:name w:val="WW8Num3z4"/>
    <w:rsid w:val="00684E0C"/>
    <w:rPr>
      <w:rFonts w:ascii="Arial" w:hAnsi="Arial" w:cs="Times New Roman"/>
      <w:b w:val="0"/>
      <w:i w:val="0"/>
      <w:sz w:val="20"/>
      <w:szCs w:val="20"/>
    </w:rPr>
  </w:style>
  <w:style w:type="character" w:customStyle="1" w:styleId="WW8Num3z5">
    <w:name w:val="WW8Num3z5"/>
    <w:rsid w:val="00684E0C"/>
  </w:style>
  <w:style w:type="character" w:customStyle="1" w:styleId="WW8Num3z6">
    <w:name w:val="WW8Num3z6"/>
    <w:rsid w:val="00684E0C"/>
  </w:style>
  <w:style w:type="character" w:customStyle="1" w:styleId="WW8Num3z7">
    <w:name w:val="WW8Num3z7"/>
    <w:rsid w:val="00684E0C"/>
  </w:style>
  <w:style w:type="character" w:customStyle="1" w:styleId="WW8Num3z8">
    <w:name w:val="WW8Num3z8"/>
    <w:rsid w:val="00684E0C"/>
  </w:style>
  <w:style w:type="character" w:customStyle="1" w:styleId="WW-DefaultParagraphFont11111111111">
    <w:name w:val="WW-Default Paragraph Font11111111111"/>
    <w:rsid w:val="00684E0C"/>
  </w:style>
  <w:style w:type="character" w:customStyle="1" w:styleId="WW-DefaultParagraphFont111111111111">
    <w:name w:val="WW-Default Paragraph Font111111111111"/>
    <w:rsid w:val="00684E0C"/>
  </w:style>
  <w:style w:type="character" w:customStyle="1" w:styleId="WW-DefaultParagraphFont1111111111111">
    <w:name w:val="WW-Default Paragraph Font1111111111111"/>
    <w:rsid w:val="00684E0C"/>
  </w:style>
  <w:style w:type="character" w:customStyle="1" w:styleId="WW-DefaultParagraphFont11111111111111">
    <w:name w:val="WW-Default Paragraph Font11111111111111"/>
    <w:rsid w:val="00684E0C"/>
  </w:style>
  <w:style w:type="character" w:customStyle="1" w:styleId="20">
    <w:name w:val="Προεπιλεγμένη γραμματοσειρά2"/>
    <w:rsid w:val="00684E0C"/>
  </w:style>
  <w:style w:type="character" w:customStyle="1" w:styleId="WW8Num19z0">
    <w:name w:val="WW8Num19z0"/>
    <w:rsid w:val="00684E0C"/>
    <w:rPr>
      <w:rFonts w:ascii="Calibri" w:hAnsi="Calibri" w:cs="Calibri"/>
    </w:rPr>
  </w:style>
  <w:style w:type="character" w:customStyle="1" w:styleId="WW8Num19z1">
    <w:name w:val="WW8Num19z1"/>
    <w:rsid w:val="00684E0C"/>
  </w:style>
  <w:style w:type="character" w:customStyle="1" w:styleId="WW8Num20z0">
    <w:name w:val="WW8Num20z0"/>
    <w:rsid w:val="00684E0C"/>
    <w:rPr>
      <w:rFonts w:ascii="Calibri" w:eastAsia="Calibri" w:hAnsi="Calibri" w:cs="Times New Roman"/>
    </w:rPr>
  </w:style>
  <w:style w:type="character" w:customStyle="1" w:styleId="WW8Num20z1">
    <w:name w:val="WW8Num20z1"/>
    <w:rsid w:val="00684E0C"/>
    <w:rPr>
      <w:rFonts w:ascii="Courier New" w:hAnsi="Courier New" w:cs="Courier New"/>
    </w:rPr>
  </w:style>
  <w:style w:type="character" w:customStyle="1" w:styleId="WW8Num20z2">
    <w:name w:val="WW8Num20z2"/>
    <w:rsid w:val="00684E0C"/>
    <w:rPr>
      <w:rFonts w:ascii="Wingdings" w:hAnsi="Wingdings" w:cs="Wingdings"/>
    </w:rPr>
  </w:style>
  <w:style w:type="character" w:customStyle="1" w:styleId="WW8Num20z3">
    <w:name w:val="WW8Num20z3"/>
    <w:rsid w:val="00684E0C"/>
    <w:rPr>
      <w:rFonts w:ascii="Symbol" w:hAnsi="Symbol" w:cs="Symbol"/>
    </w:rPr>
  </w:style>
  <w:style w:type="character" w:customStyle="1" w:styleId="WW-DefaultParagraphFont111111111111111">
    <w:name w:val="WW-Default Paragraph Font111111111111111"/>
    <w:rsid w:val="00684E0C"/>
  </w:style>
  <w:style w:type="character" w:customStyle="1" w:styleId="WW8Num19z2">
    <w:name w:val="WW8Num19z2"/>
    <w:rsid w:val="00684E0C"/>
  </w:style>
  <w:style w:type="character" w:customStyle="1" w:styleId="WW8Num19z3">
    <w:name w:val="WW8Num19z3"/>
    <w:rsid w:val="00684E0C"/>
  </w:style>
  <w:style w:type="character" w:customStyle="1" w:styleId="WW8Num19z4">
    <w:name w:val="WW8Num19z4"/>
    <w:rsid w:val="00684E0C"/>
  </w:style>
  <w:style w:type="character" w:customStyle="1" w:styleId="WW8Num19z5">
    <w:name w:val="WW8Num19z5"/>
    <w:rsid w:val="00684E0C"/>
  </w:style>
  <w:style w:type="character" w:customStyle="1" w:styleId="WW8Num19z6">
    <w:name w:val="WW8Num19z6"/>
    <w:rsid w:val="00684E0C"/>
  </w:style>
  <w:style w:type="character" w:customStyle="1" w:styleId="WW8Num19z7">
    <w:name w:val="WW8Num19z7"/>
    <w:rsid w:val="00684E0C"/>
  </w:style>
  <w:style w:type="character" w:customStyle="1" w:styleId="WW8Num19z8">
    <w:name w:val="WW8Num19z8"/>
    <w:rsid w:val="00684E0C"/>
  </w:style>
  <w:style w:type="character" w:customStyle="1" w:styleId="WW8Num20z4">
    <w:name w:val="WW8Num20z4"/>
    <w:rsid w:val="00684E0C"/>
  </w:style>
  <w:style w:type="character" w:customStyle="1" w:styleId="WW8Num20z5">
    <w:name w:val="WW8Num20z5"/>
    <w:rsid w:val="00684E0C"/>
  </w:style>
  <w:style w:type="character" w:customStyle="1" w:styleId="WW8Num20z6">
    <w:name w:val="WW8Num20z6"/>
    <w:rsid w:val="00684E0C"/>
  </w:style>
  <w:style w:type="character" w:customStyle="1" w:styleId="WW8Num20z7">
    <w:name w:val="WW8Num20z7"/>
    <w:rsid w:val="00684E0C"/>
  </w:style>
  <w:style w:type="character" w:customStyle="1" w:styleId="WW8Num20z8">
    <w:name w:val="WW8Num20z8"/>
    <w:rsid w:val="00684E0C"/>
  </w:style>
  <w:style w:type="character" w:customStyle="1" w:styleId="WW-DefaultParagraphFont1111111111111111">
    <w:name w:val="WW-Default Paragraph Font1111111111111111"/>
    <w:rsid w:val="00684E0C"/>
  </w:style>
  <w:style w:type="character" w:customStyle="1" w:styleId="WW-DefaultParagraphFont11111111111111111">
    <w:name w:val="WW-Default Paragraph Font11111111111111111"/>
    <w:rsid w:val="00684E0C"/>
  </w:style>
  <w:style w:type="character" w:customStyle="1" w:styleId="WW8Num21z0">
    <w:name w:val="WW8Num21z0"/>
    <w:rsid w:val="00684E0C"/>
    <w:rPr>
      <w:rFonts w:ascii="Calibri" w:eastAsia="Times New Roman" w:hAnsi="Calibri" w:cs="Calibri"/>
    </w:rPr>
  </w:style>
  <w:style w:type="character" w:customStyle="1" w:styleId="WW8Num21z1">
    <w:name w:val="WW8Num21z1"/>
    <w:rsid w:val="00684E0C"/>
    <w:rPr>
      <w:rFonts w:ascii="Courier New" w:hAnsi="Courier New" w:cs="Courier New"/>
    </w:rPr>
  </w:style>
  <w:style w:type="character" w:customStyle="1" w:styleId="WW8Num21z2">
    <w:name w:val="WW8Num21z2"/>
    <w:rsid w:val="00684E0C"/>
    <w:rPr>
      <w:rFonts w:ascii="Wingdings" w:hAnsi="Wingdings" w:cs="Wingdings"/>
    </w:rPr>
  </w:style>
  <w:style w:type="character" w:customStyle="1" w:styleId="WW8Num21z3">
    <w:name w:val="WW8Num21z3"/>
    <w:rsid w:val="00684E0C"/>
    <w:rPr>
      <w:rFonts w:ascii="Symbol" w:hAnsi="Symbol" w:cs="Symbol"/>
    </w:rPr>
  </w:style>
  <w:style w:type="character" w:customStyle="1" w:styleId="WW8Num22z0">
    <w:name w:val="WW8Num22z0"/>
    <w:rsid w:val="00684E0C"/>
    <w:rPr>
      <w:rFonts w:ascii="Symbol" w:hAnsi="Symbol" w:cs="Symbol"/>
    </w:rPr>
  </w:style>
  <w:style w:type="character" w:customStyle="1" w:styleId="WW8Num22z1">
    <w:name w:val="WW8Num22z1"/>
    <w:rsid w:val="00684E0C"/>
    <w:rPr>
      <w:rFonts w:ascii="Courier New" w:hAnsi="Courier New" w:cs="Courier New"/>
    </w:rPr>
  </w:style>
  <w:style w:type="character" w:customStyle="1" w:styleId="WW8Num22z2">
    <w:name w:val="WW8Num22z2"/>
    <w:rsid w:val="00684E0C"/>
    <w:rPr>
      <w:rFonts w:ascii="Wingdings" w:hAnsi="Wingdings" w:cs="Wingdings"/>
    </w:rPr>
  </w:style>
  <w:style w:type="character" w:customStyle="1" w:styleId="WW8Num23z0">
    <w:name w:val="WW8Num23z0"/>
    <w:rsid w:val="00684E0C"/>
    <w:rPr>
      <w:rFonts w:ascii="Calibri" w:eastAsia="Times New Roman" w:hAnsi="Calibri" w:cs="Calibri"/>
    </w:rPr>
  </w:style>
  <w:style w:type="character" w:customStyle="1" w:styleId="WW8Num23z1">
    <w:name w:val="WW8Num23z1"/>
    <w:rsid w:val="00684E0C"/>
    <w:rPr>
      <w:rFonts w:ascii="Courier New" w:hAnsi="Courier New" w:cs="Courier New"/>
    </w:rPr>
  </w:style>
  <w:style w:type="character" w:customStyle="1" w:styleId="WW8Num23z2">
    <w:name w:val="WW8Num23z2"/>
    <w:rsid w:val="00684E0C"/>
    <w:rPr>
      <w:rFonts w:ascii="Wingdings" w:hAnsi="Wingdings" w:cs="Wingdings"/>
    </w:rPr>
  </w:style>
  <w:style w:type="character" w:customStyle="1" w:styleId="WW8Num23z3">
    <w:name w:val="WW8Num23z3"/>
    <w:rsid w:val="00684E0C"/>
    <w:rPr>
      <w:rFonts w:ascii="Symbol" w:hAnsi="Symbol" w:cs="Symbol"/>
    </w:rPr>
  </w:style>
  <w:style w:type="character" w:customStyle="1" w:styleId="WW8Num24z0">
    <w:name w:val="WW8Num24z0"/>
    <w:rsid w:val="00684E0C"/>
    <w:rPr>
      <w:rFonts w:ascii="Symbol" w:hAnsi="Symbol" w:cs="Symbol"/>
      <w:strike/>
      <w:color w:val="0070C0"/>
      <w:position w:val="0"/>
      <w:sz w:val="24"/>
      <w:vertAlign w:val="baseline"/>
      <w:lang w:val="el-GR"/>
    </w:rPr>
  </w:style>
  <w:style w:type="character" w:customStyle="1" w:styleId="WW8Num24z1">
    <w:name w:val="WW8Num24z1"/>
    <w:rsid w:val="00684E0C"/>
    <w:rPr>
      <w:rFonts w:ascii="Courier New" w:hAnsi="Courier New" w:cs="Courier New"/>
    </w:rPr>
  </w:style>
  <w:style w:type="character" w:customStyle="1" w:styleId="WW8Num24z2">
    <w:name w:val="WW8Num24z2"/>
    <w:rsid w:val="00684E0C"/>
    <w:rPr>
      <w:rFonts w:ascii="Wingdings" w:hAnsi="Wingdings" w:cs="Wingdings"/>
    </w:rPr>
  </w:style>
  <w:style w:type="character" w:customStyle="1" w:styleId="WW8Num25z0">
    <w:name w:val="WW8Num25z0"/>
    <w:rsid w:val="00684E0C"/>
    <w:rPr>
      <w:rFonts w:ascii="Symbol" w:hAnsi="Symbol" w:cs="Symbol"/>
    </w:rPr>
  </w:style>
  <w:style w:type="character" w:customStyle="1" w:styleId="WW8Num25z1">
    <w:name w:val="WW8Num25z1"/>
    <w:rsid w:val="00684E0C"/>
    <w:rPr>
      <w:rFonts w:ascii="Courier New" w:hAnsi="Courier New" w:cs="Courier New"/>
    </w:rPr>
  </w:style>
  <w:style w:type="character" w:customStyle="1" w:styleId="WW8Num25z2">
    <w:name w:val="WW8Num25z2"/>
    <w:rsid w:val="00684E0C"/>
    <w:rPr>
      <w:rFonts w:ascii="Wingdings" w:hAnsi="Wingdings" w:cs="Wingdings"/>
    </w:rPr>
  </w:style>
  <w:style w:type="character" w:customStyle="1" w:styleId="WW8Num26z0">
    <w:name w:val="WW8Num26z0"/>
    <w:rsid w:val="00684E0C"/>
    <w:rPr>
      <w:rFonts w:ascii="Symbol" w:hAnsi="Symbol" w:cs="Symbol"/>
    </w:rPr>
  </w:style>
  <w:style w:type="character" w:customStyle="1" w:styleId="WW8Num26z1">
    <w:name w:val="WW8Num26z1"/>
    <w:rsid w:val="00684E0C"/>
    <w:rPr>
      <w:rFonts w:ascii="Courier New" w:hAnsi="Courier New" w:cs="Courier New"/>
    </w:rPr>
  </w:style>
  <w:style w:type="character" w:customStyle="1" w:styleId="WW8Num26z2">
    <w:name w:val="WW8Num26z2"/>
    <w:rsid w:val="00684E0C"/>
    <w:rPr>
      <w:rFonts w:ascii="Wingdings" w:hAnsi="Wingdings" w:cs="Wingdings"/>
    </w:rPr>
  </w:style>
  <w:style w:type="character" w:customStyle="1" w:styleId="WW8Num27z0">
    <w:name w:val="WW8Num27z0"/>
    <w:rsid w:val="00684E0C"/>
    <w:rPr>
      <w:rFonts w:ascii="Calibri" w:eastAsia="Times New Roman" w:hAnsi="Calibri" w:cs="Calibri"/>
    </w:rPr>
  </w:style>
  <w:style w:type="character" w:customStyle="1" w:styleId="WW8Num27z1">
    <w:name w:val="WW8Num27z1"/>
    <w:rsid w:val="00684E0C"/>
    <w:rPr>
      <w:rFonts w:ascii="Courier New" w:hAnsi="Courier New" w:cs="Courier New"/>
    </w:rPr>
  </w:style>
  <w:style w:type="character" w:customStyle="1" w:styleId="WW8Num27z2">
    <w:name w:val="WW8Num27z2"/>
    <w:rsid w:val="00684E0C"/>
    <w:rPr>
      <w:rFonts w:ascii="Wingdings" w:hAnsi="Wingdings" w:cs="Wingdings"/>
    </w:rPr>
  </w:style>
  <w:style w:type="character" w:customStyle="1" w:styleId="WW8Num27z3">
    <w:name w:val="WW8Num27z3"/>
    <w:rsid w:val="00684E0C"/>
    <w:rPr>
      <w:rFonts w:ascii="Symbol" w:hAnsi="Symbol" w:cs="Symbol"/>
    </w:rPr>
  </w:style>
  <w:style w:type="character" w:customStyle="1" w:styleId="WW8Num28z0">
    <w:name w:val="WW8Num28z0"/>
    <w:rsid w:val="00684E0C"/>
    <w:rPr>
      <w:rFonts w:ascii="Symbol" w:hAnsi="Symbol" w:cs="Symbol"/>
    </w:rPr>
  </w:style>
  <w:style w:type="character" w:customStyle="1" w:styleId="WW8Num28z1">
    <w:name w:val="WW8Num28z1"/>
    <w:rsid w:val="00684E0C"/>
    <w:rPr>
      <w:rFonts w:ascii="Courier New" w:hAnsi="Courier New" w:cs="Courier New"/>
    </w:rPr>
  </w:style>
  <w:style w:type="character" w:customStyle="1" w:styleId="WW8Num28z2">
    <w:name w:val="WW8Num28z2"/>
    <w:rsid w:val="00684E0C"/>
    <w:rPr>
      <w:rFonts w:ascii="Wingdings" w:hAnsi="Wingdings" w:cs="Wingdings"/>
    </w:rPr>
  </w:style>
  <w:style w:type="character" w:customStyle="1" w:styleId="WW8Num29z0">
    <w:name w:val="WW8Num29z0"/>
    <w:rsid w:val="00684E0C"/>
    <w:rPr>
      <w:rFonts w:ascii="Calibri" w:eastAsia="Times New Roman" w:hAnsi="Calibri" w:cs="Calibri"/>
    </w:rPr>
  </w:style>
  <w:style w:type="character" w:customStyle="1" w:styleId="WW8Num29z1">
    <w:name w:val="WW8Num29z1"/>
    <w:rsid w:val="00684E0C"/>
    <w:rPr>
      <w:rFonts w:ascii="Courier New" w:hAnsi="Courier New" w:cs="Courier New"/>
    </w:rPr>
  </w:style>
  <w:style w:type="character" w:customStyle="1" w:styleId="WW8Num29z2">
    <w:name w:val="WW8Num29z2"/>
    <w:rsid w:val="00684E0C"/>
    <w:rPr>
      <w:rFonts w:ascii="Wingdings" w:hAnsi="Wingdings" w:cs="Wingdings"/>
    </w:rPr>
  </w:style>
  <w:style w:type="character" w:customStyle="1" w:styleId="WW8Num29z3">
    <w:name w:val="WW8Num29z3"/>
    <w:rsid w:val="00684E0C"/>
    <w:rPr>
      <w:rFonts w:ascii="Symbol" w:hAnsi="Symbol" w:cs="Symbol"/>
    </w:rPr>
  </w:style>
  <w:style w:type="character" w:customStyle="1" w:styleId="WW8Num30z0">
    <w:name w:val="WW8Num30z0"/>
    <w:rsid w:val="00684E0C"/>
    <w:rPr>
      <w:rFonts w:ascii="Symbol" w:hAnsi="Symbol" w:cs="Symbol"/>
      <w:shd w:val="clear" w:color="auto" w:fill="FFFF00"/>
    </w:rPr>
  </w:style>
  <w:style w:type="character" w:customStyle="1" w:styleId="WW8Num30z1">
    <w:name w:val="WW8Num30z1"/>
    <w:rsid w:val="00684E0C"/>
    <w:rPr>
      <w:rFonts w:ascii="Courier New" w:hAnsi="Courier New" w:cs="Courier New"/>
    </w:rPr>
  </w:style>
  <w:style w:type="character" w:customStyle="1" w:styleId="WW8Num30z2">
    <w:name w:val="WW8Num30z2"/>
    <w:rsid w:val="00684E0C"/>
    <w:rPr>
      <w:rFonts w:ascii="Wingdings" w:hAnsi="Wingdings" w:cs="Wingdings"/>
    </w:rPr>
  </w:style>
  <w:style w:type="character" w:customStyle="1" w:styleId="WW8Num31z0">
    <w:name w:val="WW8Num31z0"/>
    <w:rsid w:val="00684E0C"/>
    <w:rPr>
      <w:rFonts w:cs="Times New Roman"/>
    </w:rPr>
  </w:style>
  <w:style w:type="character" w:customStyle="1" w:styleId="WW8Num32z0">
    <w:name w:val="WW8Num32z0"/>
    <w:rsid w:val="00684E0C"/>
  </w:style>
  <w:style w:type="character" w:customStyle="1" w:styleId="WW8Num32z1">
    <w:name w:val="WW8Num32z1"/>
    <w:rsid w:val="00684E0C"/>
  </w:style>
  <w:style w:type="character" w:customStyle="1" w:styleId="WW8Num32z2">
    <w:name w:val="WW8Num32z2"/>
    <w:rsid w:val="00684E0C"/>
  </w:style>
  <w:style w:type="character" w:customStyle="1" w:styleId="WW8Num32z3">
    <w:name w:val="WW8Num32z3"/>
    <w:rsid w:val="00684E0C"/>
  </w:style>
  <w:style w:type="character" w:customStyle="1" w:styleId="WW8Num32z4">
    <w:name w:val="WW8Num32z4"/>
    <w:rsid w:val="00684E0C"/>
  </w:style>
  <w:style w:type="character" w:customStyle="1" w:styleId="WW8Num32z5">
    <w:name w:val="WW8Num32z5"/>
    <w:rsid w:val="00684E0C"/>
  </w:style>
  <w:style w:type="character" w:customStyle="1" w:styleId="WW8Num32z6">
    <w:name w:val="WW8Num32z6"/>
    <w:rsid w:val="00684E0C"/>
  </w:style>
  <w:style w:type="character" w:customStyle="1" w:styleId="WW8Num32z7">
    <w:name w:val="WW8Num32z7"/>
    <w:rsid w:val="00684E0C"/>
  </w:style>
  <w:style w:type="character" w:customStyle="1" w:styleId="WW8Num32z8">
    <w:name w:val="WW8Num32z8"/>
    <w:rsid w:val="00684E0C"/>
  </w:style>
  <w:style w:type="character" w:customStyle="1" w:styleId="WW8Num33z0">
    <w:name w:val="WW8Num33z0"/>
    <w:rsid w:val="00684E0C"/>
    <w:rPr>
      <w:rFonts w:ascii="Symbol" w:eastAsia="Calibri" w:hAnsi="Symbol" w:cs="Symbol"/>
    </w:rPr>
  </w:style>
  <w:style w:type="character" w:customStyle="1" w:styleId="WW8Num33z1">
    <w:name w:val="WW8Num33z1"/>
    <w:rsid w:val="00684E0C"/>
    <w:rPr>
      <w:rFonts w:ascii="Courier New" w:hAnsi="Courier New" w:cs="Courier New"/>
    </w:rPr>
  </w:style>
  <w:style w:type="character" w:customStyle="1" w:styleId="WW8Num33z2">
    <w:name w:val="WW8Num33z2"/>
    <w:rsid w:val="00684E0C"/>
    <w:rPr>
      <w:rFonts w:ascii="Wingdings" w:hAnsi="Wingdings" w:cs="Wingdings"/>
    </w:rPr>
  </w:style>
  <w:style w:type="character" w:customStyle="1" w:styleId="WW8Num34z0">
    <w:name w:val="WW8Num34z0"/>
    <w:rsid w:val="00684E0C"/>
    <w:rPr>
      <w:rFonts w:ascii="Symbol" w:hAnsi="Symbol" w:cs="Symbol"/>
    </w:rPr>
  </w:style>
  <w:style w:type="character" w:customStyle="1" w:styleId="WW8Num34z1">
    <w:name w:val="WW8Num34z1"/>
    <w:rsid w:val="00684E0C"/>
    <w:rPr>
      <w:rFonts w:ascii="Courier New" w:hAnsi="Courier New" w:cs="Courier New"/>
    </w:rPr>
  </w:style>
  <w:style w:type="character" w:customStyle="1" w:styleId="WW8Num34z2">
    <w:name w:val="WW8Num34z2"/>
    <w:rsid w:val="00684E0C"/>
    <w:rPr>
      <w:rFonts w:ascii="Wingdings" w:hAnsi="Wingdings" w:cs="Wingdings"/>
    </w:rPr>
  </w:style>
  <w:style w:type="character" w:customStyle="1" w:styleId="WW8Num35z0">
    <w:name w:val="WW8Num35z0"/>
    <w:rsid w:val="00684E0C"/>
    <w:rPr>
      <w:rFonts w:ascii="Calibri" w:eastAsia="Times New Roman" w:hAnsi="Calibri" w:cs="Calibri"/>
    </w:rPr>
  </w:style>
  <w:style w:type="character" w:customStyle="1" w:styleId="WW8Num35z1">
    <w:name w:val="WW8Num35z1"/>
    <w:rsid w:val="00684E0C"/>
    <w:rPr>
      <w:rFonts w:ascii="Courier New" w:hAnsi="Courier New" w:cs="Courier New"/>
    </w:rPr>
  </w:style>
  <w:style w:type="character" w:customStyle="1" w:styleId="WW8Num35z2">
    <w:name w:val="WW8Num35z2"/>
    <w:rsid w:val="00684E0C"/>
    <w:rPr>
      <w:rFonts w:ascii="Wingdings" w:hAnsi="Wingdings" w:cs="Wingdings"/>
    </w:rPr>
  </w:style>
  <w:style w:type="character" w:customStyle="1" w:styleId="WW8Num35z3">
    <w:name w:val="WW8Num35z3"/>
    <w:rsid w:val="00684E0C"/>
    <w:rPr>
      <w:rFonts w:ascii="Symbol" w:hAnsi="Symbol" w:cs="Symbol"/>
    </w:rPr>
  </w:style>
  <w:style w:type="character" w:customStyle="1" w:styleId="WW8Num36z0">
    <w:name w:val="WW8Num36z0"/>
    <w:rsid w:val="00684E0C"/>
    <w:rPr>
      <w:lang w:val="el-GR"/>
    </w:rPr>
  </w:style>
  <w:style w:type="character" w:customStyle="1" w:styleId="WW8Num36z1">
    <w:name w:val="WW8Num36z1"/>
    <w:rsid w:val="00684E0C"/>
  </w:style>
  <w:style w:type="character" w:customStyle="1" w:styleId="WW8Num36z2">
    <w:name w:val="WW8Num36z2"/>
    <w:rsid w:val="00684E0C"/>
  </w:style>
  <w:style w:type="character" w:customStyle="1" w:styleId="WW8Num36z3">
    <w:name w:val="WW8Num36z3"/>
    <w:rsid w:val="00684E0C"/>
  </w:style>
  <w:style w:type="character" w:customStyle="1" w:styleId="WW8Num36z4">
    <w:name w:val="WW8Num36z4"/>
    <w:rsid w:val="00684E0C"/>
  </w:style>
  <w:style w:type="character" w:customStyle="1" w:styleId="WW8Num36z5">
    <w:name w:val="WW8Num36z5"/>
    <w:rsid w:val="00684E0C"/>
  </w:style>
  <w:style w:type="character" w:customStyle="1" w:styleId="WW8Num36z6">
    <w:name w:val="WW8Num36z6"/>
    <w:rsid w:val="00684E0C"/>
  </w:style>
  <w:style w:type="character" w:customStyle="1" w:styleId="WW8Num36z7">
    <w:name w:val="WW8Num36z7"/>
    <w:rsid w:val="00684E0C"/>
  </w:style>
  <w:style w:type="character" w:customStyle="1" w:styleId="WW8Num36z8">
    <w:name w:val="WW8Num36z8"/>
    <w:rsid w:val="00684E0C"/>
  </w:style>
  <w:style w:type="character" w:customStyle="1" w:styleId="WW8Num37z0">
    <w:name w:val="WW8Num37z0"/>
    <w:rsid w:val="00684E0C"/>
    <w:rPr>
      <w:rFonts w:ascii="Calibri" w:eastAsia="Times New Roman" w:hAnsi="Calibri" w:cs="Calibri"/>
    </w:rPr>
  </w:style>
  <w:style w:type="character" w:customStyle="1" w:styleId="WW8Num37z1">
    <w:name w:val="WW8Num37z1"/>
    <w:rsid w:val="00684E0C"/>
    <w:rPr>
      <w:rFonts w:ascii="Courier New" w:hAnsi="Courier New" w:cs="Courier New"/>
    </w:rPr>
  </w:style>
  <w:style w:type="character" w:customStyle="1" w:styleId="WW8Num37z2">
    <w:name w:val="WW8Num37z2"/>
    <w:rsid w:val="00684E0C"/>
    <w:rPr>
      <w:rFonts w:ascii="Wingdings" w:hAnsi="Wingdings" w:cs="Wingdings"/>
    </w:rPr>
  </w:style>
  <w:style w:type="character" w:customStyle="1" w:styleId="WW8Num37z3">
    <w:name w:val="WW8Num37z3"/>
    <w:rsid w:val="00684E0C"/>
    <w:rPr>
      <w:rFonts w:ascii="Symbol" w:hAnsi="Symbol" w:cs="Symbol"/>
    </w:rPr>
  </w:style>
  <w:style w:type="character" w:customStyle="1" w:styleId="WW8Num38z0">
    <w:name w:val="WW8Num38z0"/>
    <w:rsid w:val="00684E0C"/>
  </w:style>
  <w:style w:type="character" w:customStyle="1" w:styleId="WW8Num38z1">
    <w:name w:val="WW8Num38z1"/>
    <w:rsid w:val="00684E0C"/>
  </w:style>
  <w:style w:type="character" w:customStyle="1" w:styleId="WW8Num38z2">
    <w:name w:val="WW8Num38z2"/>
    <w:rsid w:val="00684E0C"/>
  </w:style>
  <w:style w:type="character" w:customStyle="1" w:styleId="WW8Num38z3">
    <w:name w:val="WW8Num38z3"/>
    <w:rsid w:val="00684E0C"/>
  </w:style>
  <w:style w:type="character" w:customStyle="1" w:styleId="WW8Num38z4">
    <w:name w:val="WW8Num38z4"/>
    <w:rsid w:val="00684E0C"/>
  </w:style>
  <w:style w:type="character" w:customStyle="1" w:styleId="WW8Num38z5">
    <w:name w:val="WW8Num38z5"/>
    <w:rsid w:val="00684E0C"/>
  </w:style>
  <w:style w:type="character" w:customStyle="1" w:styleId="WW8Num38z6">
    <w:name w:val="WW8Num38z6"/>
    <w:rsid w:val="00684E0C"/>
  </w:style>
  <w:style w:type="character" w:customStyle="1" w:styleId="WW8Num38z7">
    <w:name w:val="WW8Num38z7"/>
    <w:rsid w:val="00684E0C"/>
  </w:style>
  <w:style w:type="character" w:customStyle="1" w:styleId="WW8Num38z8">
    <w:name w:val="WW8Num38z8"/>
    <w:rsid w:val="00684E0C"/>
  </w:style>
  <w:style w:type="character" w:customStyle="1" w:styleId="WW-DefaultParagraphFont111111111111111111">
    <w:name w:val="WW-Default Paragraph Font111111111111111111"/>
    <w:rsid w:val="00684E0C"/>
  </w:style>
  <w:style w:type="character" w:customStyle="1" w:styleId="WW8Num4z1">
    <w:name w:val="WW8Num4z1"/>
    <w:rsid w:val="00684E0C"/>
    <w:rPr>
      <w:rFonts w:cs="Times New Roman"/>
    </w:rPr>
  </w:style>
  <w:style w:type="character" w:customStyle="1" w:styleId="WW8Num5z1">
    <w:name w:val="WW8Num5z1"/>
    <w:rsid w:val="00684E0C"/>
    <w:rPr>
      <w:rFonts w:cs="Times New Roman"/>
    </w:rPr>
  </w:style>
  <w:style w:type="character" w:customStyle="1" w:styleId="WW8Num29z4">
    <w:name w:val="WW8Num29z4"/>
    <w:rsid w:val="00684E0C"/>
  </w:style>
  <w:style w:type="character" w:customStyle="1" w:styleId="WW8Num29z5">
    <w:name w:val="WW8Num29z5"/>
    <w:rsid w:val="00684E0C"/>
  </w:style>
  <w:style w:type="character" w:customStyle="1" w:styleId="WW8Num29z6">
    <w:name w:val="WW8Num29z6"/>
    <w:rsid w:val="00684E0C"/>
  </w:style>
  <w:style w:type="character" w:customStyle="1" w:styleId="WW8Num29z7">
    <w:name w:val="WW8Num29z7"/>
    <w:rsid w:val="00684E0C"/>
  </w:style>
  <w:style w:type="character" w:customStyle="1" w:styleId="WW8Num29z8">
    <w:name w:val="WW8Num29z8"/>
    <w:rsid w:val="00684E0C"/>
  </w:style>
  <w:style w:type="character" w:customStyle="1" w:styleId="WW8Num30z3">
    <w:name w:val="WW8Num30z3"/>
    <w:rsid w:val="00684E0C"/>
    <w:rPr>
      <w:rFonts w:ascii="Symbol" w:hAnsi="Symbol" w:cs="Symbol"/>
    </w:rPr>
  </w:style>
  <w:style w:type="character" w:customStyle="1" w:styleId="WW8Num31z1">
    <w:name w:val="WW8Num31z1"/>
    <w:rsid w:val="00684E0C"/>
  </w:style>
  <w:style w:type="character" w:customStyle="1" w:styleId="WW8Num31z2">
    <w:name w:val="WW8Num31z2"/>
    <w:rsid w:val="00684E0C"/>
  </w:style>
  <w:style w:type="character" w:customStyle="1" w:styleId="WW8Num31z3">
    <w:name w:val="WW8Num31z3"/>
    <w:rsid w:val="00684E0C"/>
  </w:style>
  <w:style w:type="character" w:customStyle="1" w:styleId="WW8Num31z4">
    <w:name w:val="WW8Num31z4"/>
    <w:rsid w:val="00684E0C"/>
  </w:style>
  <w:style w:type="character" w:customStyle="1" w:styleId="WW8Num31z5">
    <w:name w:val="WW8Num31z5"/>
    <w:rsid w:val="00684E0C"/>
  </w:style>
  <w:style w:type="character" w:customStyle="1" w:styleId="WW8Num31z6">
    <w:name w:val="WW8Num31z6"/>
    <w:rsid w:val="00684E0C"/>
  </w:style>
  <w:style w:type="character" w:customStyle="1" w:styleId="WW8Num31z7">
    <w:name w:val="WW8Num31z7"/>
    <w:rsid w:val="00684E0C"/>
  </w:style>
  <w:style w:type="character" w:customStyle="1" w:styleId="WW8Num31z8">
    <w:name w:val="WW8Num31z8"/>
    <w:rsid w:val="00684E0C"/>
  </w:style>
  <w:style w:type="character" w:customStyle="1" w:styleId="WW8Num39z0">
    <w:name w:val="WW8Num39z0"/>
    <w:rsid w:val="00684E0C"/>
    <w:rPr>
      <w:rFonts w:ascii="Calibri" w:eastAsia="Times New Roman" w:hAnsi="Calibri" w:cs="Calibri"/>
    </w:rPr>
  </w:style>
  <w:style w:type="character" w:customStyle="1" w:styleId="WW8Num39z1">
    <w:name w:val="WW8Num39z1"/>
    <w:rsid w:val="00684E0C"/>
    <w:rPr>
      <w:rFonts w:ascii="Courier New" w:hAnsi="Courier New" w:cs="Courier New"/>
    </w:rPr>
  </w:style>
  <w:style w:type="character" w:customStyle="1" w:styleId="WW8Num39z2">
    <w:name w:val="WW8Num39z2"/>
    <w:rsid w:val="00684E0C"/>
    <w:rPr>
      <w:rFonts w:ascii="Wingdings" w:hAnsi="Wingdings" w:cs="Wingdings"/>
    </w:rPr>
  </w:style>
  <w:style w:type="character" w:customStyle="1" w:styleId="WW8Num39z3">
    <w:name w:val="WW8Num39z3"/>
    <w:rsid w:val="00684E0C"/>
    <w:rPr>
      <w:rFonts w:ascii="Symbol" w:hAnsi="Symbol" w:cs="Symbol"/>
    </w:rPr>
  </w:style>
  <w:style w:type="character" w:customStyle="1" w:styleId="WW8Num40z0">
    <w:name w:val="WW8Num40z0"/>
    <w:rsid w:val="00684E0C"/>
    <w:rPr>
      <w:rFonts w:ascii="Symbol" w:hAnsi="Symbol" w:cs="Symbol"/>
    </w:rPr>
  </w:style>
  <w:style w:type="character" w:customStyle="1" w:styleId="WW8Num40z1">
    <w:name w:val="WW8Num40z1"/>
    <w:rsid w:val="00684E0C"/>
    <w:rPr>
      <w:rFonts w:ascii="Courier New" w:hAnsi="Courier New" w:cs="Courier New"/>
    </w:rPr>
  </w:style>
  <w:style w:type="character" w:customStyle="1" w:styleId="WW8Num40z2">
    <w:name w:val="WW8Num40z2"/>
    <w:rsid w:val="00684E0C"/>
    <w:rPr>
      <w:rFonts w:ascii="Wingdings" w:hAnsi="Wingdings" w:cs="Wingdings"/>
    </w:rPr>
  </w:style>
  <w:style w:type="character" w:customStyle="1" w:styleId="WW8Num41z0">
    <w:name w:val="WW8Num41z0"/>
    <w:rsid w:val="00684E0C"/>
    <w:rPr>
      <w:rFonts w:ascii="Arial" w:hAnsi="Arial" w:cs="Times New Roman"/>
      <w:b/>
      <w:i w:val="0"/>
      <w:sz w:val="20"/>
      <w:szCs w:val="20"/>
    </w:rPr>
  </w:style>
  <w:style w:type="character" w:customStyle="1" w:styleId="WW8Num41z1">
    <w:name w:val="WW8Num41z1"/>
    <w:rsid w:val="00684E0C"/>
    <w:rPr>
      <w:rFonts w:cs="Times New Roman"/>
    </w:rPr>
  </w:style>
  <w:style w:type="character" w:customStyle="1" w:styleId="WW8Num41z2">
    <w:name w:val="WW8Num41z2"/>
    <w:rsid w:val="00684E0C"/>
    <w:rPr>
      <w:rFonts w:ascii="Arial" w:hAnsi="Arial" w:cs="Times New Roman"/>
      <w:b w:val="0"/>
      <w:i w:val="0"/>
    </w:rPr>
  </w:style>
  <w:style w:type="character" w:customStyle="1" w:styleId="WW8Num41z3">
    <w:name w:val="WW8Num41z3"/>
    <w:rsid w:val="00684E0C"/>
    <w:rPr>
      <w:rFonts w:ascii="Arial" w:hAnsi="Arial" w:cs="Times New Roman"/>
      <w:b w:val="0"/>
      <w:i w:val="0"/>
      <w:sz w:val="20"/>
      <w:szCs w:val="20"/>
    </w:rPr>
  </w:style>
  <w:style w:type="character" w:customStyle="1" w:styleId="DefaultParagraphFont1">
    <w:name w:val="Default Paragraph Font1"/>
    <w:rsid w:val="00684E0C"/>
  </w:style>
  <w:style w:type="character" w:customStyle="1" w:styleId="Heading1Char">
    <w:name w:val="Heading 1 Char"/>
    <w:rsid w:val="00684E0C"/>
    <w:rPr>
      <w:rFonts w:ascii="Arial" w:hAnsi="Arial" w:cs="Arial"/>
      <w:b/>
      <w:bCs/>
      <w:color w:val="333399"/>
      <w:sz w:val="28"/>
      <w:szCs w:val="32"/>
      <w:lang w:val="en-US"/>
    </w:rPr>
  </w:style>
  <w:style w:type="character" w:customStyle="1" w:styleId="Heading2Char">
    <w:name w:val="Heading 2 Char"/>
    <w:rsid w:val="00684E0C"/>
    <w:rPr>
      <w:rFonts w:ascii="Arial" w:hAnsi="Arial" w:cs="Arial"/>
      <w:b/>
      <w:color w:val="002060"/>
      <w:sz w:val="24"/>
      <w:szCs w:val="22"/>
      <w:lang w:val="en-GB"/>
    </w:rPr>
  </w:style>
  <w:style w:type="character" w:customStyle="1" w:styleId="Heading5Char">
    <w:name w:val="Heading 5 Char"/>
    <w:rsid w:val="00684E0C"/>
    <w:rPr>
      <w:rFonts w:ascii="Calibri" w:eastAsia="Times New Roman" w:hAnsi="Calibri" w:cs="Times New Roman"/>
      <w:b/>
      <w:bCs/>
      <w:i/>
      <w:iCs/>
      <w:sz w:val="26"/>
      <w:szCs w:val="26"/>
      <w:lang w:val="en-GB"/>
    </w:rPr>
  </w:style>
  <w:style w:type="character" w:customStyle="1" w:styleId="DateChar">
    <w:name w:val="Date Char"/>
    <w:rsid w:val="00684E0C"/>
    <w:rPr>
      <w:sz w:val="24"/>
      <w:szCs w:val="24"/>
      <w:lang w:val="en-GB"/>
    </w:rPr>
  </w:style>
  <w:style w:type="character" w:customStyle="1" w:styleId="FooterChar">
    <w:name w:val="Footer Char"/>
    <w:rsid w:val="00684E0C"/>
    <w:rPr>
      <w:rFonts w:eastAsia="MS Mincho" w:cs="Times New Roman"/>
      <w:sz w:val="24"/>
      <w:szCs w:val="24"/>
      <w:lang w:val="en-US" w:eastAsia="ja-JP"/>
    </w:rPr>
  </w:style>
  <w:style w:type="character" w:styleId="a3">
    <w:name w:val="annotation reference"/>
    <w:uiPriority w:val="99"/>
    <w:rsid w:val="00684E0C"/>
    <w:rPr>
      <w:sz w:val="16"/>
    </w:rPr>
  </w:style>
  <w:style w:type="character" w:styleId="-">
    <w:name w:val="Hyperlink"/>
    <w:uiPriority w:val="99"/>
    <w:rsid w:val="00684E0C"/>
    <w:rPr>
      <w:color w:val="0000FF"/>
      <w:u w:val="single"/>
    </w:rPr>
  </w:style>
  <w:style w:type="character" w:customStyle="1" w:styleId="HeaderChar">
    <w:name w:val="Header Char"/>
    <w:rsid w:val="00684E0C"/>
    <w:rPr>
      <w:rFonts w:cs="Times New Roman"/>
      <w:sz w:val="24"/>
      <w:szCs w:val="24"/>
      <w:lang w:val="en-GB"/>
    </w:rPr>
  </w:style>
  <w:style w:type="character" w:styleId="a4">
    <w:name w:val="page number"/>
    <w:rsid w:val="00684E0C"/>
    <w:rPr>
      <w:rFonts w:cs="Times New Roman"/>
    </w:rPr>
  </w:style>
  <w:style w:type="character" w:customStyle="1" w:styleId="BalloonTextChar">
    <w:name w:val="Balloon Text Char"/>
    <w:rsid w:val="00684E0C"/>
    <w:rPr>
      <w:rFonts w:ascii="Tahoma" w:hAnsi="Tahoma" w:cs="Tahoma"/>
      <w:sz w:val="16"/>
      <w:szCs w:val="16"/>
      <w:lang w:val="en-GB"/>
    </w:rPr>
  </w:style>
  <w:style w:type="character" w:customStyle="1" w:styleId="CommentTextChar">
    <w:name w:val="Comment Text Char"/>
    <w:rsid w:val="00684E0C"/>
    <w:rPr>
      <w:rFonts w:cs="Times New Roman"/>
      <w:lang w:val="en-GB"/>
    </w:rPr>
  </w:style>
  <w:style w:type="character" w:customStyle="1" w:styleId="CommentSubjectChar">
    <w:name w:val="Comment Subject Char"/>
    <w:rsid w:val="00684E0C"/>
    <w:rPr>
      <w:rFonts w:cs="Times New Roman"/>
      <w:b/>
      <w:bCs/>
      <w:lang w:val="en-GB"/>
    </w:rPr>
  </w:style>
  <w:style w:type="character" w:customStyle="1" w:styleId="BodyTextChar">
    <w:name w:val="Body Text Char"/>
    <w:rsid w:val="00684E0C"/>
    <w:rPr>
      <w:rFonts w:cs="Times New Roman"/>
      <w:sz w:val="24"/>
      <w:szCs w:val="24"/>
      <w:lang w:val="en-GB"/>
    </w:rPr>
  </w:style>
  <w:style w:type="character" w:styleId="a5">
    <w:name w:val="Placeholder Text"/>
    <w:rsid w:val="00684E0C"/>
    <w:rPr>
      <w:rFonts w:cs="Times New Roman"/>
      <w:color w:val="808080"/>
    </w:rPr>
  </w:style>
  <w:style w:type="character" w:customStyle="1" w:styleId="a6">
    <w:name w:val="Χαρακτήρες υποσημείωσης"/>
    <w:rsid w:val="00684E0C"/>
    <w:rPr>
      <w:rFonts w:cs="Times New Roman"/>
      <w:vertAlign w:val="superscript"/>
    </w:rPr>
  </w:style>
  <w:style w:type="character" w:customStyle="1" w:styleId="FootnoteTextChar">
    <w:name w:val="Footnote Text Char"/>
    <w:rsid w:val="00684E0C"/>
    <w:rPr>
      <w:rFonts w:ascii="Calibri" w:hAnsi="Calibri" w:cs="Times New Roman"/>
    </w:rPr>
  </w:style>
  <w:style w:type="character" w:customStyle="1" w:styleId="Heading3Char">
    <w:name w:val="Heading 3 Char"/>
    <w:rsid w:val="00684E0C"/>
    <w:rPr>
      <w:rFonts w:ascii="Arial" w:hAnsi="Arial" w:cs="Arial"/>
      <w:b/>
      <w:bCs/>
      <w:sz w:val="22"/>
      <w:szCs w:val="26"/>
      <w:lang w:val="en-GB"/>
    </w:rPr>
  </w:style>
  <w:style w:type="character" w:customStyle="1" w:styleId="Heading4Char">
    <w:name w:val="Heading 4 Char"/>
    <w:rsid w:val="00684E0C"/>
    <w:rPr>
      <w:rFonts w:ascii="Arial" w:eastAsia="Times New Roman" w:hAnsi="Arial" w:cs="Times New Roman"/>
      <w:b/>
      <w:bCs/>
      <w:sz w:val="22"/>
      <w:szCs w:val="28"/>
      <w:lang w:val="en-GB"/>
    </w:rPr>
  </w:style>
  <w:style w:type="character" w:customStyle="1" w:styleId="DocTitleChar">
    <w:name w:val="Doc Title Char"/>
    <w:basedOn w:val="Heading1Char"/>
    <w:rsid w:val="00684E0C"/>
  </w:style>
  <w:style w:type="character" w:customStyle="1" w:styleId="Style1Char">
    <w:name w:val="Style1 Char"/>
    <w:rsid w:val="00684E0C"/>
    <w:rPr>
      <w:rFonts w:ascii="Calibri" w:hAnsi="Calibri" w:cs="Calibri"/>
      <w:b/>
      <w:bCs/>
      <w:color w:val="333399"/>
      <w:sz w:val="40"/>
      <w:szCs w:val="40"/>
      <w:lang w:val="en-US"/>
    </w:rPr>
  </w:style>
  <w:style w:type="character" w:customStyle="1" w:styleId="ContentsChar">
    <w:name w:val="Contents Char"/>
    <w:rsid w:val="00684E0C"/>
    <w:rPr>
      <w:rFonts w:ascii="Calibri" w:hAnsi="Calibri" w:cs="Calibri"/>
      <w:b/>
      <w:bCs/>
      <w:color w:val="333399"/>
      <w:sz w:val="28"/>
      <w:szCs w:val="32"/>
      <w:lang w:val="en-US"/>
    </w:rPr>
  </w:style>
  <w:style w:type="character" w:customStyle="1" w:styleId="EndnoteTextChar">
    <w:name w:val="Endnote Text Char"/>
    <w:rsid w:val="00684E0C"/>
    <w:rPr>
      <w:rFonts w:ascii="Calibri" w:hAnsi="Calibri" w:cs="Calibri"/>
      <w:lang w:val="en-GB"/>
    </w:rPr>
  </w:style>
  <w:style w:type="character" w:customStyle="1" w:styleId="a7">
    <w:name w:val="Χαρακτήρες σημείωσης τέλους"/>
    <w:rsid w:val="00684E0C"/>
    <w:rPr>
      <w:vertAlign w:val="superscript"/>
    </w:rPr>
  </w:style>
  <w:style w:type="character" w:customStyle="1" w:styleId="FootnoteReference2">
    <w:name w:val="Footnote Reference2"/>
    <w:rsid w:val="00684E0C"/>
    <w:rPr>
      <w:vertAlign w:val="superscript"/>
    </w:rPr>
  </w:style>
  <w:style w:type="character" w:customStyle="1" w:styleId="EndnoteReference1">
    <w:name w:val="Endnote Reference1"/>
    <w:rsid w:val="00684E0C"/>
    <w:rPr>
      <w:vertAlign w:val="superscript"/>
    </w:rPr>
  </w:style>
  <w:style w:type="character" w:customStyle="1" w:styleId="a8">
    <w:name w:val="Κουκκίδες"/>
    <w:rsid w:val="00684E0C"/>
    <w:rPr>
      <w:rFonts w:ascii="OpenSymbol" w:eastAsia="OpenSymbol" w:hAnsi="OpenSymbol" w:cs="OpenSymbol"/>
    </w:rPr>
  </w:style>
  <w:style w:type="character" w:styleId="a9">
    <w:name w:val="Strong"/>
    <w:qFormat/>
    <w:rsid w:val="00684E0C"/>
    <w:rPr>
      <w:b/>
      <w:bCs/>
    </w:rPr>
  </w:style>
  <w:style w:type="character" w:customStyle="1" w:styleId="10">
    <w:name w:val="Προεπιλεγμένη γραμματοσειρά1"/>
    <w:rsid w:val="00684E0C"/>
  </w:style>
  <w:style w:type="character" w:customStyle="1" w:styleId="aa">
    <w:name w:val="Σύμβολο υποσημείωσης"/>
    <w:rsid w:val="00684E0C"/>
    <w:rPr>
      <w:vertAlign w:val="superscript"/>
    </w:rPr>
  </w:style>
  <w:style w:type="character" w:styleId="ab">
    <w:name w:val="Emphasis"/>
    <w:qFormat/>
    <w:rsid w:val="00684E0C"/>
    <w:rPr>
      <w:i/>
      <w:iCs/>
    </w:rPr>
  </w:style>
  <w:style w:type="character" w:customStyle="1" w:styleId="ac">
    <w:name w:val="Χαρακτήρες αρίθμησης"/>
    <w:rsid w:val="00684E0C"/>
  </w:style>
  <w:style w:type="character" w:customStyle="1" w:styleId="normalwithoutspacingChar">
    <w:name w:val="normal_without_spacing Char"/>
    <w:rsid w:val="00684E0C"/>
    <w:rPr>
      <w:rFonts w:ascii="Calibri" w:hAnsi="Calibri" w:cs="Calibri"/>
      <w:sz w:val="22"/>
      <w:szCs w:val="24"/>
    </w:rPr>
  </w:style>
  <w:style w:type="character" w:customStyle="1" w:styleId="FootnoteTextChar1">
    <w:name w:val="Footnote Text Char1"/>
    <w:rsid w:val="00684E0C"/>
    <w:rPr>
      <w:rFonts w:ascii="Calibri" w:hAnsi="Calibri" w:cs="Calibri"/>
      <w:lang w:val="en-IE" w:eastAsia="zh-CN"/>
    </w:rPr>
  </w:style>
  <w:style w:type="character" w:customStyle="1" w:styleId="foothangingChar">
    <w:name w:val="foot_hanging Char"/>
    <w:rsid w:val="00684E0C"/>
    <w:rPr>
      <w:rFonts w:ascii="Calibri" w:hAnsi="Calibri" w:cs="Calibri"/>
      <w:sz w:val="18"/>
      <w:szCs w:val="18"/>
      <w:lang w:val="en-IE" w:eastAsia="zh-CN"/>
    </w:rPr>
  </w:style>
  <w:style w:type="character" w:customStyle="1" w:styleId="HTMLPreformattedChar">
    <w:name w:val="HTML Preformatted Char"/>
    <w:rsid w:val="00684E0C"/>
    <w:rPr>
      <w:rFonts w:ascii="Courier New" w:hAnsi="Courier New" w:cs="Courier New"/>
    </w:rPr>
  </w:style>
  <w:style w:type="character" w:customStyle="1" w:styleId="apple-converted-space">
    <w:name w:val="apple-converted-space"/>
    <w:basedOn w:val="WW-DefaultParagraphFont111111111111111111"/>
    <w:rsid w:val="00684E0C"/>
  </w:style>
  <w:style w:type="character" w:customStyle="1" w:styleId="BodyTextIndent3Char">
    <w:name w:val="Body Text Indent 3 Char"/>
    <w:rsid w:val="00684E0C"/>
    <w:rPr>
      <w:rFonts w:ascii="Calibri" w:hAnsi="Calibri" w:cs="Calibri"/>
      <w:sz w:val="16"/>
      <w:szCs w:val="16"/>
      <w:lang w:val="en-GB"/>
    </w:rPr>
  </w:style>
  <w:style w:type="character" w:customStyle="1" w:styleId="WW-FootnoteReference">
    <w:name w:val="WW-Footnote Reference"/>
    <w:rsid w:val="00684E0C"/>
    <w:rPr>
      <w:vertAlign w:val="superscript"/>
    </w:rPr>
  </w:style>
  <w:style w:type="character" w:customStyle="1" w:styleId="WW-EndnoteReference">
    <w:name w:val="WW-Endnote Reference"/>
    <w:rsid w:val="00684E0C"/>
    <w:rPr>
      <w:vertAlign w:val="superscript"/>
    </w:rPr>
  </w:style>
  <w:style w:type="character" w:customStyle="1" w:styleId="FootnoteReference1">
    <w:name w:val="Footnote Reference1"/>
    <w:rsid w:val="00684E0C"/>
    <w:rPr>
      <w:vertAlign w:val="superscript"/>
    </w:rPr>
  </w:style>
  <w:style w:type="character" w:customStyle="1" w:styleId="FootnoteTextChar2">
    <w:name w:val="Footnote Text Char2"/>
    <w:rsid w:val="00684E0C"/>
    <w:rPr>
      <w:rFonts w:ascii="Calibri" w:hAnsi="Calibri" w:cs="Calibri"/>
      <w:sz w:val="18"/>
      <w:lang w:val="en-IE" w:eastAsia="zh-CN"/>
    </w:rPr>
  </w:style>
  <w:style w:type="character" w:customStyle="1" w:styleId="foothangingChar1">
    <w:name w:val="foot_hanging Char1"/>
    <w:rsid w:val="00684E0C"/>
    <w:rPr>
      <w:rFonts w:ascii="Calibri" w:hAnsi="Calibri" w:cs="Calibri"/>
      <w:sz w:val="18"/>
      <w:szCs w:val="18"/>
      <w:lang w:val="en-IE" w:eastAsia="zh-CN"/>
    </w:rPr>
  </w:style>
  <w:style w:type="character" w:customStyle="1" w:styleId="footersChar">
    <w:name w:val="footers Char"/>
    <w:basedOn w:val="foothangingChar1"/>
    <w:rsid w:val="00684E0C"/>
  </w:style>
  <w:style w:type="character" w:customStyle="1" w:styleId="CommentTextChar1">
    <w:name w:val="Comment Text Char1"/>
    <w:rsid w:val="00684E0C"/>
    <w:rPr>
      <w:rFonts w:ascii="Calibri" w:hAnsi="Calibri" w:cs="Calibri"/>
      <w:lang w:val="en-GB" w:eastAsia="zh-CN"/>
    </w:rPr>
  </w:style>
  <w:style w:type="character" w:customStyle="1" w:styleId="HTMLPreformattedChar1">
    <w:name w:val="HTML Preformatted Char1"/>
    <w:rsid w:val="00684E0C"/>
    <w:rPr>
      <w:rFonts w:ascii="Courier New" w:hAnsi="Courier New" w:cs="Courier New"/>
      <w:lang w:eastAsia="zh-CN"/>
    </w:rPr>
  </w:style>
  <w:style w:type="character" w:customStyle="1" w:styleId="BodyText3Char">
    <w:name w:val="Body Text 3 Char"/>
    <w:rsid w:val="00684E0C"/>
    <w:rPr>
      <w:rFonts w:ascii="Calibri" w:hAnsi="Calibri" w:cs="Calibri"/>
      <w:sz w:val="16"/>
      <w:szCs w:val="16"/>
      <w:lang w:val="en-GB" w:eastAsia="zh-CN"/>
    </w:rPr>
  </w:style>
  <w:style w:type="character" w:customStyle="1" w:styleId="WW-FootnoteReference1">
    <w:name w:val="WW-Footnote Reference1"/>
    <w:rsid w:val="00684E0C"/>
    <w:rPr>
      <w:vertAlign w:val="superscript"/>
    </w:rPr>
  </w:style>
  <w:style w:type="character" w:customStyle="1" w:styleId="WW-EndnoteReference1">
    <w:name w:val="WW-Endnote Reference1"/>
    <w:rsid w:val="00684E0C"/>
    <w:rPr>
      <w:vertAlign w:val="superscript"/>
    </w:rPr>
  </w:style>
  <w:style w:type="character" w:customStyle="1" w:styleId="WW-FootnoteReference2">
    <w:name w:val="WW-Footnote Reference2"/>
    <w:rsid w:val="00684E0C"/>
    <w:rPr>
      <w:vertAlign w:val="superscript"/>
    </w:rPr>
  </w:style>
  <w:style w:type="character" w:customStyle="1" w:styleId="WW-EndnoteReference2">
    <w:name w:val="WW-Endnote Reference2"/>
    <w:rsid w:val="00684E0C"/>
    <w:rPr>
      <w:vertAlign w:val="superscript"/>
    </w:rPr>
  </w:style>
  <w:style w:type="character" w:customStyle="1" w:styleId="FootnoteTextChar3">
    <w:name w:val="Footnote Text Char3"/>
    <w:rsid w:val="00684E0C"/>
    <w:rPr>
      <w:rFonts w:ascii="Calibri" w:hAnsi="Calibri" w:cs="Calibri"/>
      <w:sz w:val="18"/>
      <w:lang w:val="en-IE" w:eastAsia="zh-CN"/>
    </w:rPr>
  </w:style>
  <w:style w:type="character" w:customStyle="1" w:styleId="foothangingChar2">
    <w:name w:val="foot_hanging Char2"/>
    <w:rsid w:val="00684E0C"/>
    <w:rPr>
      <w:rFonts w:ascii="Calibri" w:hAnsi="Calibri" w:cs="Calibri"/>
      <w:sz w:val="18"/>
      <w:szCs w:val="18"/>
      <w:lang w:val="en-IE" w:eastAsia="zh-CN"/>
    </w:rPr>
  </w:style>
  <w:style w:type="character" w:customStyle="1" w:styleId="footersChar1">
    <w:name w:val="footers Char1"/>
    <w:basedOn w:val="foothangingChar2"/>
    <w:rsid w:val="00684E0C"/>
  </w:style>
  <w:style w:type="character" w:customStyle="1" w:styleId="foootChar">
    <w:name w:val="fooot Char"/>
    <w:basedOn w:val="footersChar1"/>
    <w:rsid w:val="00684E0C"/>
  </w:style>
  <w:style w:type="character" w:customStyle="1" w:styleId="11">
    <w:name w:val="Παραπομπή υποσημείωσης1"/>
    <w:rsid w:val="00684E0C"/>
    <w:rPr>
      <w:vertAlign w:val="superscript"/>
    </w:rPr>
  </w:style>
  <w:style w:type="character" w:customStyle="1" w:styleId="12">
    <w:name w:val="Παραπομπή σημείωσης τέλους1"/>
    <w:rsid w:val="00684E0C"/>
    <w:rPr>
      <w:vertAlign w:val="superscript"/>
    </w:rPr>
  </w:style>
  <w:style w:type="character" w:customStyle="1" w:styleId="Char">
    <w:name w:val="Κείμενο πλαισίου Char"/>
    <w:rsid w:val="00684E0C"/>
    <w:rPr>
      <w:rFonts w:ascii="Tahoma" w:hAnsi="Tahoma" w:cs="Tahoma"/>
      <w:sz w:val="16"/>
      <w:szCs w:val="16"/>
      <w:lang w:val="en-GB"/>
    </w:rPr>
  </w:style>
  <w:style w:type="character" w:customStyle="1" w:styleId="13">
    <w:name w:val="Παραπομπή σχολίου1"/>
    <w:rsid w:val="00684E0C"/>
    <w:rPr>
      <w:sz w:val="16"/>
      <w:szCs w:val="16"/>
    </w:rPr>
  </w:style>
  <w:style w:type="character" w:customStyle="1" w:styleId="Char0">
    <w:name w:val="Κείμενο σχολίου Char"/>
    <w:rsid w:val="00684E0C"/>
    <w:rPr>
      <w:rFonts w:ascii="Calibri" w:hAnsi="Calibri" w:cs="Calibri"/>
      <w:lang w:val="en-GB"/>
    </w:rPr>
  </w:style>
  <w:style w:type="character" w:customStyle="1" w:styleId="Char1">
    <w:name w:val="Θέμα σχολίου Char"/>
    <w:rsid w:val="00684E0C"/>
    <w:rPr>
      <w:rFonts w:ascii="Calibri" w:hAnsi="Calibri" w:cs="Calibri"/>
      <w:b/>
      <w:bCs/>
      <w:lang w:val="en-GB"/>
    </w:rPr>
  </w:style>
  <w:style w:type="character" w:customStyle="1" w:styleId="-HTMLChar">
    <w:name w:val="Προ-διαμορφωμένο HTML Char"/>
    <w:uiPriority w:val="99"/>
    <w:rsid w:val="00684E0C"/>
    <w:rPr>
      <w:rFonts w:ascii="Courier New" w:eastAsia="Times New Roman" w:hAnsi="Courier New" w:cs="Courier New"/>
    </w:rPr>
  </w:style>
  <w:style w:type="character" w:customStyle="1" w:styleId="WW-FootnoteReference3">
    <w:name w:val="WW-Footnote Reference3"/>
    <w:rsid w:val="00684E0C"/>
    <w:rPr>
      <w:vertAlign w:val="superscript"/>
    </w:rPr>
  </w:style>
  <w:style w:type="character" w:customStyle="1" w:styleId="WW-EndnoteReference3">
    <w:name w:val="WW-Endnote Reference3"/>
    <w:rsid w:val="00684E0C"/>
    <w:rPr>
      <w:vertAlign w:val="superscript"/>
    </w:rPr>
  </w:style>
  <w:style w:type="character" w:customStyle="1" w:styleId="WW-FootnoteReference4">
    <w:name w:val="WW-Footnote Reference4"/>
    <w:rsid w:val="00684E0C"/>
    <w:rPr>
      <w:vertAlign w:val="superscript"/>
    </w:rPr>
  </w:style>
  <w:style w:type="character" w:customStyle="1" w:styleId="WW-EndnoteReference4">
    <w:name w:val="WW-Endnote Reference4"/>
    <w:rsid w:val="00684E0C"/>
    <w:rPr>
      <w:vertAlign w:val="superscript"/>
    </w:rPr>
  </w:style>
  <w:style w:type="character" w:customStyle="1" w:styleId="WW-FootnoteReference5">
    <w:name w:val="WW-Footnote Reference5"/>
    <w:rsid w:val="00684E0C"/>
    <w:rPr>
      <w:vertAlign w:val="superscript"/>
    </w:rPr>
  </w:style>
  <w:style w:type="character" w:customStyle="1" w:styleId="WW-EndnoteReference5">
    <w:name w:val="WW-Endnote Reference5"/>
    <w:rsid w:val="00684E0C"/>
    <w:rPr>
      <w:vertAlign w:val="superscript"/>
    </w:rPr>
  </w:style>
  <w:style w:type="character" w:customStyle="1" w:styleId="WW-FootnoteReference6">
    <w:name w:val="WW-Footnote Reference6"/>
    <w:rsid w:val="00684E0C"/>
    <w:rPr>
      <w:vertAlign w:val="superscript"/>
    </w:rPr>
  </w:style>
  <w:style w:type="character" w:styleId="-0">
    <w:name w:val="FollowedHyperlink"/>
    <w:rsid w:val="00684E0C"/>
    <w:rPr>
      <w:color w:val="800000"/>
      <w:u w:val="single"/>
    </w:rPr>
  </w:style>
  <w:style w:type="character" w:customStyle="1" w:styleId="WW-EndnoteReference6">
    <w:name w:val="WW-Endnote Reference6"/>
    <w:rsid w:val="00684E0C"/>
    <w:rPr>
      <w:vertAlign w:val="superscript"/>
    </w:rPr>
  </w:style>
  <w:style w:type="character" w:customStyle="1" w:styleId="WW-FootnoteReference7">
    <w:name w:val="WW-Footnote Reference7"/>
    <w:rsid w:val="00684E0C"/>
    <w:rPr>
      <w:vertAlign w:val="superscript"/>
    </w:rPr>
  </w:style>
  <w:style w:type="character" w:customStyle="1" w:styleId="WW-EndnoteReference7">
    <w:name w:val="WW-Endnote Reference7"/>
    <w:rsid w:val="00684E0C"/>
    <w:rPr>
      <w:vertAlign w:val="superscript"/>
    </w:rPr>
  </w:style>
  <w:style w:type="character" w:customStyle="1" w:styleId="WW-FootnoteReference8">
    <w:name w:val="WW-Footnote Reference8"/>
    <w:rsid w:val="00684E0C"/>
    <w:rPr>
      <w:vertAlign w:val="superscript"/>
    </w:rPr>
  </w:style>
  <w:style w:type="character" w:customStyle="1" w:styleId="WW-EndnoteReference8">
    <w:name w:val="WW-Endnote Reference8"/>
    <w:rsid w:val="00684E0C"/>
    <w:rPr>
      <w:vertAlign w:val="superscript"/>
    </w:rPr>
  </w:style>
  <w:style w:type="character" w:customStyle="1" w:styleId="WW-FootnoteReference9">
    <w:name w:val="WW-Footnote Reference9"/>
    <w:rsid w:val="00684E0C"/>
    <w:rPr>
      <w:vertAlign w:val="superscript"/>
    </w:rPr>
  </w:style>
  <w:style w:type="character" w:customStyle="1" w:styleId="WW-EndnoteReference9">
    <w:name w:val="WW-Endnote Reference9"/>
    <w:rsid w:val="00684E0C"/>
    <w:rPr>
      <w:vertAlign w:val="superscript"/>
    </w:rPr>
  </w:style>
  <w:style w:type="character" w:customStyle="1" w:styleId="WW-FootnoteReference10">
    <w:name w:val="WW-Footnote Reference10"/>
    <w:rsid w:val="00684E0C"/>
    <w:rPr>
      <w:vertAlign w:val="superscript"/>
    </w:rPr>
  </w:style>
  <w:style w:type="character" w:customStyle="1" w:styleId="WW-EndnoteReference10">
    <w:name w:val="WW-Endnote Reference10"/>
    <w:rsid w:val="00684E0C"/>
    <w:rPr>
      <w:vertAlign w:val="superscript"/>
    </w:rPr>
  </w:style>
  <w:style w:type="character" w:customStyle="1" w:styleId="WW-FootnoteReference11">
    <w:name w:val="WW-Footnote Reference11"/>
    <w:rsid w:val="00684E0C"/>
    <w:rPr>
      <w:vertAlign w:val="superscript"/>
    </w:rPr>
  </w:style>
  <w:style w:type="character" w:customStyle="1" w:styleId="WW-EndnoteReference11">
    <w:name w:val="WW-Endnote Reference11"/>
    <w:rsid w:val="00684E0C"/>
    <w:rPr>
      <w:vertAlign w:val="superscript"/>
    </w:rPr>
  </w:style>
  <w:style w:type="character" w:customStyle="1" w:styleId="WW-FootnoteReference12">
    <w:name w:val="WW-Footnote Reference12"/>
    <w:rsid w:val="00684E0C"/>
    <w:rPr>
      <w:vertAlign w:val="superscript"/>
    </w:rPr>
  </w:style>
  <w:style w:type="character" w:customStyle="1" w:styleId="WW-EndnoteReference12">
    <w:name w:val="WW-Endnote Reference12"/>
    <w:rsid w:val="00684E0C"/>
    <w:rPr>
      <w:vertAlign w:val="superscript"/>
    </w:rPr>
  </w:style>
  <w:style w:type="character" w:customStyle="1" w:styleId="WW-FootnoteReference13">
    <w:name w:val="WW-Footnote Reference13"/>
    <w:rsid w:val="00684E0C"/>
    <w:rPr>
      <w:vertAlign w:val="superscript"/>
    </w:rPr>
  </w:style>
  <w:style w:type="character" w:customStyle="1" w:styleId="WW-EndnoteReference13">
    <w:name w:val="WW-Endnote Reference13"/>
    <w:rsid w:val="00684E0C"/>
    <w:rPr>
      <w:vertAlign w:val="superscript"/>
    </w:rPr>
  </w:style>
  <w:style w:type="character" w:styleId="ad">
    <w:name w:val="footnote reference"/>
    <w:uiPriority w:val="99"/>
    <w:rsid w:val="00684E0C"/>
    <w:rPr>
      <w:vertAlign w:val="superscript"/>
    </w:rPr>
  </w:style>
  <w:style w:type="character" w:styleId="ae">
    <w:name w:val="endnote reference"/>
    <w:rsid w:val="00684E0C"/>
    <w:rPr>
      <w:vertAlign w:val="superscript"/>
    </w:rPr>
  </w:style>
  <w:style w:type="character" w:customStyle="1" w:styleId="21">
    <w:name w:val="Παραπομπή υποσημείωσης2"/>
    <w:rsid w:val="00684E0C"/>
    <w:rPr>
      <w:vertAlign w:val="superscript"/>
    </w:rPr>
  </w:style>
  <w:style w:type="character" w:customStyle="1" w:styleId="22">
    <w:name w:val="Παραπομπή σημείωσης τέλους2"/>
    <w:rsid w:val="00684E0C"/>
    <w:rPr>
      <w:vertAlign w:val="superscript"/>
    </w:rPr>
  </w:style>
  <w:style w:type="character" w:customStyle="1" w:styleId="WW-FootnoteReference14">
    <w:name w:val="WW-Footnote Reference14"/>
    <w:rsid w:val="00684E0C"/>
    <w:rPr>
      <w:vertAlign w:val="superscript"/>
    </w:rPr>
  </w:style>
  <w:style w:type="character" w:customStyle="1" w:styleId="WW-EndnoteReference14">
    <w:name w:val="WW-Endnote Reference14"/>
    <w:rsid w:val="00684E0C"/>
    <w:rPr>
      <w:vertAlign w:val="superscript"/>
    </w:rPr>
  </w:style>
  <w:style w:type="character" w:customStyle="1" w:styleId="WW-FootnoteReference15">
    <w:name w:val="WW-Footnote Reference15"/>
    <w:rsid w:val="00684E0C"/>
    <w:rPr>
      <w:vertAlign w:val="superscript"/>
    </w:rPr>
  </w:style>
  <w:style w:type="character" w:customStyle="1" w:styleId="WW-EndnoteReference15">
    <w:name w:val="WW-Endnote Reference15"/>
    <w:rsid w:val="00684E0C"/>
    <w:rPr>
      <w:vertAlign w:val="superscript"/>
    </w:rPr>
  </w:style>
  <w:style w:type="character" w:customStyle="1" w:styleId="WW-FootnoteReference16">
    <w:name w:val="WW-Footnote Reference16"/>
    <w:rsid w:val="00684E0C"/>
    <w:rPr>
      <w:vertAlign w:val="superscript"/>
    </w:rPr>
  </w:style>
  <w:style w:type="character" w:customStyle="1" w:styleId="WW-EndnoteReference16">
    <w:name w:val="WW-Endnote Reference16"/>
    <w:rsid w:val="00684E0C"/>
    <w:rPr>
      <w:vertAlign w:val="superscript"/>
    </w:rPr>
  </w:style>
  <w:style w:type="character" w:customStyle="1" w:styleId="WW-FootnoteReference17">
    <w:name w:val="WW-Footnote Reference17"/>
    <w:rsid w:val="00684E0C"/>
    <w:rPr>
      <w:vertAlign w:val="superscript"/>
    </w:rPr>
  </w:style>
  <w:style w:type="character" w:customStyle="1" w:styleId="WW-EndnoteReference17">
    <w:name w:val="WW-Endnote Reference17"/>
    <w:rsid w:val="00684E0C"/>
    <w:rPr>
      <w:vertAlign w:val="superscript"/>
    </w:rPr>
  </w:style>
  <w:style w:type="character" w:customStyle="1" w:styleId="31">
    <w:name w:val="Παραπομπή υποσημείωσης3"/>
    <w:rsid w:val="00684E0C"/>
    <w:rPr>
      <w:vertAlign w:val="superscript"/>
    </w:rPr>
  </w:style>
  <w:style w:type="character" w:customStyle="1" w:styleId="32">
    <w:name w:val="Παραπομπή σημείωσης τέλους3"/>
    <w:rsid w:val="00684E0C"/>
    <w:rPr>
      <w:vertAlign w:val="superscript"/>
    </w:rPr>
  </w:style>
  <w:style w:type="character" w:customStyle="1" w:styleId="WW-FootnoteReference18">
    <w:name w:val="WW-Footnote Reference18"/>
    <w:rsid w:val="00684E0C"/>
    <w:rPr>
      <w:vertAlign w:val="superscript"/>
    </w:rPr>
  </w:style>
  <w:style w:type="character" w:customStyle="1" w:styleId="WW-EndnoteReference18">
    <w:name w:val="WW-Endnote Reference18"/>
    <w:rsid w:val="00684E0C"/>
    <w:rPr>
      <w:vertAlign w:val="superscript"/>
    </w:rPr>
  </w:style>
  <w:style w:type="character" w:customStyle="1" w:styleId="00">
    <w:name w:val="Παραπομπή υποσημείωσης_0"/>
    <w:uiPriority w:val="99"/>
    <w:rsid w:val="00684E0C"/>
    <w:rPr>
      <w:vertAlign w:val="superscript"/>
    </w:rPr>
  </w:style>
  <w:style w:type="character" w:customStyle="1" w:styleId="01">
    <w:name w:val="Παραπομπή σημείωσης τέλους_0"/>
    <w:rsid w:val="00684E0C"/>
    <w:rPr>
      <w:vertAlign w:val="superscript"/>
    </w:rPr>
  </w:style>
  <w:style w:type="character" w:customStyle="1" w:styleId="WW-FootnoteReference19">
    <w:name w:val="WW-Footnote Reference19"/>
    <w:rsid w:val="00684E0C"/>
    <w:rPr>
      <w:vertAlign w:val="superscript"/>
    </w:rPr>
  </w:style>
  <w:style w:type="paragraph" w:customStyle="1" w:styleId="af">
    <w:name w:val="Επικεφαλίδα"/>
    <w:basedOn w:val="a"/>
    <w:next w:val="af0"/>
    <w:rsid w:val="00684E0C"/>
    <w:pPr>
      <w:keepNext/>
      <w:spacing w:before="240"/>
    </w:pPr>
    <w:rPr>
      <w:rFonts w:ascii="Liberation Sans" w:eastAsia="Microsoft YaHei" w:hAnsi="Liberation Sans" w:cs="Mangal"/>
      <w:sz w:val="28"/>
      <w:szCs w:val="28"/>
    </w:rPr>
  </w:style>
  <w:style w:type="paragraph" w:styleId="af0">
    <w:name w:val="Body Text"/>
    <w:basedOn w:val="a"/>
    <w:link w:val="Char2"/>
    <w:rsid w:val="00684E0C"/>
    <w:pPr>
      <w:spacing w:after="240"/>
    </w:pPr>
  </w:style>
  <w:style w:type="paragraph" w:styleId="af1">
    <w:name w:val="List"/>
    <w:basedOn w:val="af0"/>
    <w:rsid w:val="00684E0C"/>
    <w:rPr>
      <w:rFonts w:cs="Mangal"/>
    </w:rPr>
  </w:style>
  <w:style w:type="paragraph" w:styleId="af2">
    <w:name w:val="caption"/>
    <w:basedOn w:val="a"/>
    <w:qFormat/>
    <w:rsid w:val="00684E0C"/>
    <w:pPr>
      <w:suppressLineNumbers/>
      <w:spacing w:before="120"/>
    </w:pPr>
    <w:rPr>
      <w:rFonts w:cs="Mangal"/>
      <w:i/>
      <w:iCs/>
      <w:sz w:val="24"/>
    </w:rPr>
  </w:style>
  <w:style w:type="paragraph" w:customStyle="1" w:styleId="af3">
    <w:name w:val="Ευρετήριο"/>
    <w:basedOn w:val="a"/>
    <w:rsid w:val="00684E0C"/>
    <w:pPr>
      <w:suppressLineNumbers/>
    </w:pPr>
    <w:rPr>
      <w:rFonts w:cs="Mangal"/>
    </w:rPr>
  </w:style>
  <w:style w:type="paragraph" w:customStyle="1" w:styleId="02">
    <w:name w:val="Λεζάντα_0"/>
    <w:basedOn w:val="a"/>
    <w:qFormat/>
    <w:rsid w:val="00684E0C"/>
    <w:pPr>
      <w:suppressLineNumbers/>
      <w:spacing w:before="120"/>
    </w:pPr>
    <w:rPr>
      <w:rFonts w:cs="Mangal"/>
      <w:i/>
      <w:iCs/>
      <w:sz w:val="24"/>
    </w:rPr>
  </w:style>
  <w:style w:type="paragraph" w:customStyle="1" w:styleId="33">
    <w:name w:val="Λεζάντα3"/>
    <w:basedOn w:val="a"/>
    <w:rsid w:val="00684E0C"/>
    <w:pPr>
      <w:suppressLineNumbers/>
      <w:spacing w:before="120"/>
    </w:pPr>
    <w:rPr>
      <w:rFonts w:cs="Mangal"/>
      <w:i/>
      <w:iCs/>
      <w:sz w:val="24"/>
    </w:rPr>
  </w:style>
  <w:style w:type="paragraph" w:customStyle="1" w:styleId="WW-Caption">
    <w:name w:val="WW-Caption"/>
    <w:basedOn w:val="a"/>
    <w:rsid w:val="00684E0C"/>
    <w:pPr>
      <w:suppressLineNumbers/>
      <w:spacing w:before="120"/>
    </w:pPr>
    <w:rPr>
      <w:rFonts w:cs="Mangal"/>
      <w:i/>
      <w:iCs/>
      <w:sz w:val="24"/>
    </w:rPr>
  </w:style>
  <w:style w:type="paragraph" w:customStyle="1" w:styleId="WW-Caption1">
    <w:name w:val="WW-Caption1"/>
    <w:basedOn w:val="a"/>
    <w:rsid w:val="00684E0C"/>
    <w:pPr>
      <w:suppressLineNumbers/>
      <w:spacing w:before="120"/>
    </w:pPr>
    <w:rPr>
      <w:rFonts w:cs="Mangal"/>
      <w:i/>
      <w:iCs/>
      <w:sz w:val="24"/>
    </w:rPr>
  </w:style>
  <w:style w:type="paragraph" w:customStyle="1" w:styleId="WW-Caption11">
    <w:name w:val="WW-Caption11"/>
    <w:basedOn w:val="a"/>
    <w:rsid w:val="00684E0C"/>
    <w:pPr>
      <w:suppressLineNumbers/>
      <w:spacing w:before="120"/>
    </w:pPr>
    <w:rPr>
      <w:rFonts w:cs="Mangal"/>
      <w:i/>
      <w:iCs/>
      <w:sz w:val="24"/>
    </w:rPr>
  </w:style>
  <w:style w:type="paragraph" w:customStyle="1" w:styleId="WW-Caption111">
    <w:name w:val="WW-Caption111"/>
    <w:basedOn w:val="a"/>
    <w:rsid w:val="00684E0C"/>
    <w:pPr>
      <w:suppressLineNumbers/>
      <w:spacing w:before="120"/>
    </w:pPr>
    <w:rPr>
      <w:rFonts w:cs="Mangal"/>
      <w:i/>
      <w:iCs/>
      <w:sz w:val="24"/>
    </w:rPr>
  </w:style>
  <w:style w:type="paragraph" w:customStyle="1" w:styleId="23">
    <w:name w:val="Λεζάντα2"/>
    <w:basedOn w:val="a"/>
    <w:rsid w:val="00684E0C"/>
    <w:pPr>
      <w:suppressLineNumbers/>
      <w:spacing w:before="120"/>
    </w:pPr>
    <w:rPr>
      <w:rFonts w:cs="Mangal"/>
      <w:i/>
      <w:iCs/>
      <w:sz w:val="24"/>
    </w:rPr>
  </w:style>
  <w:style w:type="paragraph" w:customStyle="1" w:styleId="Caption1">
    <w:name w:val="Caption1"/>
    <w:basedOn w:val="a"/>
    <w:rsid w:val="00684E0C"/>
    <w:pPr>
      <w:suppressLineNumbers/>
      <w:spacing w:before="120"/>
    </w:pPr>
    <w:rPr>
      <w:rFonts w:cs="Mangal"/>
      <w:i/>
      <w:iCs/>
      <w:sz w:val="24"/>
    </w:rPr>
  </w:style>
  <w:style w:type="paragraph" w:customStyle="1" w:styleId="WW-Caption1111">
    <w:name w:val="WW-Caption1111"/>
    <w:basedOn w:val="a"/>
    <w:rsid w:val="00684E0C"/>
    <w:pPr>
      <w:suppressLineNumbers/>
      <w:spacing w:before="120"/>
    </w:pPr>
    <w:rPr>
      <w:rFonts w:cs="Mangal"/>
      <w:i/>
      <w:iCs/>
      <w:sz w:val="24"/>
    </w:rPr>
  </w:style>
  <w:style w:type="paragraph" w:customStyle="1" w:styleId="WW-Caption11111">
    <w:name w:val="WW-Caption11111"/>
    <w:basedOn w:val="a"/>
    <w:rsid w:val="00684E0C"/>
    <w:pPr>
      <w:suppressLineNumbers/>
      <w:spacing w:before="120"/>
    </w:pPr>
    <w:rPr>
      <w:rFonts w:cs="Mangal"/>
      <w:i/>
      <w:iCs/>
      <w:sz w:val="24"/>
    </w:rPr>
  </w:style>
  <w:style w:type="paragraph" w:customStyle="1" w:styleId="WW-Caption111111">
    <w:name w:val="WW-Caption111111"/>
    <w:basedOn w:val="a"/>
    <w:rsid w:val="00684E0C"/>
    <w:pPr>
      <w:suppressLineNumbers/>
      <w:spacing w:before="120"/>
    </w:pPr>
    <w:rPr>
      <w:rFonts w:cs="Mangal"/>
      <w:i/>
      <w:iCs/>
      <w:sz w:val="24"/>
    </w:rPr>
  </w:style>
  <w:style w:type="paragraph" w:customStyle="1" w:styleId="WW-Caption1111111">
    <w:name w:val="WW-Caption1111111"/>
    <w:basedOn w:val="a"/>
    <w:rsid w:val="00684E0C"/>
    <w:pPr>
      <w:suppressLineNumbers/>
      <w:spacing w:before="120"/>
    </w:pPr>
    <w:rPr>
      <w:rFonts w:cs="Mangal"/>
      <w:i/>
      <w:iCs/>
      <w:sz w:val="24"/>
    </w:rPr>
  </w:style>
  <w:style w:type="paragraph" w:customStyle="1" w:styleId="WW-Caption11111111">
    <w:name w:val="WW-Caption11111111"/>
    <w:basedOn w:val="a"/>
    <w:rsid w:val="00684E0C"/>
    <w:pPr>
      <w:suppressLineNumbers/>
      <w:spacing w:before="120"/>
    </w:pPr>
    <w:rPr>
      <w:rFonts w:cs="Mangal"/>
      <w:i/>
      <w:iCs/>
      <w:sz w:val="24"/>
    </w:rPr>
  </w:style>
  <w:style w:type="paragraph" w:customStyle="1" w:styleId="WW-Caption111111111">
    <w:name w:val="WW-Caption111111111"/>
    <w:basedOn w:val="a"/>
    <w:rsid w:val="00684E0C"/>
    <w:pPr>
      <w:suppressLineNumbers/>
      <w:spacing w:before="120"/>
    </w:pPr>
    <w:rPr>
      <w:rFonts w:cs="Mangal"/>
      <w:i/>
      <w:iCs/>
      <w:sz w:val="24"/>
    </w:rPr>
  </w:style>
  <w:style w:type="paragraph" w:customStyle="1" w:styleId="WW-Caption1111111111">
    <w:name w:val="WW-Caption1111111111"/>
    <w:basedOn w:val="a"/>
    <w:rsid w:val="00684E0C"/>
    <w:pPr>
      <w:suppressLineNumbers/>
      <w:spacing w:before="120"/>
    </w:pPr>
    <w:rPr>
      <w:rFonts w:cs="Mangal"/>
      <w:i/>
      <w:iCs/>
      <w:sz w:val="24"/>
    </w:rPr>
  </w:style>
  <w:style w:type="paragraph" w:customStyle="1" w:styleId="WW-Caption11111111111">
    <w:name w:val="WW-Caption11111111111"/>
    <w:basedOn w:val="a"/>
    <w:rsid w:val="00684E0C"/>
    <w:pPr>
      <w:suppressLineNumbers/>
      <w:spacing w:before="120"/>
    </w:pPr>
    <w:rPr>
      <w:rFonts w:cs="Mangal"/>
      <w:i/>
      <w:iCs/>
      <w:sz w:val="24"/>
    </w:rPr>
  </w:style>
  <w:style w:type="paragraph" w:customStyle="1" w:styleId="WW-Caption111111111111">
    <w:name w:val="WW-Caption111111111111"/>
    <w:basedOn w:val="a"/>
    <w:rsid w:val="00684E0C"/>
    <w:pPr>
      <w:suppressLineNumbers/>
      <w:spacing w:before="120"/>
    </w:pPr>
    <w:rPr>
      <w:rFonts w:cs="Mangal"/>
      <w:i/>
      <w:iCs/>
      <w:sz w:val="24"/>
    </w:rPr>
  </w:style>
  <w:style w:type="paragraph" w:customStyle="1" w:styleId="WW-Caption1111111111111">
    <w:name w:val="WW-Caption1111111111111"/>
    <w:basedOn w:val="a"/>
    <w:rsid w:val="00684E0C"/>
    <w:pPr>
      <w:suppressLineNumbers/>
      <w:spacing w:before="120"/>
    </w:pPr>
    <w:rPr>
      <w:rFonts w:cs="Mangal"/>
      <w:i/>
      <w:iCs/>
      <w:sz w:val="24"/>
    </w:rPr>
  </w:style>
  <w:style w:type="paragraph" w:customStyle="1" w:styleId="WW-Caption11111111111111">
    <w:name w:val="WW-Caption11111111111111"/>
    <w:basedOn w:val="a"/>
    <w:rsid w:val="00684E0C"/>
    <w:pPr>
      <w:suppressLineNumbers/>
      <w:spacing w:before="120"/>
    </w:pPr>
    <w:rPr>
      <w:rFonts w:cs="Mangal"/>
      <w:i/>
      <w:iCs/>
      <w:sz w:val="24"/>
    </w:rPr>
  </w:style>
  <w:style w:type="paragraph" w:customStyle="1" w:styleId="14">
    <w:name w:val="Λεζάντα1"/>
    <w:basedOn w:val="a"/>
    <w:rsid w:val="00684E0C"/>
    <w:pPr>
      <w:suppressLineNumbers/>
      <w:spacing w:before="120"/>
    </w:pPr>
    <w:rPr>
      <w:rFonts w:cs="Mangal"/>
      <w:i/>
      <w:iCs/>
      <w:sz w:val="24"/>
    </w:rPr>
  </w:style>
  <w:style w:type="paragraph" w:customStyle="1" w:styleId="WW-Caption111111111111111">
    <w:name w:val="WW-Caption111111111111111"/>
    <w:basedOn w:val="a"/>
    <w:rsid w:val="00684E0C"/>
    <w:pPr>
      <w:suppressLineNumbers/>
      <w:spacing w:before="120"/>
    </w:pPr>
    <w:rPr>
      <w:rFonts w:cs="Mangal"/>
      <w:i/>
      <w:iCs/>
      <w:sz w:val="24"/>
    </w:rPr>
  </w:style>
  <w:style w:type="paragraph" w:customStyle="1" w:styleId="WW-Caption1111111111111111">
    <w:name w:val="WW-Caption1111111111111111"/>
    <w:basedOn w:val="a"/>
    <w:rsid w:val="00684E0C"/>
    <w:pPr>
      <w:suppressLineNumbers/>
      <w:spacing w:before="120"/>
    </w:pPr>
    <w:rPr>
      <w:rFonts w:cs="Mangal"/>
      <w:i/>
      <w:iCs/>
      <w:sz w:val="24"/>
    </w:rPr>
  </w:style>
  <w:style w:type="paragraph" w:customStyle="1" w:styleId="WW-Caption11111111111111111">
    <w:name w:val="WW-Caption11111111111111111"/>
    <w:basedOn w:val="a"/>
    <w:rsid w:val="00684E0C"/>
    <w:pPr>
      <w:suppressLineNumbers/>
      <w:spacing w:before="120"/>
    </w:pPr>
    <w:rPr>
      <w:rFonts w:cs="Mangal"/>
      <w:i/>
      <w:iCs/>
      <w:sz w:val="24"/>
    </w:rPr>
  </w:style>
  <w:style w:type="paragraph" w:customStyle="1" w:styleId="WW-Caption111111111111111111">
    <w:name w:val="WW-Caption111111111111111111"/>
    <w:basedOn w:val="a"/>
    <w:rsid w:val="00684E0C"/>
    <w:pPr>
      <w:suppressLineNumbers/>
      <w:spacing w:before="120"/>
    </w:pPr>
    <w:rPr>
      <w:rFonts w:cs="Mangal"/>
      <w:i/>
      <w:iCs/>
      <w:sz w:val="24"/>
    </w:rPr>
  </w:style>
  <w:style w:type="paragraph" w:customStyle="1" w:styleId="Bullet">
    <w:name w:val="Bullet"/>
    <w:basedOn w:val="a"/>
    <w:rsid w:val="00684E0C"/>
    <w:pPr>
      <w:tabs>
        <w:tab w:val="num" w:pos="397"/>
      </w:tabs>
      <w:spacing w:after="100"/>
      <w:ind w:left="397" w:hanging="397"/>
    </w:pPr>
    <w:rPr>
      <w:rFonts w:eastAsia="MS Mincho"/>
      <w:lang w:val="en-US" w:eastAsia="ja-JP"/>
    </w:rPr>
  </w:style>
  <w:style w:type="paragraph" w:styleId="af4">
    <w:name w:val="Date"/>
    <w:basedOn w:val="a"/>
    <w:next w:val="a"/>
    <w:rsid w:val="00684E0C"/>
    <w:pPr>
      <w:spacing w:after="100"/>
    </w:pPr>
    <w:rPr>
      <w:rFonts w:eastAsia="MS Mincho"/>
      <w:lang w:val="en-US" w:eastAsia="ja-JP"/>
    </w:rPr>
  </w:style>
  <w:style w:type="paragraph" w:customStyle="1" w:styleId="DocTitle">
    <w:name w:val="Doc Title"/>
    <w:basedOn w:val="1"/>
    <w:rsid w:val="00684E0C"/>
  </w:style>
  <w:style w:type="paragraph" w:customStyle="1" w:styleId="inserttext">
    <w:name w:val="insert text"/>
    <w:basedOn w:val="a"/>
    <w:rsid w:val="00684E0C"/>
    <w:pPr>
      <w:spacing w:after="100"/>
      <w:ind w:left="794"/>
    </w:pPr>
    <w:rPr>
      <w:rFonts w:eastAsia="MS Mincho"/>
      <w:lang w:val="en-US" w:eastAsia="ja-JP"/>
    </w:rPr>
  </w:style>
  <w:style w:type="paragraph" w:styleId="af5">
    <w:name w:val="footer"/>
    <w:basedOn w:val="a"/>
    <w:link w:val="Char3"/>
    <w:uiPriority w:val="99"/>
    <w:rsid w:val="00684E0C"/>
    <w:pPr>
      <w:spacing w:after="100"/>
    </w:pPr>
    <w:rPr>
      <w:rFonts w:eastAsia="MS Mincho"/>
      <w:lang w:val="en-US" w:eastAsia="ja-JP"/>
    </w:rPr>
  </w:style>
  <w:style w:type="paragraph" w:styleId="af6">
    <w:name w:val="header"/>
    <w:basedOn w:val="a"/>
    <w:link w:val="Char4"/>
    <w:rsid w:val="00684E0C"/>
  </w:style>
  <w:style w:type="paragraph" w:styleId="af7">
    <w:name w:val="Balloon Text"/>
    <w:basedOn w:val="a"/>
    <w:rsid w:val="00684E0C"/>
    <w:rPr>
      <w:rFonts w:ascii="Tahoma" w:hAnsi="Tahoma" w:cs="Tahoma"/>
      <w:sz w:val="16"/>
      <w:szCs w:val="16"/>
    </w:rPr>
  </w:style>
  <w:style w:type="paragraph" w:styleId="af8">
    <w:name w:val="annotation text"/>
    <w:basedOn w:val="a"/>
    <w:link w:val="Char10"/>
    <w:uiPriority w:val="99"/>
    <w:rsid w:val="00684E0C"/>
    <w:rPr>
      <w:sz w:val="20"/>
      <w:szCs w:val="20"/>
    </w:rPr>
  </w:style>
  <w:style w:type="paragraph" w:styleId="af9">
    <w:name w:val="annotation subject"/>
    <w:basedOn w:val="af8"/>
    <w:next w:val="af8"/>
    <w:rsid w:val="00684E0C"/>
    <w:rPr>
      <w:b/>
      <w:bCs/>
    </w:rPr>
  </w:style>
  <w:style w:type="paragraph" w:styleId="afa">
    <w:name w:val="Revision"/>
    <w:rsid w:val="00684E0C"/>
    <w:pPr>
      <w:suppressAutoHyphens/>
    </w:pPr>
    <w:rPr>
      <w:sz w:val="24"/>
      <w:szCs w:val="24"/>
      <w:lang w:val="en-GB" w:eastAsia="zh-CN"/>
    </w:rPr>
  </w:style>
  <w:style w:type="paragraph" w:customStyle="1" w:styleId="western">
    <w:name w:val="western"/>
    <w:basedOn w:val="a"/>
    <w:rsid w:val="00684E0C"/>
    <w:pPr>
      <w:spacing w:before="280" w:after="200"/>
    </w:pPr>
    <w:rPr>
      <w:rFonts w:ascii="Arial Unicode MS" w:eastAsia="Arial Unicode MS" w:hAnsi="Arial Unicode MS" w:cs="Arial Unicode MS"/>
    </w:rPr>
  </w:style>
  <w:style w:type="paragraph" w:styleId="afb">
    <w:name w:val="List Paragraph"/>
    <w:basedOn w:val="a"/>
    <w:uiPriority w:val="34"/>
    <w:qFormat/>
    <w:rsid w:val="00684E0C"/>
    <w:pPr>
      <w:spacing w:after="200"/>
      <w:ind w:left="720"/>
      <w:contextualSpacing/>
    </w:pPr>
  </w:style>
  <w:style w:type="paragraph" w:styleId="afc">
    <w:name w:val="footnote text"/>
    <w:basedOn w:val="a"/>
    <w:link w:val="Char5"/>
    <w:rsid w:val="00684E0C"/>
    <w:pPr>
      <w:spacing w:after="0"/>
      <w:ind w:left="425" w:hanging="425"/>
    </w:pPr>
    <w:rPr>
      <w:sz w:val="18"/>
      <w:szCs w:val="20"/>
      <w:lang w:val="en-IE"/>
    </w:rPr>
  </w:style>
  <w:style w:type="paragraph" w:styleId="15">
    <w:name w:val="toc 1"/>
    <w:basedOn w:val="a"/>
    <w:next w:val="a"/>
    <w:uiPriority w:val="39"/>
    <w:rsid w:val="00684E0C"/>
    <w:pPr>
      <w:spacing w:before="120"/>
      <w:jc w:val="left"/>
    </w:pPr>
    <w:rPr>
      <w:b/>
      <w:bCs/>
      <w:caps/>
      <w:sz w:val="20"/>
      <w:szCs w:val="20"/>
    </w:rPr>
  </w:style>
  <w:style w:type="paragraph" w:styleId="24">
    <w:name w:val="toc 2"/>
    <w:basedOn w:val="a"/>
    <w:next w:val="a"/>
    <w:uiPriority w:val="39"/>
    <w:rsid w:val="00684E0C"/>
    <w:pPr>
      <w:spacing w:after="0"/>
      <w:ind w:left="220"/>
      <w:jc w:val="left"/>
    </w:pPr>
    <w:rPr>
      <w:smallCaps/>
      <w:sz w:val="20"/>
      <w:szCs w:val="20"/>
    </w:rPr>
  </w:style>
  <w:style w:type="paragraph" w:styleId="34">
    <w:name w:val="toc 3"/>
    <w:basedOn w:val="a"/>
    <w:next w:val="a"/>
    <w:uiPriority w:val="39"/>
    <w:rsid w:val="00684E0C"/>
    <w:pPr>
      <w:spacing w:after="0"/>
      <w:ind w:left="440"/>
      <w:jc w:val="left"/>
    </w:pPr>
    <w:rPr>
      <w:i/>
      <w:iCs/>
      <w:sz w:val="20"/>
      <w:szCs w:val="20"/>
    </w:rPr>
  </w:style>
  <w:style w:type="paragraph" w:styleId="41">
    <w:name w:val="toc 4"/>
    <w:basedOn w:val="a"/>
    <w:next w:val="a"/>
    <w:uiPriority w:val="39"/>
    <w:rsid w:val="00684E0C"/>
    <w:pPr>
      <w:spacing w:after="0"/>
      <w:ind w:left="660"/>
      <w:jc w:val="left"/>
    </w:pPr>
    <w:rPr>
      <w:sz w:val="18"/>
      <w:szCs w:val="18"/>
    </w:rPr>
  </w:style>
  <w:style w:type="paragraph" w:styleId="50">
    <w:name w:val="toc 5"/>
    <w:basedOn w:val="a"/>
    <w:next w:val="a"/>
    <w:rsid w:val="00684E0C"/>
    <w:pPr>
      <w:spacing w:after="0"/>
      <w:ind w:left="880"/>
      <w:jc w:val="left"/>
    </w:pPr>
    <w:rPr>
      <w:sz w:val="18"/>
      <w:szCs w:val="18"/>
    </w:rPr>
  </w:style>
  <w:style w:type="paragraph" w:styleId="60">
    <w:name w:val="toc 6"/>
    <w:basedOn w:val="a"/>
    <w:next w:val="a"/>
    <w:rsid w:val="00684E0C"/>
    <w:pPr>
      <w:spacing w:after="0"/>
      <w:ind w:left="1100"/>
      <w:jc w:val="left"/>
    </w:pPr>
    <w:rPr>
      <w:sz w:val="18"/>
      <w:szCs w:val="18"/>
    </w:rPr>
  </w:style>
  <w:style w:type="paragraph" w:styleId="70">
    <w:name w:val="toc 7"/>
    <w:basedOn w:val="a"/>
    <w:next w:val="a"/>
    <w:rsid w:val="00684E0C"/>
    <w:pPr>
      <w:spacing w:after="0"/>
      <w:ind w:left="1320"/>
      <w:jc w:val="left"/>
    </w:pPr>
    <w:rPr>
      <w:sz w:val="18"/>
      <w:szCs w:val="18"/>
    </w:rPr>
  </w:style>
  <w:style w:type="paragraph" w:styleId="80">
    <w:name w:val="toc 8"/>
    <w:basedOn w:val="a"/>
    <w:next w:val="a"/>
    <w:rsid w:val="00684E0C"/>
    <w:pPr>
      <w:spacing w:after="0"/>
      <w:ind w:left="1540"/>
      <w:jc w:val="left"/>
    </w:pPr>
    <w:rPr>
      <w:sz w:val="18"/>
      <w:szCs w:val="18"/>
    </w:rPr>
  </w:style>
  <w:style w:type="paragraph" w:styleId="90">
    <w:name w:val="toc 9"/>
    <w:basedOn w:val="a"/>
    <w:next w:val="a"/>
    <w:rsid w:val="00684E0C"/>
    <w:pPr>
      <w:spacing w:after="0"/>
      <w:ind w:left="1760"/>
      <w:jc w:val="left"/>
    </w:pPr>
    <w:rPr>
      <w:sz w:val="18"/>
      <w:szCs w:val="18"/>
    </w:rPr>
  </w:style>
  <w:style w:type="paragraph" w:customStyle="1" w:styleId="Style1">
    <w:name w:val="Style1"/>
    <w:basedOn w:val="DocTitle"/>
    <w:rsid w:val="00684E0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84E0C"/>
    <w:rPr>
      <w:rFonts w:ascii="Calibri" w:hAnsi="Calibri" w:cs="Calibri"/>
      <w:lang w:val="el-GR"/>
    </w:rPr>
  </w:style>
  <w:style w:type="paragraph" w:styleId="afd">
    <w:name w:val="endnote text"/>
    <w:basedOn w:val="a"/>
    <w:link w:val="Char6"/>
    <w:rsid w:val="00684E0C"/>
    <w:rPr>
      <w:sz w:val="20"/>
      <w:szCs w:val="20"/>
    </w:rPr>
  </w:style>
  <w:style w:type="paragraph" w:customStyle="1" w:styleId="Default">
    <w:name w:val="Default"/>
    <w:rsid w:val="00684E0C"/>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684E0C"/>
  </w:style>
  <w:style w:type="paragraph" w:styleId="aff">
    <w:name w:val="Body Text Indent"/>
    <w:basedOn w:val="a"/>
    <w:link w:val="Char7"/>
    <w:rsid w:val="00684E0C"/>
    <w:pPr>
      <w:ind w:firstLine="1134"/>
    </w:pPr>
    <w:rPr>
      <w:rFonts w:ascii="Arial" w:hAnsi="Arial" w:cs="Arial"/>
    </w:rPr>
  </w:style>
  <w:style w:type="paragraph" w:customStyle="1" w:styleId="normalwithoutspacing">
    <w:name w:val="normal_without_spacing"/>
    <w:basedOn w:val="a"/>
    <w:rsid w:val="00684E0C"/>
    <w:pPr>
      <w:spacing w:after="60"/>
    </w:pPr>
    <w:rPr>
      <w:lang w:val="el-GR"/>
    </w:rPr>
  </w:style>
  <w:style w:type="paragraph" w:customStyle="1" w:styleId="foothanging">
    <w:name w:val="foot_hanging"/>
    <w:basedOn w:val="afc"/>
    <w:rsid w:val="00684E0C"/>
    <w:pPr>
      <w:ind w:left="426" w:hanging="426"/>
    </w:pPr>
    <w:rPr>
      <w:szCs w:val="18"/>
    </w:rPr>
  </w:style>
  <w:style w:type="paragraph" w:styleId="-HTML">
    <w:name w:val="HTML Preformatted"/>
    <w:basedOn w:val="a"/>
    <w:uiPriority w:val="99"/>
    <w:rsid w:val="00684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84E0C"/>
    <w:pPr>
      <w:suppressAutoHyphens/>
      <w:spacing w:line="276" w:lineRule="auto"/>
    </w:pPr>
    <w:rPr>
      <w:rFonts w:ascii="Arial" w:eastAsia="Arial" w:hAnsi="Arial" w:cs="Arial"/>
      <w:color w:val="000000"/>
      <w:sz w:val="22"/>
      <w:szCs w:val="22"/>
      <w:lang w:eastAsia="zh-CN"/>
    </w:rPr>
  </w:style>
  <w:style w:type="paragraph" w:styleId="35">
    <w:name w:val="Body Text Indent 3"/>
    <w:basedOn w:val="a"/>
    <w:rsid w:val="00684E0C"/>
    <w:pPr>
      <w:suppressAutoHyphens w:val="0"/>
      <w:spacing w:line="312" w:lineRule="auto"/>
      <w:ind w:left="283"/>
    </w:pPr>
    <w:rPr>
      <w:rFonts w:cs="Times New Roman"/>
      <w:sz w:val="16"/>
      <w:szCs w:val="16"/>
    </w:rPr>
  </w:style>
  <w:style w:type="paragraph" w:styleId="aff0">
    <w:name w:val="No Spacing"/>
    <w:qFormat/>
    <w:rsid w:val="00684E0C"/>
    <w:pPr>
      <w:suppressAutoHyphens/>
      <w:jc w:val="both"/>
    </w:pPr>
    <w:rPr>
      <w:rFonts w:ascii="Calibri" w:hAnsi="Calibri" w:cs="Calibri"/>
      <w:sz w:val="22"/>
      <w:szCs w:val="24"/>
      <w:lang w:val="en-GB" w:eastAsia="zh-CN"/>
    </w:rPr>
  </w:style>
  <w:style w:type="paragraph" w:customStyle="1" w:styleId="aff1">
    <w:name w:val="Περιεχόμενα πίνακα"/>
    <w:basedOn w:val="a"/>
    <w:rsid w:val="00684E0C"/>
    <w:pPr>
      <w:suppressLineNumbers/>
    </w:pPr>
  </w:style>
  <w:style w:type="paragraph" w:customStyle="1" w:styleId="aff2">
    <w:name w:val="Επικεφαλίδα πίνακα"/>
    <w:basedOn w:val="aff1"/>
    <w:rsid w:val="00684E0C"/>
    <w:pPr>
      <w:jc w:val="center"/>
    </w:pPr>
    <w:rPr>
      <w:b/>
      <w:bCs/>
    </w:rPr>
  </w:style>
  <w:style w:type="paragraph" w:customStyle="1" w:styleId="footers">
    <w:name w:val="footers"/>
    <w:basedOn w:val="foothanging"/>
    <w:rsid w:val="00684E0C"/>
  </w:style>
  <w:style w:type="paragraph" w:customStyle="1" w:styleId="Standard">
    <w:name w:val="Standard"/>
    <w:rsid w:val="00684E0C"/>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684E0C"/>
    <w:pPr>
      <w:spacing w:after="120"/>
    </w:pPr>
  </w:style>
  <w:style w:type="paragraph" w:customStyle="1" w:styleId="Footnote">
    <w:name w:val="Footnote"/>
    <w:basedOn w:val="Standard"/>
    <w:rsid w:val="00684E0C"/>
    <w:pPr>
      <w:suppressLineNumbers/>
      <w:ind w:left="283" w:hanging="283"/>
    </w:pPr>
    <w:rPr>
      <w:sz w:val="20"/>
      <w:szCs w:val="20"/>
    </w:rPr>
  </w:style>
  <w:style w:type="paragraph" w:styleId="36">
    <w:name w:val="Body Text 3"/>
    <w:basedOn w:val="a"/>
    <w:link w:val="3Char0"/>
    <w:rsid w:val="00684E0C"/>
    <w:rPr>
      <w:sz w:val="16"/>
      <w:szCs w:val="16"/>
    </w:rPr>
  </w:style>
  <w:style w:type="paragraph" w:customStyle="1" w:styleId="fooot">
    <w:name w:val="fooot"/>
    <w:basedOn w:val="footers"/>
    <w:rsid w:val="00684E0C"/>
  </w:style>
  <w:style w:type="paragraph" w:customStyle="1" w:styleId="16">
    <w:name w:val="Κείμενο πλαισίου1"/>
    <w:basedOn w:val="a"/>
    <w:rsid w:val="00684E0C"/>
    <w:pPr>
      <w:spacing w:after="0"/>
    </w:pPr>
    <w:rPr>
      <w:rFonts w:ascii="Tahoma" w:hAnsi="Tahoma" w:cs="Tahoma"/>
      <w:sz w:val="16"/>
      <w:szCs w:val="16"/>
    </w:rPr>
  </w:style>
  <w:style w:type="paragraph" w:customStyle="1" w:styleId="17">
    <w:name w:val="Κείμενο σχολίου1"/>
    <w:basedOn w:val="a"/>
    <w:rsid w:val="00684E0C"/>
    <w:rPr>
      <w:sz w:val="20"/>
      <w:szCs w:val="20"/>
    </w:rPr>
  </w:style>
  <w:style w:type="paragraph" w:customStyle="1" w:styleId="18">
    <w:name w:val="Θέμα σχολίου1"/>
    <w:basedOn w:val="17"/>
    <w:next w:val="17"/>
    <w:rsid w:val="00684E0C"/>
    <w:rPr>
      <w:b/>
      <w:bCs/>
    </w:rPr>
  </w:style>
  <w:style w:type="paragraph" w:customStyle="1" w:styleId="-HTML1">
    <w:name w:val="Προ-διαμορφωμένο HTML1"/>
    <w:basedOn w:val="a"/>
    <w:rsid w:val="00684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684E0C"/>
    <w:pPr>
      <w:suppressAutoHyphens/>
    </w:pPr>
    <w:rPr>
      <w:rFonts w:ascii="Calibri" w:hAnsi="Calibri" w:cs="Calibri"/>
      <w:sz w:val="22"/>
      <w:szCs w:val="24"/>
      <w:lang w:val="en-GB" w:eastAsia="zh-CN"/>
    </w:rPr>
  </w:style>
  <w:style w:type="paragraph" w:styleId="25">
    <w:name w:val="List Bullet 2"/>
    <w:basedOn w:val="a"/>
    <w:rsid w:val="00684E0C"/>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3"/>
    <w:rsid w:val="00684E0C"/>
    <w:pPr>
      <w:tabs>
        <w:tab w:val="right" w:leader="dot" w:pos="7091"/>
      </w:tabs>
      <w:ind w:left="2547"/>
    </w:pPr>
  </w:style>
  <w:style w:type="paragraph" w:customStyle="1" w:styleId="aff3">
    <w:name w:val="Οριζόντια γραμμή"/>
    <w:basedOn w:val="a"/>
    <w:next w:val="af0"/>
    <w:rsid w:val="00684E0C"/>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Char5">
    <w:name w:val="Κείμενο υποσημείωσης Char"/>
    <w:link w:val="afc"/>
    <w:rsid w:val="006F3190"/>
    <w:rPr>
      <w:rFonts w:ascii="Calibri" w:hAnsi="Calibri" w:cs="Calibri"/>
      <w:sz w:val="18"/>
      <w:lang w:val="en-IE" w:eastAsia="zh-CN"/>
    </w:rPr>
  </w:style>
  <w:style w:type="paragraph" w:customStyle="1" w:styleId="para-1">
    <w:name w:val="para-1"/>
    <w:basedOn w:val="a"/>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har10">
    <w:name w:val="Κείμενο σχολίου Char1"/>
    <w:link w:val="af8"/>
    <w:uiPriority w:val="99"/>
    <w:rsid w:val="00682546"/>
    <w:rPr>
      <w:rFonts w:ascii="Calibri" w:hAnsi="Calibri" w:cs="Calibri"/>
      <w:lang w:val="en-GB" w:eastAsia="zh-CN"/>
    </w:rPr>
  </w:style>
  <w:style w:type="paragraph" w:customStyle="1" w:styleId="-HTML2">
    <w:name w:val="Προ-διαμορφωμένο HTML2"/>
    <w:basedOn w:val="a"/>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CE73AA"/>
    <w:rPr>
      <w:vertAlign w:val="superscript"/>
    </w:rPr>
  </w:style>
  <w:style w:type="character" w:customStyle="1" w:styleId="2Char">
    <w:name w:val="Επικεφαλίδα 2 Char"/>
    <w:link w:val="2"/>
    <w:rsid w:val="00F820D5"/>
    <w:rPr>
      <w:rFonts w:ascii="Arial" w:hAnsi="Arial" w:cs="Arial"/>
      <w:b/>
      <w:color w:val="002060"/>
      <w:sz w:val="24"/>
      <w:szCs w:val="22"/>
      <w:lang w:val="en-GB" w:eastAsia="zh-CN"/>
    </w:rPr>
  </w:style>
  <w:style w:type="character" w:customStyle="1" w:styleId="Char6">
    <w:name w:val="Κείμενο σημείωσης τέλους Char"/>
    <w:link w:val="afd"/>
    <w:rsid w:val="004072A5"/>
    <w:rPr>
      <w:rFonts w:ascii="Calibri" w:hAnsi="Calibri" w:cs="Calibri"/>
      <w:lang w:val="en-GB" w:eastAsia="zh-CN"/>
    </w:rPr>
  </w:style>
  <w:style w:type="paragraph" w:customStyle="1" w:styleId="1a">
    <w:name w:val="Παράγραφος λίστας1"/>
    <w:basedOn w:val="a"/>
    <w:rsid w:val="00352B22"/>
    <w:pPr>
      <w:ind w:left="720"/>
      <w:contextualSpacing/>
    </w:pPr>
  </w:style>
  <w:style w:type="character" w:customStyle="1" w:styleId="aff4">
    <w:name w:val="Ανεπίλυτη αναφορά"/>
    <w:uiPriority w:val="99"/>
    <w:semiHidden/>
    <w:unhideWhenUsed/>
    <w:rsid w:val="001B27BE"/>
    <w:rPr>
      <w:color w:val="605E5C"/>
      <w:shd w:val="clear" w:color="auto" w:fill="E1DFDD"/>
    </w:rPr>
  </w:style>
  <w:style w:type="character" w:customStyle="1" w:styleId="3Char">
    <w:name w:val="Επικεφαλίδα 3 Char"/>
    <w:aliases w:val="h3 Char,H3 Char,H31 Char,H32 Char,H311 Char,h31 Char,H33 Char,H312 Char,h32 Char,H34 Char,H313 Char,h33 Char,H35 Char,H314 Char,h34 Char,H321 Char,H3111 Char,h311 Char,H36 Char,H315 Char,h35 Char,H322 Char,H3112 Char,h312 Char"/>
    <w:link w:val="3"/>
    <w:rsid w:val="00A228FC"/>
    <w:rPr>
      <w:rFonts w:ascii="Arial" w:hAnsi="Arial"/>
      <w:b/>
      <w:bCs/>
      <w:sz w:val="22"/>
      <w:szCs w:val="26"/>
      <w:lang w:val="en-GB" w:eastAsia="zh-CN"/>
    </w:rPr>
  </w:style>
  <w:style w:type="character" w:customStyle="1" w:styleId="26">
    <w:name w:val="Σώμα κειμένου (2)_"/>
    <w:link w:val="27"/>
    <w:rsid w:val="00FC5B2B"/>
    <w:rPr>
      <w:rFonts w:ascii="Calibri" w:eastAsia="Calibri" w:hAnsi="Calibri" w:cs="Calibri"/>
      <w:sz w:val="22"/>
      <w:szCs w:val="22"/>
      <w:shd w:val="clear" w:color="auto" w:fill="FFFFFF"/>
    </w:rPr>
  </w:style>
  <w:style w:type="paragraph" w:customStyle="1" w:styleId="27">
    <w:name w:val="Σώμα κειμένου (2)"/>
    <w:basedOn w:val="a"/>
    <w:link w:val="26"/>
    <w:rsid w:val="00FC5B2B"/>
    <w:pPr>
      <w:widowControl w:val="0"/>
      <w:shd w:val="clear" w:color="auto" w:fill="FFFFFF"/>
      <w:suppressAutoHyphens w:val="0"/>
      <w:spacing w:before="120" w:after="360" w:line="264" w:lineRule="exact"/>
      <w:ind w:hanging="600"/>
    </w:pPr>
    <w:rPr>
      <w:rFonts w:eastAsia="Calibri"/>
      <w:szCs w:val="22"/>
      <w:lang w:val="el-GR" w:eastAsia="el-GR"/>
    </w:rPr>
  </w:style>
  <w:style w:type="paragraph" w:customStyle="1" w:styleId="91">
    <w:name w:val="Σώμα κειμένου9"/>
    <w:basedOn w:val="a"/>
    <w:rsid w:val="00B5685F"/>
    <w:pPr>
      <w:widowControl w:val="0"/>
      <w:shd w:val="clear" w:color="auto" w:fill="FFFFFF"/>
      <w:suppressAutoHyphens w:val="0"/>
      <w:spacing w:after="600" w:line="0" w:lineRule="atLeast"/>
      <w:ind w:hanging="1620"/>
      <w:jc w:val="right"/>
    </w:pPr>
    <w:rPr>
      <w:rFonts w:ascii="Lucida Sans Unicode" w:eastAsia="Lucida Sans Unicode" w:hAnsi="Lucida Sans Unicode" w:cs="Lucida Sans Unicode"/>
      <w:color w:val="000000"/>
      <w:spacing w:val="-1"/>
      <w:sz w:val="17"/>
      <w:szCs w:val="17"/>
      <w:lang w:val="el-GR" w:eastAsia="el-GR"/>
    </w:rPr>
  </w:style>
  <w:style w:type="character" w:customStyle="1" w:styleId="Bodytext2">
    <w:name w:val="Body text (2)_"/>
    <w:link w:val="Bodytext20"/>
    <w:rsid w:val="00960228"/>
    <w:rPr>
      <w:rFonts w:ascii="Arial" w:eastAsia="Arial" w:hAnsi="Arial" w:cs="Arial"/>
      <w:sz w:val="21"/>
      <w:szCs w:val="21"/>
      <w:shd w:val="clear" w:color="auto" w:fill="FFFFFF"/>
    </w:rPr>
  </w:style>
  <w:style w:type="paragraph" w:customStyle="1" w:styleId="Bodytext20">
    <w:name w:val="Body text (2)"/>
    <w:basedOn w:val="a"/>
    <w:link w:val="Bodytext2"/>
    <w:rsid w:val="00960228"/>
    <w:pPr>
      <w:widowControl w:val="0"/>
      <w:shd w:val="clear" w:color="auto" w:fill="FFFFFF"/>
      <w:suppressAutoHyphens w:val="0"/>
      <w:spacing w:after="0" w:line="269" w:lineRule="exact"/>
      <w:ind w:hanging="500"/>
      <w:jc w:val="left"/>
    </w:pPr>
    <w:rPr>
      <w:rFonts w:ascii="Arial" w:eastAsia="Arial" w:hAnsi="Arial" w:cs="Arial"/>
      <w:sz w:val="21"/>
      <w:szCs w:val="21"/>
      <w:lang w:val="el-GR" w:eastAsia="el-GR"/>
    </w:rPr>
  </w:style>
  <w:style w:type="character" w:customStyle="1" w:styleId="6Char">
    <w:name w:val="Επικεφαλίδα 6 Char"/>
    <w:link w:val="6"/>
    <w:rsid w:val="00B5693E"/>
    <w:rPr>
      <w:b/>
      <w:bCs/>
      <w:sz w:val="22"/>
      <w:szCs w:val="22"/>
      <w:lang w:val="en-US"/>
    </w:rPr>
  </w:style>
  <w:style w:type="character" w:customStyle="1" w:styleId="7Char">
    <w:name w:val="Επικεφαλίδα 7 Char"/>
    <w:link w:val="7"/>
    <w:rsid w:val="00B5693E"/>
    <w:rPr>
      <w:sz w:val="24"/>
      <w:szCs w:val="24"/>
      <w:lang w:val="en-US"/>
    </w:rPr>
  </w:style>
  <w:style w:type="character" w:customStyle="1" w:styleId="8Char">
    <w:name w:val="Επικεφαλίδα 8 Char"/>
    <w:link w:val="8"/>
    <w:rsid w:val="00B5693E"/>
    <w:rPr>
      <w:i/>
      <w:iCs/>
      <w:sz w:val="24"/>
      <w:szCs w:val="24"/>
      <w:lang w:val="en-US"/>
    </w:rPr>
  </w:style>
  <w:style w:type="character" w:customStyle="1" w:styleId="9Char">
    <w:name w:val="Επικεφαλίδα 9 Char"/>
    <w:link w:val="9"/>
    <w:rsid w:val="00B5693E"/>
    <w:rPr>
      <w:rFonts w:ascii="Arial" w:hAnsi="Arial" w:cs="Arial"/>
      <w:sz w:val="22"/>
      <w:szCs w:val="22"/>
      <w:lang w:val="en-US"/>
    </w:rPr>
  </w:style>
  <w:style w:type="character" w:customStyle="1" w:styleId="1Char">
    <w:name w:val="Επικεφαλίδα 1 Char"/>
    <w:link w:val="1"/>
    <w:rsid w:val="00B5693E"/>
    <w:rPr>
      <w:rFonts w:ascii="Arial" w:hAnsi="Arial" w:cs="Arial"/>
      <w:b/>
      <w:bCs/>
      <w:color w:val="333399"/>
      <w:sz w:val="28"/>
      <w:szCs w:val="32"/>
      <w:lang w:val="en-US" w:eastAsia="zh-CN"/>
    </w:rPr>
  </w:style>
  <w:style w:type="character" w:customStyle="1" w:styleId="4Char">
    <w:name w:val="Επικεφαλίδα 4 Char"/>
    <w:link w:val="4"/>
    <w:rsid w:val="00B5693E"/>
    <w:rPr>
      <w:rFonts w:ascii="Arial" w:hAnsi="Arial"/>
      <w:b/>
      <w:bCs/>
      <w:sz w:val="22"/>
      <w:szCs w:val="28"/>
      <w:lang w:val="en-GB" w:eastAsia="zh-CN"/>
    </w:rPr>
  </w:style>
  <w:style w:type="character" w:customStyle="1" w:styleId="5Char">
    <w:name w:val="Επικεφαλίδα 5 Char"/>
    <w:link w:val="5"/>
    <w:rsid w:val="00B5693E"/>
    <w:rPr>
      <w:rFonts w:ascii="Lucida Sans" w:hAnsi="Lucida Sans" w:cs="Lucida Sans"/>
      <w:b/>
      <w:sz w:val="22"/>
      <w:lang w:val="en-US" w:eastAsia="zh-CN"/>
    </w:rPr>
  </w:style>
  <w:style w:type="character" w:customStyle="1" w:styleId="Char2">
    <w:name w:val="Σώμα κειμένου Char"/>
    <w:link w:val="af0"/>
    <w:rsid w:val="00B5693E"/>
    <w:rPr>
      <w:rFonts w:ascii="Calibri" w:hAnsi="Calibri" w:cs="Calibri"/>
      <w:sz w:val="22"/>
      <w:szCs w:val="24"/>
      <w:lang w:val="en-GB" w:eastAsia="zh-CN"/>
    </w:rPr>
  </w:style>
  <w:style w:type="character" w:customStyle="1" w:styleId="Char7">
    <w:name w:val="Σώμα κείμενου με εσοχή Char"/>
    <w:link w:val="aff"/>
    <w:rsid w:val="00B5693E"/>
    <w:rPr>
      <w:rFonts w:ascii="Arial" w:hAnsi="Arial" w:cs="Arial"/>
      <w:sz w:val="22"/>
      <w:szCs w:val="24"/>
      <w:lang w:val="en-GB" w:eastAsia="zh-CN"/>
    </w:rPr>
  </w:style>
  <w:style w:type="paragraph" w:styleId="28">
    <w:name w:val="Body Text 2"/>
    <w:basedOn w:val="a"/>
    <w:link w:val="2Char0"/>
    <w:rsid w:val="00B5693E"/>
    <w:pPr>
      <w:suppressAutoHyphens w:val="0"/>
      <w:spacing w:line="480" w:lineRule="auto"/>
      <w:jc w:val="center"/>
    </w:pPr>
    <w:rPr>
      <w:rFonts w:ascii="Times New Roman" w:hAnsi="Times New Roman" w:cs="Times New Roman"/>
      <w:sz w:val="20"/>
      <w:szCs w:val="20"/>
      <w:lang w:val="el-GR" w:eastAsia="el-GR"/>
    </w:rPr>
  </w:style>
  <w:style w:type="character" w:customStyle="1" w:styleId="2Char0">
    <w:name w:val="Σώμα κείμενου 2 Char"/>
    <w:basedOn w:val="a0"/>
    <w:link w:val="28"/>
    <w:rsid w:val="00B5693E"/>
  </w:style>
  <w:style w:type="character" w:customStyle="1" w:styleId="3Char0">
    <w:name w:val="Σώμα κείμενου 3 Char"/>
    <w:link w:val="36"/>
    <w:rsid w:val="00B5693E"/>
    <w:rPr>
      <w:rFonts w:ascii="Calibri" w:hAnsi="Calibri" w:cs="Calibri"/>
      <w:sz w:val="16"/>
      <w:szCs w:val="16"/>
      <w:lang w:val="en-GB" w:eastAsia="zh-CN"/>
    </w:rPr>
  </w:style>
  <w:style w:type="character" w:customStyle="1" w:styleId="Char4">
    <w:name w:val="Κεφαλίδα Char"/>
    <w:link w:val="af6"/>
    <w:rsid w:val="00B5693E"/>
    <w:rPr>
      <w:rFonts w:ascii="Calibri" w:hAnsi="Calibri" w:cs="Calibri"/>
      <w:sz w:val="22"/>
      <w:szCs w:val="24"/>
      <w:lang w:val="en-GB" w:eastAsia="zh-CN"/>
    </w:rPr>
  </w:style>
  <w:style w:type="character" w:customStyle="1" w:styleId="Char3">
    <w:name w:val="Υποσέλιδο Char"/>
    <w:link w:val="af5"/>
    <w:uiPriority w:val="99"/>
    <w:rsid w:val="00B5693E"/>
    <w:rPr>
      <w:rFonts w:ascii="Calibri" w:eastAsia="MS Mincho" w:hAnsi="Calibri" w:cs="Calibri"/>
      <w:sz w:val="22"/>
      <w:szCs w:val="24"/>
      <w:lang w:val="en-US" w:eastAsia="ja-JP"/>
    </w:rPr>
  </w:style>
  <w:style w:type="table" w:styleId="aff5">
    <w:name w:val="Table Grid"/>
    <w:basedOn w:val="a1"/>
    <w:rsid w:val="00B5693E"/>
    <w:pPr>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6">
    <w:name w:val="Σώμα κειμένου_"/>
    <w:link w:val="37"/>
    <w:rsid w:val="00B5693E"/>
    <w:rPr>
      <w:rFonts w:ascii="Calibri" w:eastAsia="Calibri" w:hAnsi="Calibri" w:cs="Calibri"/>
      <w:sz w:val="21"/>
      <w:szCs w:val="21"/>
      <w:shd w:val="clear" w:color="auto" w:fill="FFFFFF"/>
    </w:rPr>
  </w:style>
  <w:style w:type="character" w:customStyle="1" w:styleId="120">
    <w:name w:val="Επικεφαλίδα #1 (2)_"/>
    <w:link w:val="121"/>
    <w:rsid w:val="00B5693E"/>
    <w:rPr>
      <w:rFonts w:ascii="Calibri" w:eastAsia="Calibri" w:hAnsi="Calibri" w:cs="Calibri"/>
      <w:sz w:val="21"/>
      <w:szCs w:val="21"/>
      <w:shd w:val="clear" w:color="auto" w:fill="FFFFFF"/>
    </w:rPr>
  </w:style>
  <w:style w:type="character" w:customStyle="1" w:styleId="29">
    <w:name w:val="Σώμα κειμένου2"/>
    <w:rsid w:val="00B5693E"/>
    <w:rPr>
      <w:rFonts w:ascii="Calibri" w:eastAsia="Calibri" w:hAnsi="Calibri" w:cs="Calibri"/>
      <w:b w:val="0"/>
      <w:bCs w:val="0"/>
      <w:i w:val="0"/>
      <w:iCs w:val="0"/>
      <w:smallCaps w:val="0"/>
      <w:strike w:val="0"/>
      <w:spacing w:val="0"/>
      <w:sz w:val="21"/>
      <w:szCs w:val="21"/>
      <w:u w:val="single"/>
    </w:rPr>
  </w:style>
  <w:style w:type="character" w:customStyle="1" w:styleId="aff7">
    <w:name w:val="Σώμα κειμένου + Έντονη γραφή"/>
    <w:rsid w:val="00B5693E"/>
    <w:rPr>
      <w:rFonts w:ascii="Calibri" w:eastAsia="Calibri" w:hAnsi="Calibri" w:cs="Calibri"/>
      <w:b/>
      <w:bCs/>
      <w:i w:val="0"/>
      <w:iCs w:val="0"/>
      <w:smallCaps w:val="0"/>
      <w:strike w:val="0"/>
      <w:spacing w:val="0"/>
      <w:sz w:val="21"/>
      <w:szCs w:val="21"/>
    </w:rPr>
  </w:style>
  <w:style w:type="character" w:customStyle="1" w:styleId="38">
    <w:name w:val="Λεζάντα πίνακα (3)_"/>
    <w:rsid w:val="00B5693E"/>
    <w:rPr>
      <w:rFonts w:ascii="Calibri" w:eastAsia="Calibri" w:hAnsi="Calibri" w:cs="Calibri"/>
      <w:b w:val="0"/>
      <w:bCs w:val="0"/>
      <w:i w:val="0"/>
      <w:iCs w:val="0"/>
      <w:smallCaps w:val="0"/>
      <w:strike w:val="0"/>
      <w:spacing w:val="0"/>
      <w:sz w:val="21"/>
      <w:szCs w:val="21"/>
    </w:rPr>
  </w:style>
  <w:style w:type="character" w:customStyle="1" w:styleId="39">
    <w:name w:val="Λεζάντα πίνακα (3)"/>
    <w:rsid w:val="00B5693E"/>
    <w:rPr>
      <w:rFonts w:ascii="Calibri" w:eastAsia="Calibri" w:hAnsi="Calibri" w:cs="Calibri"/>
      <w:b w:val="0"/>
      <w:bCs w:val="0"/>
      <w:i w:val="0"/>
      <w:iCs w:val="0"/>
      <w:smallCaps w:val="0"/>
      <w:strike w:val="0"/>
      <w:spacing w:val="0"/>
      <w:sz w:val="21"/>
      <w:szCs w:val="21"/>
      <w:u w:val="single"/>
    </w:rPr>
  </w:style>
  <w:style w:type="character" w:customStyle="1" w:styleId="1b">
    <w:name w:val="Επικεφαλίδα #1_"/>
    <w:link w:val="1c"/>
    <w:rsid w:val="00B5693E"/>
    <w:rPr>
      <w:rFonts w:ascii="Calibri" w:eastAsia="Calibri" w:hAnsi="Calibri" w:cs="Calibri"/>
      <w:sz w:val="21"/>
      <w:szCs w:val="21"/>
      <w:shd w:val="clear" w:color="auto" w:fill="FFFFFF"/>
    </w:rPr>
  </w:style>
  <w:style w:type="character" w:customStyle="1" w:styleId="TimesNewRoman90">
    <w:name w:val="Σώμα κειμένου + Times New Roman;9 στ.;Διάστιχο 0 στ."/>
    <w:rsid w:val="00B5693E"/>
    <w:rPr>
      <w:rFonts w:ascii="Times New Roman" w:eastAsia="Times New Roman" w:hAnsi="Times New Roman" w:cs="Times New Roman"/>
      <w:b w:val="0"/>
      <w:bCs w:val="0"/>
      <w:i w:val="0"/>
      <w:iCs w:val="0"/>
      <w:smallCaps w:val="0"/>
      <w:strike w:val="0"/>
      <w:spacing w:val="10"/>
      <w:sz w:val="18"/>
      <w:szCs w:val="18"/>
    </w:rPr>
  </w:style>
  <w:style w:type="paragraph" w:customStyle="1" w:styleId="37">
    <w:name w:val="Σώμα κειμένου3"/>
    <w:basedOn w:val="a"/>
    <w:link w:val="aff6"/>
    <w:rsid w:val="00B5693E"/>
    <w:pPr>
      <w:shd w:val="clear" w:color="auto" w:fill="FFFFFF"/>
      <w:suppressAutoHyphens w:val="0"/>
      <w:spacing w:before="300" w:after="60" w:line="283" w:lineRule="exact"/>
      <w:ind w:hanging="780"/>
      <w:jc w:val="center"/>
    </w:pPr>
    <w:rPr>
      <w:rFonts w:eastAsia="Calibri"/>
      <w:sz w:val="21"/>
      <w:szCs w:val="21"/>
      <w:lang w:val="el-GR" w:eastAsia="el-GR"/>
    </w:rPr>
  </w:style>
  <w:style w:type="paragraph" w:customStyle="1" w:styleId="121">
    <w:name w:val="Επικεφαλίδα #1 (2)"/>
    <w:basedOn w:val="a"/>
    <w:link w:val="120"/>
    <w:rsid w:val="00B5693E"/>
    <w:pPr>
      <w:shd w:val="clear" w:color="auto" w:fill="FFFFFF"/>
      <w:suppressAutoHyphens w:val="0"/>
      <w:spacing w:after="60" w:line="0" w:lineRule="atLeast"/>
      <w:jc w:val="center"/>
      <w:outlineLvl w:val="0"/>
    </w:pPr>
    <w:rPr>
      <w:rFonts w:eastAsia="Calibri"/>
      <w:sz w:val="21"/>
      <w:szCs w:val="21"/>
      <w:lang w:val="el-GR" w:eastAsia="el-GR"/>
    </w:rPr>
  </w:style>
  <w:style w:type="paragraph" w:customStyle="1" w:styleId="1c">
    <w:name w:val="Επικεφαλίδα #1"/>
    <w:basedOn w:val="a"/>
    <w:link w:val="1b"/>
    <w:rsid w:val="00B5693E"/>
    <w:pPr>
      <w:shd w:val="clear" w:color="auto" w:fill="FFFFFF"/>
      <w:suppressAutoHyphens w:val="0"/>
      <w:spacing w:before="300" w:after="0" w:line="264" w:lineRule="exact"/>
      <w:jc w:val="center"/>
      <w:outlineLvl w:val="0"/>
    </w:pPr>
    <w:rPr>
      <w:rFonts w:eastAsia="Calibri"/>
      <w:sz w:val="21"/>
      <w:szCs w:val="21"/>
      <w:lang w:val="el-GR" w:eastAsia="el-GR"/>
    </w:rPr>
  </w:style>
  <w:style w:type="paragraph" w:styleId="aff8">
    <w:name w:val="Intense Quote"/>
    <w:aliases w:val="Έντονο απόσπ."/>
    <w:basedOn w:val="a"/>
    <w:next w:val="a"/>
    <w:link w:val="Char8"/>
    <w:uiPriority w:val="30"/>
    <w:qFormat/>
    <w:rsid w:val="00B5693E"/>
    <w:pPr>
      <w:pBdr>
        <w:bottom w:val="single" w:sz="4" w:space="4" w:color="4F81BD"/>
      </w:pBdr>
      <w:suppressAutoHyphens w:val="0"/>
      <w:spacing w:before="200" w:after="280" w:line="276" w:lineRule="auto"/>
      <w:ind w:left="936" w:right="936"/>
      <w:jc w:val="center"/>
    </w:pPr>
    <w:rPr>
      <w:rFonts w:cs="Times New Roman"/>
      <w:b/>
      <w:bCs/>
      <w:i/>
      <w:iCs/>
      <w:color w:val="4F81BD"/>
      <w:szCs w:val="22"/>
      <w:lang w:val="el-GR" w:eastAsia="el-GR"/>
    </w:rPr>
  </w:style>
  <w:style w:type="character" w:customStyle="1" w:styleId="Char8">
    <w:name w:val="Έντονο εισαγωγικό Char"/>
    <w:aliases w:val="Έντονο απόσπ. Char"/>
    <w:link w:val="aff8"/>
    <w:uiPriority w:val="30"/>
    <w:rsid w:val="00B5693E"/>
    <w:rPr>
      <w:rFonts w:ascii="Calibri" w:hAnsi="Calibri"/>
      <w:b/>
      <w:bCs/>
      <w:i/>
      <w:iCs/>
      <w:color w:val="4F81BD"/>
      <w:sz w:val="22"/>
      <w:szCs w:val="22"/>
    </w:rPr>
  </w:style>
  <w:style w:type="character" w:customStyle="1" w:styleId="Bodytext2SmallCaps">
    <w:name w:val="Body text (2) + Small Caps"/>
    <w:rsid w:val="00B5693E"/>
    <w:rPr>
      <w:rFonts w:ascii="Tahoma" w:eastAsia="Tahoma" w:hAnsi="Tahoma" w:cs="Tahoma"/>
      <w:smallCaps/>
      <w:color w:val="000000"/>
      <w:spacing w:val="0"/>
      <w:w w:val="100"/>
      <w:position w:val="0"/>
      <w:sz w:val="19"/>
      <w:szCs w:val="19"/>
      <w:shd w:val="clear" w:color="auto" w:fill="FFFFFF"/>
      <w:lang w:val="el-GR" w:eastAsia="el-GR" w:bidi="el-GR"/>
    </w:rPr>
  </w:style>
  <w:style w:type="table" w:customStyle="1" w:styleId="TableGrid">
    <w:name w:val="TableGrid"/>
    <w:rsid w:val="00B5693E"/>
    <w:rPr>
      <w:rFonts w:ascii="Calibri" w:hAnsi="Calibri"/>
      <w:sz w:val="22"/>
      <w:szCs w:val="22"/>
    </w:rPr>
    <w:tblPr>
      <w:tblCellMar>
        <w:top w:w="0" w:type="dxa"/>
        <w:left w:w="0" w:type="dxa"/>
        <w:bottom w:w="0" w:type="dxa"/>
        <w:right w:w="0" w:type="dxa"/>
      </w:tblCellMar>
    </w:tblPr>
  </w:style>
  <w:style w:type="character" w:customStyle="1" w:styleId="Bodytext211ptBold">
    <w:name w:val="Body text (2) + 11 pt;Bold"/>
    <w:rsid w:val="00B5693E"/>
    <w:rPr>
      <w:rFonts w:ascii="Calibri" w:eastAsia="Calibri" w:hAnsi="Calibri" w:cs="Calibri"/>
      <w:b/>
      <w:bCs/>
      <w:color w:val="000000"/>
      <w:spacing w:val="0"/>
      <w:w w:val="100"/>
      <w:position w:val="0"/>
      <w:sz w:val="22"/>
      <w:szCs w:val="22"/>
      <w:shd w:val="clear" w:color="auto" w:fill="FFFFFF"/>
      <w:lang w:val="el-GR" w:eastAsia="el-GR" w:bidi="el-GR"/>
    </w:rPr>
  </w:style>
  <w:style w:type="table" w:customStyle="1" w:styleId="TableGrid1">
    <w:name w:val="TableGrid1"/>
    <w:rsid w:val="00B5693E"/>
    <w:rPr>
      <w:rFonts w:ascii="Calibri" w:hAnsi="Calibri"/>
      <w:sz w:val="22"/>
      <w:szCs w:val="22"/>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566721881">
      <w:bodyDiv w:val="1"/>
      <w:marLeft w:val="0"/>
      <w:marRight w:val="0"/>
      <w:marTop w:val="0"/>
      <w:marBottom w:val="0"/>
      <w:divBdr>
        <w:top w:val="none" w:sz="0" w:space="0" w:color="auto"/>
        <w:left w:val="none" w:sz="0" w:space="0" w:color="auto"/>
        <w:bottom w:val="none" w:sz="0" w:space="0" w:color="auto"/>
        <w:right w:val="none" w:sz="0" w:space="0" w:color="auto"/>
      </w:divBdr>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17455129">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703281626">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et.diavgeia.gov.gr/" TargetMode="External"/><Relationship Id="rId18" Type="http://schemas.openxmlformats.org/officeDocument/2006/relationships/hyperlink" Target="http://www.eaadhsy.gr/" TargetMode="External"/><Relationship Id="rId26" Type="http://schemas.openxmlformats.org/officeDocument/2006/relationships/hyperlink" Target="http://www.eaadhsy.gr/n4412/n4412fulltextlinks.html"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hyperlink" Target="http://www.nafpaktos.gr" TargetMode="External"/><Relationship Id="rId42"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nafpaktos.gr" TargetMode="External"/><Relationship Id="rId17" Type="http://schemas.openxmlformats.org/officeDocument/2006/relationships/hyperlink" Target="http://www.promitheus.gov.gr/" TargetMode="External"/><Relationship Id="rId25" Type="http://schemas.openxmlformats.org/officeDocument/2006/relationships/hyperlink" Target="http://www.eaadhsy.gr/n4412/art79a" TargetMode="External"/><Relationship Id="rId33" Type="http://schemas.openxmlformats.org/officeDocument/2006/relationships/hyperlink" Target="http://www.promitheus.gov.gr/"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afpaktos.gr" TargetMode="External"/><Relationship Id="rId20"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hyperlink" Target="http://www.eaadhsy.gr/n4412/n4412fulltextlinks.html" TargetMode="External"/><Relationship Id="rId32" Type="http://schemas.openxmlformats.org/officeDocument/2006/relationships/hyperlink" Target="http://www.promitheus.gov.gr" TargetMode="External"/><Relationship Id="rId37" Type="http://schemas.openxmlformats.org/officeDocument/2006/relationships/hyperlink" Target="http://www.nafpaktos.gr"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afpaktos.gr" TargetMode="External"/><Relationship Id="rId23" Type="http://schemas.openxmlformats.org/officeDocument/2006/relationships/hyperlink" Target="http://www.eaadhsy.gr/n4412/n4412fulltextlinks.html" TargetMode="External"/><Relationship Id="rId28" Type="http://schemas.openxmlformats.org/officeDocument/2006/relationships/hyperlink" Target="https://espdint.eprocurement.gov.gr/" TargetMode="External"/><Relationship Id="rId36" Type="http://schemas.openxmlformats.org/officeDocument/2006/relationships/hyperlink" Target="http://www.promitheus.gov.gr" TargetMode="External"/><Relationship Id="rId10" Type="http://schemas.openxmlformats.org/officeDocument/2006/relationships/hyperlink" Target="http://www.nafpaktos.gr" TargetMode="External"/><Relationship Id="rId19" Type="http://schemas.openxmlformats.org/officeDocument/2006/relationships/hyperlink" Target="http://www.hsppa.gr/" TargetMode="External"/><Relationship Id="rId31" Type="http://schemas.openxmlformats.org/officeDocument/2006/relationships/hyperlink" Target="http://www.nafpaktos.gr"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yperlink" Target="http://et.diavgeia.gov.gr/" TargetMode="External"/><Relationship Id="rId22" Type="http://schemas.openxmlformats.org/officeDocument/2006/relationships/hyperlink" Target="http://www.eaadhsy.gr/n4412/n4412fulltextlinks.html" TargetMode="External"/><Relationship Id="rId27" Type="http://schemas.openxmlformats.org/officeDocument/2006/relationships/hyperlink" Target="http://www.eaadhsy.gr/n4412/prosarthmaA_index.html" TargetMode="External"/><Relationship Id="rId30" Type="http://schemas.openxmlformats.org/officeDocument/2006/relationships/image" Target="media/image1.png"/><Relationship Id="rId35" Type="http://schemas.openxmlformats.org/officeDocument/2006/relationships/hyperlink" Target="http://www.eprocurement.gov.gr" TargetMode="External"/><Relationship Id="rId43"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342EE-D9E6-4E8A-9A8F-1E85C3EFB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118</Pages>
  <Words>42730</Words>
  <Characters>230745</Characters>
  <Application>Microsoft Office Word</Application>
  <DocSecurity>0</DocSecurity>
  <Lines>1922</Lines>
  <Paragraphs>545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Metlife Alico Greece</Company>
  <LinksUpToDate>false</LinksUpToDate>
  <CharactersWithSpaces>272930</CharactersWithSpaces>
  <SharedDoc>false</SharedDoc>
  <HLinks>
    <vt:vector size="630" baseType="variant">
      <vt:variant>
        <vt:i4>851993</vt:i4>
      </vt:variant>
      <vt:variant>
        <vt:i4>339</vt:i4>
      </vt:variant>
      <vt:variant>
        <vt:i4>0</vt:i4>
      </vt:variant>
      <vt:variant>
        <vt:i4>5</vt:i4>
      </vt:variant>
      <vt:variant>
        <vt:lpwstr>http://www.nafpaktos.gr/</vt:lpwstr>
      </vt:variant>
      <vt:variant>
        <vt:lpwstr/>
      </vt:variant>
      <vt:variant>
        <vt:i4>6094939</vt:i4>
      </vt:variant>
      <vt:variant>
        <vt:i4>336</vt:i4>
      </vt:variant>
      <vt:variant>
        <vt:i4>0</vt:i4>
      </vt:variant>
      <vt:variant>
        <vt:i4>5</vt:i4>
      </vt:variant>
      <vt:variant>
        <vt:lpwstr>http://www.promitheus.gov.gr/</vt:lpwstr>
      </vt:variant>
      <vt:variant>
        <vt:lpwstr/>
      </vt:variant>
      <vt:variant>
        <vt:i4>3342392</vt:i4>
      </vt:variant>
      <vt:variant>
        <vt:i4>333</vt:i4>
      </vt:variant>
      <vt:variant>
        <vt:i4>0</vt:i4>
      </vt:variant>
      <vt:variant>
        <vt:i4>5</vt:i4>
      </vt:variant>
      <vt:variant>
        <vt:lpwstr>http://www.eprocurement.gov.gr/</vt:lpwstr>
      </vt:variant>
      <vt:variant>
        <vt:lpwstr/>
      </vt:variant>
      <vt:variant>
        <vt:i4>851993</vt:i4>
      </vt:variant>
      <vt:variant>
        <vt:i4>330</vt:i4>
      </vt:variant>
      <vt:variant>
        <vt:i4>0</vt:i4>
      </vt:variant>
      <vt:variant>
        <vt:i4>5</vt:i4>
      </vt:variant>
      <vt:variant>
        <vt:lpwstr>http://www.nafpaktos.gr/</vt:lpwstr>
      </vt:variant>
      <vt:variant>
        <vt:lpwstr/>
      </vt:variant>
      <vt:variant>
        <vt:i4>6094939</vt:i4>
      </vt:variant>
      <vt:variant>
        <vt:i4>327</vt:i4>
      </vt:variant>
      <vt:variant>
        <vt:i4>0</vt:i4>
      </vt:variant>
      <vt:variant>
        <vt:i4>5</vt:i4>
      </vt:variant>
      <vt:variant>
        <vt:lpwstr>http://www.promitheus.gov.gr/</vt:lpwstr>
      </vt:variant>
      <vt:variant>
        <vt:lpwstr/>
      </vt:variant>
      <vt:variant>
        <vt:i4>6094939</vt:i4>
      </vt:variant>
      <vt:variant>
        <vt:i4>324</vt:i4>
      </vt:variant>
      <vt:variant>
        <vt:i4>0</vt:i4>
      </vt:variant>
      <vt:variant>
        <vt:i4>5</vt:i4>
      </vt:variant>
      <vt:variant>
        <vt:lpwstr>http://www.promitheus.gov.gr/</vt:lpwstr>
      </vt:variant>
      <vt:variant>
        <vt:lpwstr/>
      </vt:variant>
      <vt:variant>
        <vt:i4>851993</vt:i4>
      </vt:variant>
      <vt:variant>
        <vt:i4>321</vt:i4>
      </vt:variant>
      <vt:variant>
        <vt:i4>0</vt:i4>
      </vt:variant>
      <vt:variant>
        <vt:i4>5</vt:i4>
      </vt:variant>
      <vt:variant>
        <vt:lpwstr>http://www.nafpaktos.gr/</vt:lpwstr>
      </vt:variant>
      <vt:variant>
        <vt:lpwstr/>
      </vt:variant>
      <vt:variant>
        <vt:i4>6094939</vt:i4>
      </vt:variant>
      <vt:variant>
        <vt:i4>312</vt:i4>
      </vt:variant>
      <vt:variant>
        <vt:i4>0</vt:i4>
      </vt:variant>
      <vt:variant>
        <vt:i4>5</vt:i4>
      </vt:variant>
      <vt:variant>
        <vt:lpwstr>http://www.promitheus.gov.gr/</vt:lpwstr>
      </vt:variant>
      <vt:variant>
        <vt:lpwstr/>
      </vt:variant>
      <vt:variant>
        <vt:i4>65616</vt:i4>
      </vt:variant>
      <vt:variant>
        <vt:i4>309</vt:i4>
      </vt:variant>
      <vt:variant>
        <vt:i4>0</vt:i4>
      </vt:variant>
      <vt:variant>
        <vt:i4>5</vt:i4>
      </vt:variant>
      <vt:variant>
        <vt:lpwstr>https://espdint.eprocurement.gov.gr/</vt:lpwstr>
      </vt:variant>
      <vt:variant>
        <vt:lpwstr/>
      </vt:variant>
      <vt:variant>
        <vt:i4>6094972</vt:i4>
      </vt:variant>
      <vt:variant>
        <vt:i4>303</vt:i4>
      </vt:variant>
      <vt:variant>
        <vt:i4>0</vt:i4>
      </vt:variant>
      <vt:variant>
        <vt:i4>5</vt:i4>
      </vt:variant>
      <vt:variant>
        <vt:lpwstr>http://www.eaadhsy.gr/n4412/prosarthmaA_index.html</vt:lpwstr>
      </vt:variant>
      <vt:variant>
        <vt:lpwstr>pararthma_A_X</vt:lpwstr>
      </vt:variant>
      <vt:variant>
        <vt:i4>6029327</vt:i4>
      </vt:variant>
      <vt:variant>
        <vt:i4>300</vt:i4>
      </vt:variant>
      <vt:variant>
        <vt:i4>0</vt:i4>
      </vt:variant>
      <vt:variant>
        <vt:i4>5</vt:i4>
      </vt:variant>
      <vt:variant>
        <vt:lpwstr>http://www.eaadhsy.gr/n4412/n4412fulltextlinks.html</vt:lpwstr>
      </vt:variant>
      <vt:variant>
        <vt:lpwstr>art104</vt:lpwstr>
      </vt:variant>
      <vt:variant>
        <vt:i4>7864382</vt:i4>
      </vt:variant>
      <vt:variant>
        <vt:i4>297</vt:i4>
      </vt:variant>
      <vt:variant>
        <vt:i4>0</vt:i4>
      </vt:variant>
      <vt:variant>
        <vt:i4>5</vt:i4>
      </vt:variant>
      <vt:variant>
        <vt:lpwstr>http://www.eaadhsy.gr/n4412/art79a</vt:lpwstr>
      </vt:variant>
      <vt:variant>
        <vt:lpwstr/>
      </vt:variant>
      <vt:variant>
        <vt:i4>7077975</vt:i4>
      </vt:variant>
      <vt:variant>
        <vt:i4>294</vt:i4>
      </vt:variant>
      <vt:variant>
        <vt:i4>0</vt:i4>
      </vt:variant>
      <vt:variant>
        <vt:i4>5</vt:i4>
      </vt:variant>
      <vt:variant>
        <vt:lpwstr>http://www.eaadhsy.gr/n4412/n4412fulltextlinks.html</vt:lpwstr>
      </vt:variant>
      <vt:variant>
        <vt:lpwstr>art372_4</vt:lpwstr>
      </vt:variant>
      <vt:variant>
        <vt:i4>7077975</vt:i4>
      </vt:variant>
      <vt:variant>
        <vt:i4>291</vt:i4>
      </vt:variant>
      <vt:variant>
        <vt:i4>0</vt:i4>
      </vt:variant>
      <vt:variant>
        <vt:i4>5</vt:i4>
      </vt:variant>
      <vt:variant>
        <vt:lpwstr>http://www.eaadhsy.gr/n4412/n4412fulltextlinks.html</vt:lpwstr>
      </vt:variant>
      <vt:variant>
        <vt:lpwstr>art372_4</vt:lpwstr>
      </vt:variant>
      <vt:variant>
        <vt:i4>7077975</vt:i4>
      </vt:variant>
      <vt:variant>
        <vt:i4>288</vt:i4>
      </vt:variant>
      <vt:variant>
        <vt:i4>0</vt:i4>
      </vt:variant>
      <vt:variant>
        <vt:i4>5</vt:i4>
      </vt:variant>
      <vt:variant>
        <vt:lpwstr>http://www.eaadhsy.gr/n4412/n4412fulltextlinks.html</vt:lpwstr>
      </vt:variant>
      <vt:variant>
        <vt:lpwstr>art372_4</vt:lpwstr>
      </vt:variant>
      <vt:variant>
        <vt:i4>6094939</vt:i4>
      </vt:variant>
      <vt:variant>
        <vt:i4>285</vt:i4>
      </vt:variant>
      <vt:variant>
        <vt:i4>0</vt:i4>
      </vt:variant>
      <vt:variant>
        <vt:i4>5</vt:i4>
      </vt:variant>
      <vt:variant>
        <vt:lpwstr>http://www.promitheus.gov.gr/</vt:lpwstr>
      </vt:variant>
      <vt:variant>
        <vt:lpwstr/>
      </vt:variant>
      <vt:variant>
        <vt:i4>6094939</vt:i4>
      </vt:variant>
      <vt:variant>
        <vt:i4>282</vt:i4>
      </vt:variant>
      <vt:variant>
        <vt:i4>0</vt:i4>
      </vt:variant>
      <vt:variant>
        <vt:i4>5</vt:i4>
      </vt:variant>
      <vt:variant>
        <vt:lpwstr>http://www.promitheus.gov.gr/</vt:lpwstr>
      </vt:variant>
      <vt:variant>
        <vt:lpwstr/>
      </vt:variant>
      <vt:variant>
        <vt:i4>1703951</vt:i4>
      </vt:variant>
      <vt:variant>
        <vt:i4>279</vt:i4>
      </vt:variant>
      <vt:variant>
        <vt:i4>0</vt:i4>
      </vt:variant>
      <vt:variant>
        <vt:i4>5</vt:i4>
      </vt:variant>
      <vt:variant>
        <vt:lpwstr>http://www.hsppa.gr/</vt:lpwstr>
      </vt:variant>
      <vt:variant>
        <vt:lpwstr/>
      </vt:variant>
      <vt:variant>
        <vt:i4>7733370</vt:i4>
      </vt:variant>
      <vt:variant>
        <vt:i4>276</vt:i4>
      </vt:variant>
      <vt:variant>
        <vt:i4>0</vt:i4>
      </vt:variant>
      <vt:variant>
        <vt:i4>5</vt:i4>
      </vt:variant>
      <vt:variant>
        <vt:lpwstr>http://www.eaadhsy.gr/</vt:lpwstr>
      </vt:variant>
      <vt:variant>
        <vt:lpwstr/>
      </vt:variant>
      <vt:variant>
        <vt:i4>6094939</vt:i4>
      </vt:variant>
      <vt:variant>
        <vt:i4>273</vt:i4>
      </vt:variant>
      <vt:variant>
        <vt:i4>0</vt:i4>
      </vt:variant>
      <vt:variant>
        <vt:i4>5</vt:i4>
      </vt:variant>
      <vt:variant>
        <vt:lpwstr>http://www.promitheus.gov.gr/</vt:lpwstr>
      </vt:variant>
      <vt:variant>
        <vt:lpwstr/>
      </vt:variant>
      <vt:variant>
        <vt:i4>851993</vt:i4>
      </vt:variant>
      <vt:variant>
        <vt:i4>270</vt:i4>
      </vt:variant>
      <vt:variant>
        <vt:i4>0</vt:i4>
      </vt:variant>
      <vt:variant>
        <vt:i4>5</vt:i4>
      </vt:variant>
      <vt:variant>
        <vt:lpwstr>http://www.nafpaktos.gr/</vt:lpwstr>
      </vt:variant>
      <vt:variant>
        <vt:lpwstr/>
      </vt:variant>
      <vt:variant>
        <vt:i4>851993</vt:i4>
      </vt:variant>
      <vt:variant>
        <vt:i4>267</vt:i4>
      </vt:variant>
      <vt:variant>
        <vt:i4>0</vt:i4>
      </vt:variant>
      <vt:variant>
        <vt:i4>5</vt:i4>
      </vt:variant>
      <vt:variant>
        <vt:lpwstr>http://www.nafpaktos.gr/</vt:lpwstr>
      </vt:variant>
      <vt:variant>
        <vt:lpwstr/>
      </vt:variant>
      <vt:variant>
        <vt:i4>2228331</vt:i4>
      </vt:variant>
      <vt:variant>
        <vt:i4>264</vt:i4>
      </vt:variant>
      <vt:variant>
        <vt:i4>0</vt:i4>
      </vt:variant>
      <vt:variant>
        <vt:i4>5</vt:i4>
      </vt:variant>
      <vt:variant>
        <vt:lpwstr>http://et.diavgeia.gov.gr/</vt:lpwstr>
      </vt:variant>
      <vt:variant>
        <vt:lpwstr/>
      </vt:variant>
      <vt:variant>
        <vt:i4>2228331</vt:i4>
      </vt:variant>
      <vt:variant>
        <vt:i4>261</vt:i4>
      </vt:variant>
      <vt:variant>
        <vt:i4>0</vt:i4>
      </vt:variant>
      <vt:variant>
        <vt:i4>5</vt:i4>
      </vt:variant>
      <vt:variant>
        <vt:lpwstr>http://et.diavgeia.gov.gr/</vt:lpwstr>
      </vt:variant>
      <vt:variant>
        <vt:lpwstr/>
      </vt:variant>
      <vt:variant>
        <vt:i4>851993</vt:i4>
      </vt:variant>
      <vt:variant>
        <vt:i4>258</vt:i4>
      </vt:variant>
      <vt:variant>
        <vt:i4>0</vt:i4>
      </vt:variant>
      <vt:variant>
        <vt:i4>5</vt:i4>
      </vt:variant>
      <vt:variant>
        <vt:lpwstr>http://www.nafpaktos.gr/</vt:lpwstr>
      </vt:variant>
      <vt:variant>
        <vt:lpwstr/>
      </vt:variant>
      <vt:variant>
        <vt:i4>6094939</vt:i4>
      </vt:variant>
      <vt:variant>
        <vt:i4>255</vt:i4>
      </vt:variant>
      <vt:variant>
        <vt:i4>0</vt:i4>
      </vt:variant>
      <vt:variant>
        <vt:i4>5</vt:i4>
      </vt:variant>
      <vt:variant>
        <vt:lpwstr>http://www.promitheus.gov.gr/</vt:lpwstr>
      </vt:variant>
      <vt:variant>
        <vt:lpwstr/>
      </vt:variant>
      <vt:variant>
        <vt:i4>851993</vt:i4>
      </vt:variant>
      <vt:variant>
        <vt:i4>252</vt:i4>
      </vt:variant>
      <vt:variant>
        <vt:i4>0</vt:i4>
      </vt:variant>
      <vt:variant>
        <vt:i4>5</vt:i4>
      </vt:variant>
      <vt:variant>
        <vt:lpwstr>http://www.nafpaktos.gr/</vt:lpwstr>
      </vt:variant>
      <vt:variant>
        <vt:lpwstr/>
      </vt:variant>
      <vt:variant>
        <vt:i4>2031674</vt:i4>
      </vt:variant>
      <vt:variant>
        <vt:i4>248</vt:i4>
      </vt:variant>
      <vt:variant>
        <vt:i4>0</vt:i4>
      </vt:variant>
      <vt:variant>
        <vt:i4>5</vt:i4>
      </vt:variant>
      <vt:variant>
        <vt:lpwstr/>
      </vt:variant>
      <vt:variant>
        <vt:lpwstr>_Toc74088357</vt:lpwstr>
      </vt:variant>
      <vt:variant>
        <vt:i4>1769530</vt:i4>
      </vt:variant>
      <vt:variant>
        <vt:i4>245</vt:i4>
      </vt:variant>
      <vt:variant>
        <vt:i4>0</vt:i4>
      </vt:variant>
      <vt:variant>
        <vt:i4>5</vt:i4>
      </vt:variant>
      <vt:variant>
        <vt:lpwstr/>
      </vt:variant>
      <vt:variant>
        <vt:lpwstr>_Toc74088353</vt:lpwstr>
      </vt:variant>
      <vt:variant>
        <vt:i4>1703994</vt:i4>
      </vt:variant>
      <vt:variant>
        <vt:i4>242</vt:i4>
      </vt:variant>
      <vt:variant>
        <vt:i4>0</vt:i4>
      </vt:variant>
      <vt:variant>
        <vt:i4>5</vt:i4>
      </vt:variant>
      <vt:variant>
        <vt:lpwstr/>
      </vt:variant>
      <vt:variant>
        <vt:lpwstr>_Toc74088352</vt:lpwstr>
      </vt:variant>
      <vt:variant>
        <vt:i4>1638458</vt:i4>
      </vt:variant>
      <vt:variant>
        <vt:i4>239</vt:i4>
      </vt:variant>
      <vt:variant>
        <vt:i4>0</vt:i4>
      </vt:variant>
      <vt:variant>
        <vt:i4>5</vt:i4>
      </vt:variant>
      <vt:variant>
        <vt:lpwstr/>
      </vt:variant>
      <vt:variant>
        <vt:lpwstr>_Toc74088351</vt:lpwstr>
      </vt:variant>
      <vt:variant>
        <vt:i4>1572922</vt:i4>
      </vt:variant>
      <vt:variant>
        <vt:i4>236</vt:i4>
      </vt:variant>
      <vt:variant>
        <vt:i4>0</vt:i4>
      </vt:variant>
      <vt:variant>
        <vt:i4>5</vt:i4>
      </vt:variant>
      <vt:variant>
        <vt:lpwstr/>
      </vt:variant>
      <vt:variant>
        <vt:lpwstr>_Toc74088350</vt:lpwstr>
      </vt:variant>
      <vt:variant>
        <vt:i4>1114171</vt:i4>
      </vt:variant>
      <vt:variant>
        <vt:i4>233</vt:i4>
      </vt:variant>
      <vt:variant>
        <vt:i4>0</vt:i4>
      </vt:variant>
      <vt:variant>
        <vt:i4>5</vt:i4>
      </vt:variant>
      <vt:variant>
        <vt:lpwstr/>
      </vt:variant>
      <vt:variant>
        <vt:lpwstr>_Toc74088349</vt:lpwstr>
      </vt:variant>
      <vt:variant>
        <vt:i4>1114171</vt:i4>
      </vt:variant>
      <vt:variant>
        <vt:i4>230</vt:i4>
      </vt:variant>
      <vt:variant>
        <vt:i4>0</vt:i4>
      </vt:variant>
      <vt:variant>
        <vt:i4>5</vt:i4>
      </vt:variant>
      <vt:variant>
        <vt:lpwstr/>
      </vt:variant>
      <vt:variant>
        <vt:lpwstr>_Toc74088349</vt:lpwstr>
      </vt:variant>
      <vt:variant>
        <vt:i4>1114171</vt:i4>
      </vt:variant>
      <vt:variant>
        <vt:i4>227</vt:i4>
      </vt:variant>
      <vt:variant>
        <vt:i4>0</vt:i4>
      </vt:variant>
      <vt:variant>
        <vt:i4>5</vt:i4>
      </vt:variant>
      <vt:variant>
        <vt:lpwstr/>
      </vt:variant>
      <vt:variant>
        <vt:lpwstr>_Toc74088349</vt:lpwstr>
      </vt:variant>
      <vt:variant>
        <vt:i4>1114171</vt:i4>
      </vt:variant>
      <vt:variant>
        <vt:i4>224</vt:i4>
      </vt:variant>
      <vt:variant>
        <vt:i4>0</vt:i4>
      </vt:variant>
      <vt:variant>
        <vt:i4>5</vt:i4>
      </vt:variant>
      <vt:variant>
        <vt:lpwstr/>
      </vt:variant>
      <vt:variant>
        <vt:lpwstr>_Toc74088349</vt:lpwstr>
      </vt:variant>
      <vt:variant>
        <vt:i4>1048635</vt:i4>
      </vt:variant>
      <vt:variant>
        <vt:i4>221</vt:i4>
      </vt:variant>
      <vt:variant>
        <vt:i4>0</vt:i4>
      </vt:variant>
      <vt:variant>
        <vt:i4>5</vt:i4>
      </vt:variant>
      <vt:variant>
        <vt:lpwstr/>
      </vt:variant>
      <vt:variant>
        <vt:lpwstr>_Toc74088348</vt:lpwstr>
      </vt:variant>
      <vt:variant>
        <vt:i4>2031675</vt:i4>
      </vt:variant>
      <vt:variant>
        <vt:i4>218</vt:i4>
      </vt:variant>
      <vt:variant>
        <vt:i4>0</vt:i4>
      </vt:variant>
      <vt:variant>
        <vt:i4>5</vt:i4>
      </vt:variant>
      <vt:variant>
        <vt:lpwstr/>
      </vt:variant>
      <vt:variant>
        <vt:lpwstr>_Toc74088347</vt:lpwstr>
      </vt:variant>
      <vt:variant>
        <vt:i4>1966139</vt:i4>
      </vt:variant>
      <vt:variant>
        <vt:i4>215</vt:i4>
      </vt:variant>
      <vt:variant>
        <vt:i4>0</vt:i4>
      </vt:variant>
      <vt:variant>
        <vt:i4>5</vt:i4>
      </vt:variant>
      <vt:variant>
        <vt:lpwstr/>
      </vt:variant>
      <vt:variant>
        <vt:lpwstr>_Toc74088346</vt:lpwstr>
      </vt:variant>
      <vt:variant>
        <vt:i4>1900603</vt:i4>
      </vt:variant>
      <vt:variant>
        <vt:i4>212</vt:i4>
      </vt:variant>
      <vt:variant>
        <vt:i4>0</vt:i4>
      </vt:variant>
      <vt:variant>
        <vt:i4>5</vt:i4>
      </vt:variant>
      <vt:variant>
        <vt:lpwstr/>
      </vt:variant>
      <vt:variant>
        <vt:lpwstr>_Toc74088345</vt:lpwstr>
      </vt:variant>
      <vt:variant>
        <vt:i4>1835067</vt:i4>
      </vt:variant>
      <vt:variant>
        <vt:i4>209</vt:i4>
      </vt:variant>
      <vt:variant>
        <vt:i4>0</vt:i4>
      </vt:variant>
      <vt:variant>
        <vt:i4>5</vt:i4>
      </vt:variant>
      <vt:variant>
        <vt:lpwstr/>
      </vt:variant>
      <vt:variant>
        <vt:lpwstr>_Toc74088344</vt:lpwstr>
      </vt:variant>
      <vt:variant>
        <vt:i4>1769531</vt:i4>
      </vt:variant>
      <vt:variant>
        <vt:i4>206</vt:i4>
      </vt:variant>
      <vt:variant>
        <vt:i4>0</vt:i4>
      </vt:variant>
      <vt:variant>
        <vt:i4>5</vt:i4>
      </vt:variant>
      <vt:variant>
        <vt:lpwstr/>
      </vt:variant>
      <vt:variant>
        <vt:lpwstr>_Toc74088343</vt:lpwstr>
      </vt:variant>
      <vt:variant>
        <vt:i4>1703995</vt:i4>
      </vt:variant>
      <vt:variant>
        <vt:i4>203</vt:i4>
      </vt:variant>
      <vt:variant>
        <vt:i4>0</vt:i4>
      </vt:variant>
      <vt:variant>
        <vt:i4>5</vt:i4>
      </vt:variant>
      <vt:variant>
        <vt:lpwstr/>
      </vt:variant>
      <vt:variant>
        <vt:lpwstr>_Toc74088342</vt:lpwstr>
      </vt:variant>
      <vt:variant>
        <vt:i4>1638459</vt:i4>
      </vt:variant>
      <vt:variant>
        <vt:i4>200</vt:i4>
      </vt:variant>
      <vt:variant>
        <vt:i4>0</vt:i4>
      </vt:variant>
      <vt:variant>
        <vt:i4>5</vt:i4>
      </vt:variant>
      <vt:variant>
        <vt:lpwstr/>
      </vt:variant>
      <vt:variant>
        <vt:lpwstr>_Toc74088341</vt:lpwstr>
      </vt:variant>
      <vt:variant>
        <vt:i4>1572923</vt:i4>
      </vt:variant>
      <vt:variant>
        <vt:i4>197</vt:i4>
      </vt:variant>
      <vt:variant>
        <vt:i4>0</vt:i4>
      </vt:variant>
      <vt:variant>
        <vt:i4>5</vt:i4>
      </vt:variant>
      <vt:variant>
        <vt:lpwstr/>
      </vt:variant>
      <vt:variant>
        <vt:lpwstr>_Toc74088340</vt:lpwstr>
      </vt:variant>
      <vt:variant>
        <vt:i4>1114172</vt:i4>
      </vt:variant>
      <vt:variant>
        <vt:i4>194</vt:i4>
      </vt:variant>
      <vt:variant>
        <vt:i4>0</vt:i4>
      </vt:variant>
      <vt:variant>
        <vt:i4>5</vt:i4>
      </vt:variant>
      <vt:variant>
        <vt:lpwstr/>
      </vt:variant>
      <vt:variant>
        <vt:lpwstr>_Toc74088339</vt:lpwstr>
      </vt:variant>
      <vt:variant>
        <vt:i4>1048636</vt:i4>
      </vt:variant>
      <vt:variant>
        <vt:i4>191</vt:i4>
      </vt:variant>
      <vt:variant>
        <vt:i4>0</vt:i4>
      </vt:variant>
      <vt:variant>
        <vt:i4>5</vt:i4>
      </vt:variant>
      <vt:variant>
        <vt:lpwstr/>
      </vt:variant>
      <vt:variant>
        <vt:lpwstr>_Toc74088338</vt:lpwstr>
      </vt:variant>
      <vt:variant>
        <vt:i4>2031676</vt:i4>
      </vt:variant>
      <vt:variant>
        <vt:i4>188</vt:i4>
      </vt:variant>
      <vt:variant>
        <vt:i4>0</vt:i4>
      </vt:variant>
      <vt:variant>
        <vt:i4>5</vt:i4>
      </vt:variant>
      <vt:variant>
        <vt:lpwstr/>
      </vt:variant>
      <vt:variant>
        <vt:lpwstr>_Toc74088337</vt:lpwstr>
      </vt:variant>
      <vt:variant>
        <vt:i4>1966140</vt:i4>
      </vt:variant>
      <vt:variant>
        <vt:i4>185</vt:i4>
      </vt:variant>
      <vt:variant>
        <vt:i4>0</vt:i4>
      </vt:variant>
      <vt:variant>
        <vt:i4>5</vt:i4>
      </vt:variant>
      <vt:variant>
        <vt:lpwstr/>
      </vt:variant>
      <vt:variant>
        <vt:lpwstr>_Toc74088336</vt:lpwstr>
      </vt:variant>
      <vt:variant>
        <vt:i4>1900604</vt:i4>
      </vt:variant>
      <vt:variant>
        <vt:i4>182</vt:i4>
      </vt:variant>
      <vt:variant>
        <vt:i4>0</vt:i4>
      </vt:variant>
      <vt:variant>
        <vt:i4>5</vt:i4>
      </vt:variant>
      <vt:variant>
        <vt:lpwstr/>
      </vt:variant>
      <vt:variant>
        <vt:lpwstr>_Toc74088335</vt:lpwstr>
      </vt:variant>
      <vt:variant>
        <vt:i4>1835068</vt:i4>
      </vt:variant>
      <vt:variant>
        <vt:i4>179</vt:i4>
      </vt:variant>
      <vt:variant>
        <vt:i4>0</vt:i4>
      </vt:variant>
      <vt:variant>
        <vt:i4>5</vt:i4>
      </vt:variant>
      <vt:variant>
        <vt:lpwstr/>
      </vt:variant>
      <vt:variant>
        <vt:lpwstr>_Toc74088334</vt:lpwstr>
      </vt:variant>
      <vt:variant>
        <vt:i4>1769532</vt:i4>
      </vt:variant>
      <vt:variant>
        <vt:i4>176</vt:i4>
      </vt:variant>
      <vt:variant>
        <vt:i4>0</vt:i4>
      </vt:variant>
      <vt:variant>
        <vt:i4>5</vt:i4>
      </vt:variant>
      <vt:variant>
        <vt:lpwstr/>
      </vt:variant>
      <vt:variant>
        <vt:lpwstr>_Toc74088333</vt:lpwstr>
      </vt:variant>
      <vt:variant>
        <vt:i4>1703996</vt:i4>
      </vt:variant>
      <vt:variant>
        <vt:i4>173</vt:i4>
      </vt:variant>
      <vt:variant>
        <vt:i4>0</vt:i4>
      </vt:variant>
      <vt:variant>
        <vt:i4>5</vt:i4>
      </vt:variant>
      <vt:variant>
        <vt:lpwstr/>
      </vt:variant>
      <vt:variant>
        <vt:lpwstr>_Toc74088332</vt:lpwstr>
      </vt:variant>
      <vt:variant>
        <vt:i4>1638460</vt:i4>
      </vt:variant>
      <vt:variant>
        <vt:i4>170</vt:i4>
      </vt:variant>
      <vt:variant>
        <vt:i4>0</vt:i4>
      </vt:variant>
      <vt:variant>
        <vt:i4>5</vt:i4>
      </vt:variant>
      <vt:variant>
        <vt:lpwstr/>
      </vt:variant>
      <vt:variant>
        <vt:lpwstr>_Toc74088331</vt:lpwstr>
      </vt:variant>
      <vt:variant>
        <vt:i4>1572924</vt:i4>
      </vt:variant>
      <vt:variant>
        <vt:i4>167</vt:i4>
      </vt:variant>
      <vt:variant>
        <vt:i4>0</vt:i4>
      </vt:variant>
      <vt:variant>
        <vt:i4>5</vt:i4>
      </vt:variant>
      <vt:variant>
        <vt:lpwstr/>
      </vt:variant>
      <vt:variant>
        <vt:lpwstr>_Toc74088330</vt:lpwstr>
      </vt:variant>
      <vt:variant>
        <vt:i4>1114173</vt:i4>
      </vt:variant>
      <vt:variant>
        <vt:i4>164</vt:i4>
      </vt:variant>
      <vt:variant>
        <vt:i4>0</vt:i4>
      </vt:variant>
      <vt:variant>
        <vt:i4>5</vt:i4>
      </vt:variant>
      <vt:variant>
        <vt:lpwstr/>
      </vt:variant>
      <vt:variant>
        <vt:lpwstr>_Toc74088329</vt:lpwstr>
      </vt:variant>
      <vt:variant>
        <vt:i4>1048637</vt:i4>
      </vt:variant>
      <vt:variant>
        <vt:i4>161</vt:i4>
      </vt:variant>
      <vt:variant>
        <vt:i4>0</vt:i4>
      </vt:variant>
      <vt:variant>
        <vt:i4>5</vt:i4>
      </vt:variant>
      <vt:variant>
        <vt:lpwstr/>
      </vt:variant>
      <vt:variant>
        <vt:lpwstr>_Toc74088328</vt:lpwstr>
      </vt:variant>
      <vt:variant>
        <vt:i4>2031677</vt:i4>
      </vt:variant>
      <vt:variant>
        <vt:i4>158</vt:i4>
      </vt:variant>
      <vt:variant>
        <vt:i4>0</vt:i4>
      </vt:variant>
      <vt:variant>
        <vt:i4>5</vt:i4>
      </vt:variant>
      <vt:variant>
        <vt:lpwstr/>
      </vt:variant>
      <vt:variant>
        <vt:lpwstr>_Toc74088327</vt:lpwstr>
      </vt:variant>
      <vt:variant>
        <vt:i4>1966141</vt:i4>
      </vt:variant>
      <vt:variant>
        <vt:i4>155</vt:i4>
      </vt:variant>
      <vt:variant>
        <vt:i4>0</vt:i4>
      </vt:variant>
      <vt:variant>
        <vt:i4>5</vt:i4>
      </vt:variant>
      <vt:variant>
        <vt:lpwstr/>
      </vt:variant>
      <vt:variant>
        <vt:lpwstr>_Toc74088326</vt:lpwstr>
      </vt:variant>
      <vt:variant>
        <vt:i4>1900605</vt:i4>
      </vt:variant>
      <vt:variant>
        <vt:i4>152</vt:i4>
      </vt:variant>
      <vt:variant>
        <vt:i4>0</vt:i4>
      </vt:variant>
      <vt:variant>
        <vt:i4>5</vt:i4>
      </vt:variant>
      <vt:variant>
        <vt:lpwstr/>
      </vt:variant>
      <vt:variant>
        <vt:lpwstr>_Toc74088325</vt:lpwstr>
      </vt:variant>
      <vt:variant>
        <vt:i4>1835069</vt:i4>
      </vt:variant>
      <vt:variant>
        <vt:i4>149</vt:i4>
      </vt:variant>
      <vt:variant>
        <vt:i4>0</vt:i4>
      </vt:variant>
      <vt:variant>
        <vt:i4>5</vt:i4>
      </vt:variant>
      <vt:variant>
        <vt:lpwstr/>
      </vt:variant>
      <vt:variant>
        <vt:lpwstr>_Toc74088324</vt:lpwstr>
      </vt:variant>
      <vt:variant>
        <vt:i4>1769533</vt:i4>
      </vt:variant>
      <vt:variant>
        <vt:i4>146</vt:i4>
      </vt:variant>
      <vt:variant>
        <vt:i4>0</vt:i4>
      </vt:variant>
      <vt:variant>
        <vt:i4>5</vt:i4>
      </vt:variant>
      <vt:variant>
        <vt:lpwstr/>
      </vt:variant>
      <vt:variant>
        <vt:lpwstr>_Toc74088323</vt:lpwstr>
      </vt:variant>
      <vt:variant>
        <vt:i4>1703997</vt:i4>
      </vt:variant>
      <vt:variant>
        <vt:i4>143</vt:i4>
      </vt:variant>
      <vt:variant>
        <vt:i4>0</vt:i4>
      </vt:variant>
      <vt:variant>
        <vt:i4>5</vt:i4>
      </vt:variant>
      <vt:variant>
        <vt:lpwstr/>
      </vt:variant>
      <vt:variant>
        <vt:lpwstr>_Toc74088322</vt:lpwstr>
      </vt:variant>
      <vt:variant>
        <vt:i4>1638461</vt:i4>
      </vt:variant>
      <vt:variant>
        <vt:i4>140</vt:i4>
      </vt:variant>
      <vt:variant>
        <vt:i4>0</vt:i4>
      </vt:variant>
      <vt:variant>
        <vt:i4>5</vt:i4>
      </vt:variant>
      <vt:variant>
        <vt:lpwstr/>
      </vt:variant>
      <vt:variant>
        <vt:lpwstr>_Toc74088321</vt:lpwstr>
      </vt:variant>
      <vt:variant>
        <vt:i4>1572925</vt:i4>
      </vt:variant>
      <vt:variant>
        <vt:i4>137</vt:i4>
      </vt:variant>
      <vt:variant>
        <vt:i4>0</vt:i4>
      </vt:variant>
      <vt:variant>
        <vt:i4>5</vt:i4>
      </vt:variant>
      <vt:variant>
        <vt:lpwstr/>
      </vt:variant>
      <vt:variant>
        <vt:lpwstr>_Toc74088320</vt:lpwstr>
      </vt:variant>
      <vt:variant>
        <vt:i4>1114174</vt:i4>
      </vt:variant>
      <vt:variant>
        <vt:i4>134</vt:i4>
      </vt:variant>
      <vt:variant>
        <vt:i4>0</vt:i4>
      </vt:variant>
      <vt:variant>
        <vt:i4>5</vt:i4>
      </vt:variant>
      <vt:variant>
        <vt:lpwstr/>
      </vt:variant>
      <vt:variant>
        <vt:lpwstr>_Toc74088319</vt:lpwstr>
      </vt:variant>
      <vt:variant>
        <vt:i4>1048638</vt:i4>
      </vt:variant>
      <vt:variant>
        <vt:i4>131</vt:i4>
      </vt:variant>
      <vt:variant>
        <vt:i4>0</vt:i4>
      </vt:variant>
      <vt:variant>
        <vt:i4>5</vt:i4>
      </vt:variant>
      <vt:variant>
        <vt:lpwstr/>
      </vt:variant>
      <vt:variant>
        <vt:lpwstr>_Toc74088318</vt:lpwstr>
      </vt:variant>
      <vt:variant>
        <vt:i4>1966142</vt:i4>
      </vt:variant>
      <vt:variant>
        <vt:i4>128</vt:i4>
      </vt:variant>
      <vt:variant>
        <vt:i4>0</vt:i4>
      </vt:variant>
      <vt:variant>
        <vt:i4>5</vt:i4>
      </vt:variant>
      <vt:variant>
        <vt:lpwstr/>
      </vt:variant>
      <vt:variant>
        <vt:lpwstr>_Toc74088316</vt:lpwstr>
      </vt:variant>
      <vt:variant>
        <vt:i4>1900606</vt:i4>
      </vt:variant>
      <vt:variant>
        <vt:i4>125</vt:i4>
      </vt:variant>
      <vt:variant>
        <vt:i4>0</vt:i4>
      </vt:variant>
      <vt:variant>
        <vt:i4>5</vt:i4>
      </vt:variant>
      <vt:variant>
        <vt:lpwstr/>
      </vt:variant>
      <vt:variant>
        <vt:lpwstr>_Toc74088315</vt:lpwstr>
      </vt:variant>
      <vt:variant>
        <vt:i4>1835070</vt:i4>
      </vt:variant>
      <vt:variant>
        <vt:i4>122</vt:i4>
      </vt:variant>
      <vt:variant>
        <vt:i4>0</vt:i4>
      </vt:variant>
      <vt:variant>
        <vt:i4>5</vt:i4>
      </vt:variant>
      <vt:variant>
        <vt:lpwstr/>
      </vt:variant>
      <vt:variant>
        <vt:lpwstr>_Toc74088314</vt:lpwstr>
      </vt:variant>
      <vt:variant>
        <vt:i4>1769534</vt:i4>
      </vt:variant>
      <vt:variant>
        <vt:i4>119</vt:i4>
      </vt:variant>
      <vt:variant>
        <vt:i4>0</vt:i4>
      </vt:variant>
      <vt:variant>
        <vt:i4>5</vt:i4>
      </vt:variant>
      <vt:variant>
        <vt:lpwstr/>
      </vt:variant>
      <vt:variant>
        <vt:lpwstr>_Toc74088313</vt:lpwstr>
      </vt:variant>
      <vt:variant>
        <vt:i4>1703998</vt:i4>
      </vt:variant>
      <vt:variant>
        <vt:i4>116</vt:i4>
      </vt:variant>
      <vt:variant>
        <vt:i4>0</vt:i4>
      </vt:variant>
      <vt:variant>
        <vt:i4>5</vt:i4>
      </vt:variant>
      <vt:variant>
        <vt:lpwstr/>
      </vt:variant>
      <vt:variant>
        <vt:lpwstr>_Toc74088312</vt:lpwstr>
      </vt:variant>
      <vt:variant>
        <vt:i4>1638462</vt:i4>
      </vt:variant>
      <vt:variant>
        <vt:i4>113</vt:i4>
      </vt:variant>
      <vt:variant>
        <vt:i4>0</vt:i4>
      </vt:variant>
      <vt:variant>
        <vt:i4>5</vt:i4>
      </vt:variant>
      <vt:variant>
        <vt:lpwstr/>
      </vt:variant>
      <vt:variant>
        <vt:lpwstr>_Toc74088311</vt:lpwstr>
      </vt:variant>
      <vt:variant>
        <vt:i4>1572926</vt:i4>
      </vt:variant>
      <vt:variant>
        <vt:i4>110</vt:i4>
      </vt:variant>
      <vt:variant>
        <vt:i4>0</vt:i4>
      </vt:variant>
      <vt:variant>
        <vt:i4>5</vt:i4>
      </vt:variant>
      <vt:variant>
        <vt:lpwstr/>
      </vt:variant>
      <vt:variant>
        <vt:lpwstr>_Toc74088310</vt:lpwstr>
      </vt:variant>
      <vt:variant>
        <vt:i4>1114175</vt:i4>
      </vt:variant>
      <vt:variant>
        <vt:i4>107</vt:i4>
      </vt:variant>
      <vt:variant>
        <vt:i4>0</vt:i4>
      </vt:variant>
      <vt:variant>
        <vt:i4>5</vt:i4>
      </vt:variant>
      <vt:variant>
        <vt:lpwstr/>
      </vt:variant>
      <vt:variant>
        <vt:lpwstr>_Toc74088309</vt:lpwstr>
      </vt:variant>
      <vt:variant>
        <vt:i4>1048639</vt:i4>
      </vt:variant>
      <vt:variant>
        <vt:i4>104</vt:i4>
      </vt:variant>
      <vt:variant>
        <vt:i4>0</vt:i4>
      </vt:variant>
      <vt:variant>
        <vt:i4>5</vt:i4>
      </vt:variant>
      <vt:variant>
        <vt:lpwstr/>
      </vt:variant>
      <vt:variant>
        <vt:lpwstr>_Toc74088308</vt:lpwstr>
      </vt:variant>
      <vt:variant>
        <vt:i4>2031679</vt:i4>
      </vt:variant>
      <vt:variant>
        <vt:i4>101</vt:i4>
      </vt:variant>
      <vt:variant>
        <vt:i4>0</vt:i4>
      </vt:variant>
      <vt:variant>
        <vt:i4>5</vt:i4>
      </vt:variant>
      <vt:variant>
        <vt:lpwstr/>
      </vt:variant>
      <vt:variant>
        <vt:lpwstr>_Toc74088307</vt:lpwstr>
      </vt:variant>
      <vt:variant>
        <vt:i4>1966143</vt:i4>
      </vt:variant>
      <vt:variant>
        <vt:i4>98</vt:i4>
      </vt:variant>
      <vt:variant>
        <vt:i4>0</vt:i4>
      </vt:variant>
      <vt:variant>
        <vt:i4>5</vt:i4>
      </vt:variant>
      <vt:variant>
        <vt:lpwstr/>
      </vt:variant>
      <vt:variant>
        <vt:lpwstr>_Toc74088306</vt:lpwstr>
      </vt:variant>
      <vt:variant>
        <vt:i4>1900607</vt:i4>
      </vt:variant>
      <vt:variant>
        <vt:i4>95</vt:i4>
      </vt:variant>
      <vt:variant>
        <vt:i4>0</vt:i4>
      </vt:variant>
      <vt:variant>
        <vt:i4>5</vt:i4>
      </vt:variant>
      <vt:variant>
        <vt:lpwstr/>
      </vt:variant>
      <vt:variant>
        <vt:lpwstr>_Toc74088305</vt:lpwstr>
      </vt:variant>
      <vt:variant>
        <vt:i4>1835071</vt:i4>
      </vt:variant>
      <vt:variant>
        <vt:i4>92</vt:i4>
      </vt:variant>
      <vt:variant>
        <vt:i4>0</vt:i4>
      </vt:variant>
      <vt:variant>
        <vt:i4>5</vt:i4>
      </vt:variant>
      <vt:variant>
        <vt:lpwstr/>
      </vt:variant>
      <vt:variant>
        <vt:lpwstr>_Toc74088304</vt:lpwstr>
      </vt:variant>
      <vt:variant>
        <vt:i4>1769535</vt:i4>
      </vt:variant>
      <vt:variant>
        <vt:i4>89</vt:i4>
      </vt:variant>
      <vt:variant>
        <vt:i4>0</vt:i4>
      </vt:variant>
      <vt:variant>
        <vt:i4>5</vt:i4>
      </vt:variant>
      <vt:variant>
        <vt:lpwstr/>
      </vt:variant>
      <vt:variant>
        <vt:lpwstr>_Toc74088303</vt:lpwstr>
      </vt:variant>
      <vt:variant>
        <vt:i4>1703999</vt:i4>
      </vt:variant>
      <vt:variant>
        <vt:i4>86</vt:i4>
      </vt:variant>
      <vt:variant>
        <vt:i4>0</vt:i4>
      </vt:variant>
      <vt:variant>
        <vt:i4>5</vt:i4>
      </vt:variant>
      <vt:variant>
        <vt:lpwstr/>
      </vt:variant>
      <vt:variant>
        <vt:lpwstr>_Toc74088302</vt:lpwstr>
      </vt:variant>
      <vt:variant>
        <vt:i4>1638463</vt:i4>
      </vt:variant>
      <vt:variant>
        <vt:i4>83</vt:i4>
      </vt:variant>
      <vt:variant>
        <vt:i4>0</vt:i4>
      </vt:variant>
      <vt:variant>
        <vt:i4>5</vt:i4>
      </vt:variant>
      <vt:variant>
        <vt:lpwstr/>
      </vt:variant>
      <vt:variant>
        <vt:lpwstr>_Toc74088301</vt:lpwstr>
      </vt:variant>
      <vt:variant>
        <vt:i4>1572927</vt:i4>
      </vt:variant>
      <vt:variant>
        <vt:i4>80</vt:i4>
      </vt:variant>
      <vt:variant>
        <vt:i4>0</vt:i4>
      </vt:variant>
      <vt:variant>
        <vt:i4>5</vt:i4>
      </vt:variant>
      <vt:variant>
        <vt:lpwstr/>
      </vt:variant>
      <vt:variant>
        <vt:lpwstr>_Toc74088300</vt:lpwstr>
      </vt:variant>
      <vt:variant>
        <vt:i4>1048630</vt:i4>
      </vt:variant>
      <vt:variant>
        <vt:i4>77</vt:i4>
      </vt:variant>
      <vt:variant>
        <vt:i4>0</vt:i4>
      </vt:variant>
      <vt:variant>
        <vt:i4>5</vt:i4>
      </vt:variant>
      <vt:variant>
        <vt:lpwstr/>
      </vt:variant>
      <vt:variant>
        <vt:lpwstr>_Toc74088299</vt:lpwstr>
      </vt:variant>
      <vt:variant>
        <vt:i4>1114166</vt:i4>
      </vt:variant>
      <vt:variant>
        <vt:i4>74</vt:i4>
      </vt:variant>
      <vt:variant>
        <vt:i4>0</vt:i4>
      </vt:variant>
      <vt:variant>
        <vt:i4>5</vt:i4>
      </vt:variant>
      <vt:variant>
        <vt:lpwstr/>
      </vt:variant>
      <vt:variant>
        <vt:lpwstr>_Toc74088298</vt:lpwstr>
      </vt:variant>
      <vt:variant>
        <vt:i4>1966134</vt:i4>
      </vt:variant>
      <vt:variant>
        <vt:i4>71</vt:i4>
      </vt:variant>
      <vt:variant>
        <vt:i4>0</vt:i4>
      </vt:variant>
      <vt:variant>
        <vt:i4>5</vt:i4>
      </vt:variant>
      <vt:variant>
        <vt:lpwstr/>
      </vt:variant>
      <vt:variant>
        <vt:lpwstr>_Toc74088297</vt:lpwstr>
      </vt:variant>
      <vt:variant>
        <vt:i4>2031670</vt:i4>
      </vt:variant>
      <vt:variant>
        <vt:i4>68</vt:i4>
      </vt:variant>
      <vt:variant>
        <vt:i4>0</vt:i4>
      </vt:variant>
      <vt:variant>
        <vt:i4>5</vt:i4>
      </vt:variant>
      <vt:variant>
        <vt:lpwstr/>
      </vt:variant>
      <vt:variant>
        <vt:lpwstr>_Toc74088296</vt:lpwstr>
      </vt:variant>
      <vt:variant>
        <vt:i4>1835062</vt:i4>
      </vt:variant>
      <vt:variant>
        <vt:i4>65</vt:i4>
      </vt:variant>
      <vt:variant>
        <vt:i4>0</vt:i4>
      </vt:variant>
      <vt:variant>
        <vt:i4>5</vt:i4>
      </vt:variant>
      <vt:variant>
        <vt:lpwstr/>
      </vt:variant>
      <vt:variant>
        <vt:lpwstr>_Toc74088295</vt:lpwstr>
      </vt:variant>
      <vt:variant>
        <vt:i4>1900598</vt:i4>
      </vt:variant>
      <vt:variant>
        <vt:i4>59</vt:i4>
      </vt:variant>
      <vt:variant>
        <vt:i4>0</vt:i4>
      </vt:variant>
      <vt:variant>
        <vt:i4>5</vt:i4>
      </vt:variant>
      <vt:variant>
        <vt:lpwstr/>
      </vt:variant>
      <vt:variant>
        <vt:lpwstr>_Toc74088294</vt:lpwstr>
      </vt:variant>
      <vt:variant>
        <vt:i4>1703990</vt:i4>
      </vt:variant>
      <vt:variant>
        <vt:i4>53</vt:i4>
      </vt:variant>
      <vt:variant>
        <vt:i4>0</vt:i4>
      </vt:variant>
      <vt:variant>
        <vt:i4>5</vt:i4>
      </vt:variant>
      <vt:variant>
        <vt:lpwstr/>
      </vt:variant>
      <vt:variant>
        <vt:lpwstr>_Toc74088293</vt:lpwstr>
      </vt:variant>
      <vt:variant>
        <vt:i4>1769526</vt:i4>
      </vt:variant>
      <vt:variant>
        <vt:i4>47</vt:i4>
      </vt:variant>
      <vt:variant>
        <vt:i4>0</vt:i4>
      </vt:variant>
      <vt:variant>
        <vt:i4>5</vt:i4>
      </vt:variant>
      <vt:variant>
        <vt:lpwstr/>
      </vt:variant>
      <vt:variant>
        <vt:lpwstr>_Toc74088292</vt:lpwstr>
      </vt:variant>
      <vt:variant>
        <vt:i4>1572918</vt:i4>
      </vt:variant>
      <vt:variant>
        <vt:i4>41</vt:i4>
      </vt:variant>
      <vt:variant>
        <vt:i4>0</vt:i4>
      </vt:variant>
      <vt:variant>
        <vt:i4>5</vt:i4>
      </vt:variant>
      <vt:variant>
        <vt:lpwstr/>
      </vt:variant>
      <vt:variant>
        <vt:lpwstr>_Toc74088291</vt:lpwstr>
      </vt:variant>
      <vt:variant>
        <vt:i4>1638454</vt:i4>
      </vt:variant>
      <vt:variant>
        <vt:i4>38</vt:i4>
      </vt:variant>
      <vt:variant>
        <vt:i4>0</vt:i4>
      </vt:variant>
      <vt:variant>
        <vt:i4>5</vt:i4>
      </vt:variant>
      <vt:variant>
        <vt:lpwstr/>
      </vt:variant>
      <vt:variant>
        <vt:lpwstr>_Toc74088290</vt:lpwstr>
      </vt:variant>
      <vt:variant>
        <vt:i4>1048631</vt:i4>
      </vt:variant>
      <vt:variant>
        <vt:i4>32</vt:i4>
      </vt:variant>
      <vt:variant>
        <vt:i4>0</vt:i4>
      </vt:variant>
      <vt:variant>
        <vt:i4>5</vt:i4>
      </vt:variant>
      <vt:variant>
        <vt:lpwstr/>
      </vt:variant>
      <vt:variant>
        <vt:lpwstr>_Toc74088289</vt:lpwstr>
      </vt:variant>
      <vt:variant>
        <vt:i4>1114167</vt:i4>
      </vt:variant>
      <vt:variant>
        <vt:i4>26</vt:i4>
      </vt:variant>
      <vt:variant>
        <vt:i4>0</vt:i4>
      </vt:variant>
      <vt:variant>
        <vt:i4>5</vt:i4>
      </vt:variant>
      <vt:variant>
        <vt:lpwstr/>
      </vt:variant>
      <vt:variant>
        <vt:lpwstr>_Toc74088288</vt:lpwstr>
      </vt:variant>
      <vt:variant>
        <vt:i4>1966135</vt:i4>
      </vt:variant>
      <vt:variant>
        <vt:i4>20</vt:i4>
      </vt:variant>
      <vt:variant>
        <vt:i4>0</vt:i4>
      </vt:variant>
      <vt:variant>
        <vt:i4>5</vt:i4>
      </vt:variant>
      <vt:variant>
        <vt:lpwstr/>
      </vt:variant>
      <vt:variant>
        <vt:lpwstr>_Toc74088287</vt:lpwstr>
      </vt:variant>
      <vt:variant>
        <vt:i4>2031671</vt:i4>
      </vt:variant>
      <vt:variant>
        <vt:i4>14</vt:i4>
      </vt:variant>
      <vt:variant>
        <vt:i4>0</vt:i4>
      </vt:variant>
      <vt:variant>
        <vt:i4>5</vt:i4>
      </vt:variant>
      <vt:variant>
        <vt:lpwstr/>
      </vt:variant>
      <vt:variant>
        <vt:lpwstr>_Toc74088286</vt:lpwstr>
      </vt:variant>
      <vt:variant>
        <vt:i4>1835063</vt:i4>
      </vt:variant>
      <vt:variant>
        <vt:i4>8</vt:i4>
      </vt:variant>
      <vt:variant>
        <vt:i4>0</vt:i4>
      </vt:variant>
      <vt:variant>
        <vt:i4>5</vt:i4>
      </vt:variant>
      <vt:variant>
        <vt:lpwstr/>
      </vt:variant>
      <vt:variant>
        <vt:lpwstr>_Toc74088285</vt:lpwstr>
      </vt:variant>
      <vt:variant>
        <vt:i4>6094939</vt:i4>
      </vt:variant>
      <vt:variant>
        <vt:i4>3</vt:i4>
      </vt:variant>
      <vt:variant>
        <vt:i4>0</vt:i4>
      </vt:variant>
      <vt:variant>
        <vt:i4>5</vt:i4>
      </vt:variant>
      <vt:variant>
        <vt:lpwstr>http://www.promitheus.gov.gr/</vt:lpwstr>
      </vt:variant>
      <vt:variant>
        <vt:lpwstr/>
      </vt:variant>
      <vt:variant>
        <vt:i4>6094939</vt:i4>
      </vt:variant>
      <vt:variant>
        <vt:i4>0</vt:i4>
      </vt:variant>
      <vt:variant>
        <vt:i4>0</vt:i4>
      </vt:variant>
      <vt:variant>
        <vt:i4>5</vt:i4>
      </vt:variant>
      <vt:variant>
        <vt:lpwstr>http://www.promitheus.gov.gr/</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USER</cp:lastModifiedBy>
  <cp:revision>2</cp:revision>
  <cp:lastPrinted>2022-12-05T10:13:00Z</cp:lastPrinted>
  <dcterms:created xsi:type="dcterms:W3CDTF">2022-09-21T07:22:00Z</dcterms:created>
  <dcterms:modified xsi:type="dcterms:W3CDTF">2022-12-05T10:52:00Z</dcterms:modified>
</cp:coreProperties>
</file>